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7AB00998"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5307C9CA"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5F0568">
        <w:rPr>
          <w:sz w:val="22"/>
          <w:szCs w:val="22"/>
          <w:lang w:val="sk-SK"/>
        </w:rPr>
        <w:t>,</w:t>
      </w:r>
    </w:p>
    <w:p w14:paraId="71A8598B" w14:textId="34C33924"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053E0FD7"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823388">
        <w:rPr>
          <w:sz w:val="22"/>
          <w:szCs w:val="22"/>
          <w:lang w:val="sk-SK"/>
        </w:rPr>
        <w:t xml:space="preserve">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16999F3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0"/>
      <w:del w:id="1" w:author="Poskytovateľ" w:date="2022-05-20T10:30:00Z">
        <w:r w:rsidRPr="00D828B9" w:rsidDel="006841EE">
          <w:rPr>
            <w:rFonts w:ascii="Times New Roman" w:hAnsi="Times New Roman"/>
          </w:rPr>
          <w:delText xml:space="preserve">maximálna </w:delText>
        </w:r>
      </w:del>
      <w:r w:rsidRPr="00D828B9">
        <w:rPr>
          <w:rFonts w:ascii="Times New Roman" w:hAnsi="Times New Roman"/>
        </w:rPr>
        <w:t>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0"/>
      <w:r w:rsidR="006130F7">
        <w:rPr>
          <w:rStyle w:val="Odkaznakomentr"/>
          <w:rFonts w:ascii="Times New Roman" w:eastAsia="Times New Roman" w:hAnsi="Times New Roman"/>
          <w:lang w:val="x-none" w:eastAsia="x-none"/>
        </w:rPr>
        <w:commentReference w:id="0"/>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146B0B5"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823388" w:rsidRPr="00823388">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5743240F"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ealizácie projektu</w:t>
      </w:r>
      <w:r w:rsidR="00205055">
        <w:rPr>
          <w:rFonts w:ascii="Times New Roman" w:hAnsi="Times New Roman"/>
          <w:bCs/>
        </w:rPr>
        <w:t>,</w:t>
      </w:r>
      <w:r w:rsidRPr="00901527">
        <w:rPr>
          <w:rFonts w:ascii="Times New Roman" w:hAnsi="Times New Roman"/>
          <w:bCs/>
        </w:rPr>
        <w:t xml:space="preserve">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3"/>
      <w:r w:rsidR="00982EA3">
        <w:rPr>
          <w:rStyle w:val="Odkaznakomentr"/>
          <w:rFonts w:ascii="Times New Roman" w:eastAsia="Times New Roman" w:hAnsi="Times New Roman"/>
          <w:lang w:val="x-none" w:eastAsia="x-none"/>
        </w:rPr>
        <w:commentReference w:id="3"/>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sidR="00982EA3">
        <w:rPr>
          <w:rStyle w:val="Odkaznakomentr"/>
          <w:rFonts w:ascii="Times New Roman" w:eastAsia="Times New Roman" w:hAnsi="Times New Roman"/>
          <w:lang w:val="x-none" w:eastAsia="x-none"/>
        </w:rPr>
        <w:commentReference w:id="4"/>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4AFC1408" w14:textId="77777777" w:rsidR="00382100" w:rsidRDefault="00C53921" w:rsidP="00382100">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w:t>
      </w:r>
      <w:r w:rsidR="00382100">
        <w:rPr>
          <w:rFonts w:ascii="Times New Roman" w:hAnsi="Times New Roman"/>
        </w:rPr>
        <w:t>nancovanie v príslušnom pomere;</w:t>
      </w:r>
    </w:p>
    <w:p w14:paraId="643920CD" w14:textId="1159A9D2" w:rsidR="00D60452" w:rsidRPr="00D60452" w:rsidRDefault="00382100" w:rsidP="00382100">
      <w:pPr>
        <w:tabs>
          <w:tab w:val="num" w:pos="900"/>
        </w:tabs>
        <w:spacing w:before="120" w:after="0" w:line="240" w:lineRule="auto"/>
        <w:ind w:left="540"/>
        <w:jc w:val="both"/>
        <w:rPr>
          <w:rFonts w:ascii="Times New Roman" w:hAnsi="Times New Roman"/>
        </w:rPr>
      </w:pPr>
      <w:r w:rsidRPr="0051786E">
        <w:rPr>
          <w:rFonts w:ascii="Times New Roman" w:hAnsi="Times New Roman"/>
          <w:b/>
        </w:rPr>
        <w:t>EKS</w:t>
      </w:r>
      <w:r w:rsidRPr="00382100">
        <w:rPr>
          <w:rFonts w:ascii="Times New Roman" w:hAnsi="Times New Roman"/>
        </w:rPr>
        <w:t xml:space="preserve"> - elektronický kontraktačný systém, ktorý sa využíva</w:t>
      </w:r>
      <w:ins w:id="5" w:author="Poskytovateľ" w:date="2022-05-20T10:30:00Z">
        <w:r w:rsidR="006841EE">
          <w:rPr>
            <w:rFonts w:ascii="Times New Roman" w:hAnsi="Times New Roman"/>
          </w:rPr>
          <w:t xml:space="preserve">l </w:t>
        </w:r>
        <w:r w:rsidR="006841EE" w:rsidRPr="006841EE">
          <w:rPr>
            <w:rFonts w:ascii="Times New Roman" w:hAnsi="Times New Roman"/>
          </w:rPr>
          <w:t xml:space="preserve">do 30.03.2022 </w:t>
        </w:r>
      </w:ins>
      <w:r w:rsidRPr="00382100">
        <w:rPr>
          <w:rFonts w:ascii="Times New Roman" w:hAnsi="Times New Roman"/>
        </w:rPr>
        <w:t xml:space="preserve"> na podlimitné postupy zadávania zákaziek s využitím elektronického trhoviska</w:t>
      </w:r>
      <w:r>
        <w:rPr>
          <w:rFonts w:ascii="Times New Roman" w:hAnsi="Times New Roman"/>
        </w:rPr>
        <w:t>;</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52CB5DEE" w:rsidR="00F65A01" w:rsidRDefault="00F65A01" w:rsidP="00F65A01">
      <w:pPr>
        <w:spacing w:before="120" w:after="0" w:line="264" w:lineRule="auto"/>
        <w:ind w:left="540"/>
        <w:jc w:val="both"/>
        <w:rPr>
          <w:rFonts w:ascii="Times New Roman" w:hAnsi="Times New Roman"/>
        </w:rPr>
      </w:pPr>
      <w:r>
        <w:rPr>
          <w:rFonts w:ascii="Times New Roman" w:hAnsi="Times New Roman"/>
          <w:b/>
        </w:rPr>
        <w:t xml:space="preserve">Ex </w:t>
      </w:r>
      <w:r w:rsidR="00205055">
        <w:rPr>
          <w:rFonts w:ascii="Times New Roman" w:hAnsi="Times New Roman"/>
          <w:b/>
        </w:rPr>
        <w:t>-</w:t>
      </w:r>
      <w:r>
        <w:rPr>
          <w:rFonts w:ascii="Times New Roman" w:hAnsi="Times New Roman"/>
          <w:b/>
        </w:rPr>
        <w:t>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6"/>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r w:rsidR="00205055">
        <w:rPr>
          <w:rFonts w:ascii="Times New Roman" w:hAnsi="Times New Roman"/>
        </w:rPr>
        <w:t>-</w:t>
      </w:r>
      <w:r>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7"/>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7"/>
      <w:r w:rsidR="00982EA3">
        <w:rPr>
          <w:rStyle w:val="Odkaznakomentr"/>
          <w:rFonts w:ascii="Times New Roman" w:eastAsia="Times New Roman" w:hAnsi="Times New Roman"/>
          <w:lang w:val="x-none" w:eastAsia="x-none"/>
        </w:rPr>
        <w:commentReference w:id="7"/>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8"/>
      <w:r w:rsidRPr="00901527">
        <w:rPr>
          <w:rFonts w:ascii="Times New Roman" w:hAnsi="Times New Roman"/>
          <w:b/>
        </w:rPr>
        <w:t>Iné peňažné príjmy</w:t>
      </w:r>
      <w:commentRangeEnd w:id="8"/>
      <w:r w:rsidR="00DD042F">
        <w:rPr>
          <w:rStyle w:val="Odkaznakomentr"/>
          <w:rFonts w:ascii="Times New Roman" w:eastAsia="Times New Roman" w:hAnsi="Times New Roman"/>
          <w:lang w:val="x-none" w:eastAsia="x-none"/>
        </w:rPr>
        <w:commentReference w:id="8"/>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4C7B183A" w14:textId="77777777" w:rsidR="00382100"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66D5DCA7" w14:textId="77777777" w:rsidR="006841EE" w:rsidRDefault="00382100" w:rsidP="006130F7">
      <w:pPr>
        <w:spacing w:before="120" w:after="120"/>
        <w:ind w:left="540"/>
        <w:jc w:val="both"/>
        <w:rPr>
          <w:ins w:id="9" w:author="Poskytovateľ" w:date="2022-05-20T10:32:00Z"/>
          <w:rFonts w:ascii="Times New Roman" w:eastAsia="SimSun" w:hAnsi="Times New Roman"/>
          <w:bCs/>
        </w:rPr>
      </w:pPr>
      <w:r w:rsidRPr="00A225B4">
        <w:rPr>
          <w:rFonts w:ascii="Times New Roman" w:eastAsia="SimSun" w:hAnsi="Times New Roman"/>
          <w:b/>
          <w:bCs/>
        </w:rPr>
        <w:t xml:space="preserve">Jednotná príručka pre žiadateľov/prijímateľov </w:t>
      </w:r>
      <w:ins w:id="10" w:author="Poskytovateľ" w:date="2022-05-20T10:32:00Z">
        <w:r w:rsidR="006841EE" w:rsidRPr="006841EE">
          <w:rPr>
            <w:rFonts w:ascii="Times New Roman" w:eastAsia="SimSun" w:hAnsi="Times New Roman"/>
            <w:b/>
            <w:bCs/>
          </w:rPr>
          <w:t xml:space="preserve">k procesu a </w:t>
        </w:r>
      </w:ins>
      <w:del w:id="11" w:author="Poskytovateľ" w:date="2022-05-20T10:32:00Z">
        <w:r w:rsidRPr="00A225B4" w:rsidDel="006841EE">
          <w:rPr>
            <w:rFonts w:ascii="Times New Roman" w:eastAsia="SimSun" w:hAnsi="Times New Roman"/>
            <w:b/>
            <w:bCs/>
          </w:rPr>
          <w:delText xml:space="preserve">upravujúca </w:delText>
        </w:r>
      </w:del>
      <w:r w:rsidRPr="00A225B4">
        <w:rPr>
          <w:rFonts w:ascii="Times New Roman" w:eastAsia="SimSun" w:hAnsi="Times New Roman"/>
          <w:b/>
          <w:bCs/>
        </w:rPr>
        <w:t>kontrol</w:t>
      </w:r>
      <w:ins w:id="12" w:author="Poskytovateľ" w:date="2022-05-20T10:32:00Z">
        <w:r w:rsidR="006841EE">
          <w:rPr>
            <w:rFonts w:ascii="Times New Roman" w:eastAsia="SimSun" w:hAnsi="Times New Roman"/>
            <w:b/>
            <w:bCs/>
          </w:rPr>
          <w:t>e</w:t>
        </w:r>
      </w:ins>
      <w:del w:id="13" w:author="Poskytovateľ" w:date="2022-05-20T10:32:00Z">
        <w:r w:rsidRPr="00A225B4" w:rsidDel="006841EE">
          <w:rPr>
            <w:rFonts w:ascii="Times New Roman" w:eastAsia="SimSun" w:hAnsi="Times New Roman"/>
            <w:b/>
            <w:bCs/>
          </w:rPr>
          <w:delText>u</w:delText>
        </w:r>
      </w:del>
      <w:r w:rsidRPr="00A225B4">
        <w:rPr>
          <w:rFonts w:ascii="Times New Roman" w:eastAsia="SimSun" w:hAnsi="Times New Roman"/>
          <w:b/>
          <w:bCs/>
        </w:rPr>
        <w:t xml:space="preserve"> VO</w:t>
      </w:r>
      <w:ins w:id="14" w:author="Poskytovateľ" w:date="2022-05-20T10:32:00Z">
        <w:r w:rsidR="006841EE">
          <w:rPr>
            <w:rFonts w:ascii="Times New Roman" w:eastAsia="SimSun" w:hAnsi="Times New Roman"/>
            <w:b/>
            <w:bCs/>
          </w:rPr>
          <w:t>/</w:t>
        </w:r>
      </w:ins>
      <w:del w:id="15" w:author="Poskytovateľ" w:date="2022-05-20T10:32:00Z">
        <w:r w:rsidRPr="00A225B4" w:rsidDel="006841EE">
          <w:rPr>
            <w:rFonts w:ascii="Times New Roman" w:eastAsia="SimSun" w:hAnsi="Times New Roman"/>
            <w:b/>
            <w:bCs/>
          </w:rPr>
          <w:delText xml:space="preserve"> a</w:delText>
        </w:r>
      </w:del>
      <w:r w:rsidRPr="00A225B4">
        <w:rPr>
          <w:rFonts w:ascii="Times New Roman" w:eastAsia="SimSun" w:hAnsi="Times New Roman"/>
          <w:b/>
          <w:bCs/>
        </w:rPr>
        <w:t xml:space="preserve"> obstarávania – </w:t>
      </w:r>
      <w:r w:rsidRPr="00341F87">
        <w:rPr>
          <w:rFonts w:ascii="Times New Roman" w:eastAsia="SimSun" w:hAnsi="Times New Roman"/>
          <w:bCs/>
        </w:rPr>
        <w:t xml:space="preserve">je </w:t>
      </w:r>
      <w:ins w:id="16" w:author="Poskytovateľ" w:date="2022-05-20T10:32:00Z">
        <w:r w:rsidR="006841EE">
          <w:rPr>
            <w:rFonts w:ascii="Times New Roman" w:eastAsia="SimSun" w:hAnsi="Times New Roman"/>
            <w:bCs/>
          </w:rPr>
          <w:t>podľa</w:t>
        </w:r>
      </w:ins>
      <w:del w:id="17" w:author="Poskytovateľ" w:date="2022-05-20T10:32:00Z">
        <w:r w:rsidRPr="00341F87" w:rsidDel="006841EE">
          <w:rPr>
            <w:rFonts w:ascii="Times New Roman" w:eastAsia="SimSun" w:hAnsi="Times New Roman"/>
            <w:bCs/>
          </w:rPr>
          <w:delText>v zmysle</w:delText>
        </w:r>
      </w:del>
      <w:r w:rsidRPr="00341F87">
        <w:rPr>
          <w:rFonts w:ascii="Times New Roman" w:eastAsia="SimSun" w:hAnsi="Times New Roman"/>
          <w:bCs/>
        </w:rPr>
        <w:t xml:space="preserv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341F87">
        <w:rPr>
          <w:rFonts w:ascii="Times New Roman" w:eastAsia="SimSun" w:hAnsi="Times New Roman"/>
          <w:bCs/>
        </w:rPr>
        <w:t>obstarávania</w:t>
      </w:r>
      <w:r>
        <w:rPr>
          <w:rFonts w:ascii="Times New Roman" w:eastAsia="SimSun" w:hAnsi="Times New Roman"/>
          <w:bCs/>
        </w:rPr>
        <w:t>;</w:t>
      </w:r>
    </w:p>
    <w:p w14:paraId="7DD19F0C" w14:textId="4A073B29" w:rsidR="002F22D1" w:rsidRPr="00901527" w:rsidRDefault="006841EE" w:rsidP="006130F7">
      <w:pPr>
        <w:spacing w:before="120" w:after="120"/>
        <w:ind w:left="540"/>
        <w:jc w:val="both"/>
        <w:rPr>
          <w:rFonts w:ascii="Times New Roman" w:eastAsia="SimSun" w:hAnsi="Times New Roman"/>
          <w:b/>
          <w:bCs/>
        </w:rPr>
      </w:pPr>
      <w:ins w:id="18" w:author="Poskytovateľ" w:date="2022-05-20T10:32:00Z">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r>
          <w:rPr>
            <w:rFonts w:ascii="Times New Roman" w:eastAsia="SimSun" w:hAnsi="Times New Roman"/>
          </w:rPr>
          <w:t>;</w:t>
        </w:r>
      </w:ins>
      <w:r w:rsidR="002F22D1"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405B88D5"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23388">
        <w:rPr>
          <w:rFonts w:ascii="Times New Roman" w:hAnsi="Times New Roman"/>
          <w:bCs/>
        </w:rPr>
        <w:t>.</w:t>
      </w:r>
      <w:r w:rsidR="00425028">
        <w:rPr>
          <w:rFonts w:ascii="Times New Roman" w:hAnsi="Times New Roman"/>
          <w:bCs/>
        </w:rPr>
        <w:t xml:space="preserve"> </w:t>
      </w:r>
      <w:r w:rsidR="00382100"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82100">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19"/>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19"/>
      <w:r w:rsidR="006130F7">
        <w:rPr>
          <w:rStyle w:val="Odkaznakomentr"/>
          <w:rFonts w:ascii="Times New Roman" w:eastAsia="Times New Roman" w:hAnsi="Times New Roman"/>
          <w:lang w:val="x-none" w:eastAsia="x-none"/>
        </w:rPr>
        <w:commentReference w:id="19"/>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20"/>
      <w:r w:rsidRPr="00901527">
        <w:rPr>
          <w:rFonts w:ascii="Times New Roman" w:hAnsi="Times New Roman"/>
          <w:b/>
          <w:bCs/>
        </w:rPr>
        <w:t>Miera finančnej medzery</w:t>
      </w:r>
      <w:commentRangeEnd w:id="20"/>
      <w:r w:rsidR="00DD042F">
        <w:rPr>
          <w:rStyle w:val="Odkaznakomentr"/>
          <w:rFonts w:ascii="Times New Roman" w:eastAsia="Times New Roman" w:hAnsi="Times New Roman"/>
          <w:lang w:val="x-none" w:eastAsia="x-none"/>
        </w:rPr>
        <w:commentReference w:id="20"/>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40CDE65B"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del w:id="21" w:author="Poskytovateľ" w:date="2022-05-20T10:33:00Z">
        <w:r w:rsidRPr="00D828B9" w:rsidDel="006841EE">
          <w:rPr>
            <w:rFonts w:ascii="Times New Roman" w:hAnsi="Times New Roman"/>
          </w:rPr>
          <w:delText>n</w:delText>
        </w:r>
      </w:del>
      <w:ins w:id="22" w:author="Poskytovateľ" w:date="2022-05-20T10:33:00Z">
        <w:r w:rsidR="006841EE">
          <w:rPr>
            <w:rFonts w:ascii="Times New Roman" w:hAnsi="Times New Roman"/>
          </w:rPr>
          <w:t>N</w:t>
        </w:r>
      </w:ins>
      <w:r w:rsidRPr="00D828B9">
        <w:rPr>
          <w:rFonts w:ascii="Times New Roman" w:hAnsi="Times New Roman"/>
        </w:rPr>
        <w:t>ariadenie Európskeho parlamentu a Rady (EÚ) č. 1300/2013 o Kohéznom fonde, ktorým sa zrušuje nariadenie Rady (ES) č. 1084/2006;</w:t>
      </w:r>
    </w:p>
    <w:p w14:paraId="632E3AEB" w14:textId="1105DBBF"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w:t>
      </w:r>
      <w:del w:id="23" w:author="Poskytovateľ" w:date="2022-05-20T10:33:00Z">
        <w:r w:rsidRPr="00D828B9" w:rsidDel="006841EE">
          <w:rPr>
            <w:rFonts w:ascii="Times New Roman" w:hAnsi="Times New Roman"/>
          </w:rPr>
          <w:delText>n</w:delText>
        </w:r>
      </w:del>
      <w:ins w:id="24" w:author="Poskytovateľ" w:date="2022-05-20T10:33:00Z">
        <w:r w:rsidR="006841EE">
          <w:rPr>
            <w:rFonts w:ascii="Times New Roman" w:hAnsi="Times New Roman"/>
          </w:rPr>
          <w:t>N</w:t>
        </w:r>
      </w:ins>
      <w:r w:rsidRPr="00D828B9">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66D221E5" w14:textId="6FADB949"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w:t>
      </w:r>
      <w:ins w:id="25" w:author="Poskytovateľ" w:date="2022-05-20T10:33:00Z">
        <w:r w:rsidR="006841EE">
          <w:rPr>
            <w:rFonts w:ascii="Times New Roman" w:hAnsi="Times New Roman"/>
          </w:rPr>
          <w:t>N</w:t>
        </w:r>
      </w:ins>
      <w:del w:id="26" w:author="Poskytovateľ" w:date="2022-05-20T10:33:00Z">
        <w:r w:rsidRPr="00D828B9" w:rsidDel="006841EE">
          <w:rPr>
            <w:rFonts w:ascii="Times New Roman" w:hAnsi="Times New Roman"/>
          </w:rPr>
          <w:delText>n</w:delText>
        </w:r>
      </w:del>
      <w:r w:rsidRPr="00D828B9">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27"/>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27"/>
      <w:r w:rsidR="006130F7">
        <w:rPr>
          <w:rStyle w:val="Odkaznakomentr"/>
          <w:rFonts w:eastAsia="Times New Roman"/>
          <w:lang w:val="x-none" w:eastAsia="x-none"/>
        </w:rPr>
        <w:commentReference w:id="27"/>
      </w:r>
    </w:p>
    <w:p w14:paraId="54442490" w14:textId="4636E6C9"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28"/>
      <w:r w:rsidRPr="00D828B9">
        <w:t>zo Schválenej žiadosti o</w:t>
      </w:r>
      <w:r w:rsidR="00293060">
        <w:t xml:space="preserve"> poskytnutie </w:t>
      </w:r>
      <w:r w:rsidRPr="00D828B9">
        <w:t>NFP, podľa podmienok Zmluvy o poskytnutí NFP</w:t>
      </w:r>
      <w:commentRangeEnd w:id="28"/>
      <w:r w:rsidR="006222D7">
        <w:rPr>
          <w:rStyle w:val="Odkaznakomentr"/>
          <w:rFonts w:eastAsia="Times New Roman"/>
          <w:lang w:val="x-none" w:eastAsia="x-none"/>
        </w:rPr>
        <w:commentReference w:id="28"/>
      </w:r>
      <w:r w:rsidR="00183B05">
        <w:t>,</w:t>
      </w:r>
      <w:r w:rsidRPr="00D828B9">
        <w:t xml:space="preserve"> z verejných prostriedkov v súlade s platnou právnou úpravou (najmä zákonom o príspevku z EŠIF, zákonom o finančnej kontrole a audite  a zákonom o rozpočtových pravidlách). </w:t>
      </w:r>
      <w:commentRangeStart w:id="29"/>
      <w:del w:id="30" w:author="Poskytovateľ" w:date="2022-05-20T10:40:00Z">
        <w:r w:rsidRPr="00D828B9" w:rsidDel="005C6743">
          <w:delText>Maximálna v</w:delText>
        </w:r>
      </w:del>
      <w:ins w:id="31" w:author="Poskytovateľ" w:date="2022-05-20T10:40:00Z">
        <w:r w:rsidR="005C6743">
          <w:t>V</w:t>
        </w:r>
      </w:ins>
      <w:r w:rsidRPr="00D828B9">
        <w:t>ýška NFP vyplýva z rozhodnutia o schválení žiadosti o</w:t>
      </w:r>
      <w:r w:rsidR="00293060">
        <w:t xml:space="preserve"> poskytnutie </w:t>
      </w:r>
      <w:r w:rsidRPr="00D828B9">
        <w:t>NFP</w:t>
      </w:r>
      <w:commentRangeEnd w:id="29"/>
      <w:r w:rsidR="006222D7">
        <w:rPr>
          <w:rStyle w:val="Odkaznakomentr"/>
          <w:rFonts w:eastAsia="Times New Roman"/>
          <w:lang w:val="x-none" w:eastAsia="x-none"/>
        </w:rPr>
        <w:commentReference w:id="29"/>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w:t>
      </w:r>
      <w:del w:id="32" w:author="Poskytovateľ" w:date="2022-05-20T10:40:00Z">
        <w:r w:rsidRPr="00D828B9" w:rsidDel="005C6743">
          <w:delText xml:space="preserve">maximálnej výšky </w:delText>
        </w:r>
      </w:del>
      <w:r w:rsidRPr="00D828B9">
        <w:t>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7F0A44AA" w:rsidR="008D5D71" w:rsidRPr="001234F7" w:rsidRDefault="002F22D1" w:rsidP="00791875">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33"/>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33"/>
      <w:r w:rsidR="006222D7">
        <w:rPr>
          <w:rStyle w:val="Odkaznakomentr"/>
          <w:rFonts w:eastAsia="Times New Roman"/>
          <w:lang w:val="x-none" w:eastAsia="x-none"/>
        </w:rPr>
        <w:commentReference w:id="33"/>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34"/>
      <w:r w:rsidRPr="00D828B9">
        <w:rPr>
          <w:bCs/>
        </w:rPr>
        <w:t>Ak sa NFP poskytuje vo forme štátnej pomoci, obdobie 10 rokov nahradí doba platná na základe pravidiel o štátnej pomoci.</w:t>
      </w:r>
      <w:commentRangeEnd w:id="34"/>
      <w:r w:rsidR="006130F7">
        <w:rPr>
          <w:rStyle w:val="Odkaznakomentr"/>
          <w:rFonts w:eastAsia="Times New Roman"/>
          <w:lang w:val="x-none" w:eastAsia="x-none"/>
        </w:rPr>
        <w:commentReference w:id="34"/>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35"/>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35"/>
      <w:r w:rsidR="006130F7">
        <w:rPr>
          <w:rStyle w:val="Odkaznakomentr"/>
          <w:rFonts w:eastAsia="Times New Roman"/>
          <w:lang w:val="x-none" w:eastAsia="x-none"/>
        </w:rPr>
        <w:commentReference w:id="35"/>
      </w:r>
    </w:p>
    <w:p w14:paraId="391A82F3" w14:textId="1BA42826" w:rsidR="00A433DA" w:rsidRPr="00A433DA" w:rsidRDefault="00A433DA" w:rsidP="00A433DA">
      <w:pPr>
        <w:spacing w:before="120"/>
        <w:ind w:left="540"/>
        <w:jc w:val="both"/>
        <w:rPr>
          <w:rFonts w:ascii="Times New Roman" w:hAnsi="Times New Roman"/>
        </w:rPr>
      </w:pPr>
      <w:commentRangeStart w:id="36"/>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36"/>
      <w:r w:rsidR="005A1C65">
        <w:rPr>
          <w:rStyle w:val="Odkaznakomentr"/>
          <w:rFonts w:ascii="Times New Roman" w:eastAsia="Times New Roman" w:hAnsi="Times New Roman"/>
          <w:lang w:val="x-none" w:eastAsia="x-none"/>
        </w:rPr>
        <w:commentReference w:id="36"/>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37"/>
      <w:r w:rsidRPr="00A433DA">
        <w:rPr>
          <w:rFonts w:ascii="Times New Roman" w:hAnsi="Times New Roman"/>
          <w:bCs/>
        </w:rPr>
        <w:t>10</w:t>
      </w:r>
      <w:commentRangeEnd w:id="37"/>
      <w:r w:rsidRPr="00A433DA">
        <w:rPr>
          <w:rStyle w:val="Odkaznakomentr"/>
          <w:rFonts w:ascii="Times New Roman" w:hAnsi="Times New Roman"/>
          <w:sz w:val="22"/>
          <w:szCs w:val="22"/>
        </w:rPr>
        <w:commentReference w:id="37"/>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38"/>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8"/>
      <w:r w:rsidR="00576235">
        <w:rPr>
          <w:rStyle w:val="Odkaznakomentr"/>
          <w:rFonts w:ascii="Times New Roman" w:eastAsia="Times New Roman" w:hAnsi="Times New Roman"/>
          <w:lang w:val="x-none" w:eastAsia="x-none"/>
        </w:rPr>
        <w:commentReference w:id="38"/>
      </w:r>
    </w:p>
    <w:p w14:paraId="76CA248F" w14:textId="725CAFE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5F0568" w:rsidRPr="005F0568">
        <w:rPr>
          <w:rFonts w:ascii="Times New Roman" w:hAnsi="Times New Roman"/>
        </w:rPr>
        <w:t>(zaznamenateľná)</w:t>
      </w:r>
      <w:r w:rsidR="005F0568">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39"/>
      <w:r w:rsidRPr="00D828B9">
        <w:t>......................</w:t>
      </w:r>
      <w:commentRangeEnd w:id="39"/>
      <w:r w:rsidRPr="00D828B9">
        <w:rPr>
          <w:rStyle w:val="Odkaznakomentr"/>
          <w:rFonts w:eastAsia="Times New Roman"/>
          <w:sz w:val="22"/>
          <w:szCs w:val="22"/>
          <w:lang w:eastAsia="sk-SK"/>
        </w:rPr>
        <w:commentReference w:id="39"/>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40"/>
      <w:r w:rsidR="00E9451C" w:rsidRPr="004C6CB4">
        <w:t>.............mesiacov</w:t>
      </w:r>
      <w:commentRangeEnd w:id="40"/>
      <w:r w:rsidR="00E9451C" w:rsidRPr="004C6CB4">
        <w:commentReference w:id="40"/>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41"/>
      <w:r w:rsidRPr="00F65B7D">
        <w:t>príslušnou schémou pomoci, ak je súčasťou projektu poskytnutie pomoci</w:t>
      </w:r>
      <w:commentRangeEnd w:id="41"/>
      <w:r w:rsidR="00E9451C">
        <w:rPr>
          <w:rStyle w:val="Odkaznakomentr"/>
          <w:rFonts w:eastAsia="Times New Roman"/>
          <w:lang w:val="x-none" w:eastAsia="x-none"/>
        </w:rPr>
        <w:commentReference w:id="41"/>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42"/>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42"/>
      <w:r w:rsidR="003F5CF2" w:rsidRPr="00307126">
        <w:rPr>
          <w:rStyle w:val="Odkaznakomentr"/>
          <w:rFonts w:eastAsia="Times New Roman"/>
          <w:lang w:val="x-none" w:eastAsia="x-none"/>
        </w:rPr>
        <w:commentReference w:id="42"/>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67C792C" w14:textId="77777777" w:rsidR="005C6743" w:rsidRPr="005C6743" w:rsidRDefault="003F5CF2" w:rsidP="00791875">
      <w:pPr>
        <w:pStyle w:val="AODefHead"/>
        <w:numPr>
          <w:ilvl w:val="0"/>
          <w:numId w:val="20"/>
        </w:numPr>
        <w:spacing w:before="120" w:line="264" w:lineRule="auto"/>
        <w:ind w:left="540"/>
        <w:rPr>
          <w:ins w:id="43" w:author="Poskytovateľ" w:date="2022-05-20T10:41:00Z"/>
          <w:b/>
          <w:rPrChange w:id="44" w:author="Poskytovateľ" w:date="2022-05-20T10:41:00Z">
            <w:rPr>
              <w:ins w:id="45" w:author="Poskytovateľ" w:date="2022-05-20T10:41:00Z"/>
            </w:rPr>
          </w:rPrChange>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570C9883" w14:textId="1552D51C" w:rsidR="00E9451C" w:rsidRPr="00791875" w:rsidRDefault="005C6743" w:rsidP="00791875">
      <w:pPr>
        <w:pStyle w:val="AODefHead"/>
        <w:numPr>
          <w:ilvl w:val="0"/>
          <w:numId w:val="20"/>
        </w:numPr>
        <w:spacing w:before="120" w:line="264" w:lineRule="auto"/>
        <w:ind w:left="540"/>
        <w:rPr>
          <w:b/>
        </w:rPr>
      </w:pPr>
      <w:ins w:id="46" w:author="Poskytovateľ" w:date="2022-05-20T10:41:00Z">
        <w:r w:rsidRPr="00274D7A">
          <w:rPr>
            <w:b/>
          </w:rPr>
          <w:t>SR</w:t>
        </w:r>
        <w:r w:rsidRPr="00274D7A">
          <w:t xml:space="preserve"> – Slovenská republika</w:t>
        </w:r>
        <w:r>
          <w:t>;</w:t>
        </w:r>
      </w:ins>
      <w:r w:rsidR="003F5CF2">
        <w:t xml:space="preserve"> </w:t>
      </w: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7CDA9796"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 xml:space="preserve">doklad definovaný v § 10 ods. 1 zákona o účtovníctve. Na účely predkladania žiadosti o platbu sa vyžaduje splnenie náležitostí definovaných v § 10 ods. 1 </w:t>
      </w:r>
      <w:del w:id="47" w:author="Poskytovateľ" w:date="2022-05-20T10:42:00Z">
        <w:r w:rsidRPr="00307126" w:rsidDel="005C6743">
          <w:delText>písm</w:delText>
        </w:r>
        <w:r w:rsidR="00E9451C" w:rsidDel="005C6743">
          <w:delText>.</w:delText>
        </w:r>
        <w:r w:rsidRPr="00307126" w:rsidDel="005C6743">
          <w:delText xml:space="preserve"> a) až f) </w:delText>
        </w:r>
      </w:del>
      <w:r w:rsidRPr="00307126">
        <w:t>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48"/>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48"/>
      <w:r w:rsidR="006130F7">
        <w:rPr>
          <w:rStyle w:val="Odkaznakomentr"/>
          <w:rFonts w:ascii="Times New Roman" w:eastAsia="Times New Roman" w:hAnsi="Times New Roman"/>
          <w:lang w:val="x-none" w:eastAsia="x-none"/>
        </w:rPr>
        <w:commentReference w:id="48"/>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1ED02DD6"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5F0568">
        <w:rPr>
          <w:rFonts w:ascii="Times New Roman" w:hAnsi="Times New Roman"/>
        </w:rPr>
        <w:t xml:space="preserve"> (zaznamenateľný</w:t>
      </w:r>
      <w:r w:rsidR="005F0568" w:rsidRPr="005F0568">
        <w:rPr>
          <w:rFonts w:ascii="Times New Roman" w:hAnsi="Times New Roman"/>
        </w:rPr>
        <w:t>)</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49"/>
      <w:r w:rsidR="001E3EE1">
        <w:rPr>
          <w:rFonts w:ascii="Times New Roman" w:hAnsi="Times New Roman"/>
        </w:rPr>
        <w:t>dokument</w:t>
      </w:r>
      <w:commentRangeEnd w:id="49"/>
      <w:r w:rsidR="001E3EE1">
        <w:rPr>
          <w:rStyle w:val="Odkaznakomentr"/>
          <w:rFonts w:ascii="Times New Roman" w:eastAsia="Times New Roman" w:hAnsi="Times New Roman"/>
          <w:lang w:val="x-none" w:eastAsia="x-none"/>
        </w:rPr>
        <w:commentReference w:id="49"/>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0"/>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50"/>
      <w:r w:rsidRPr="00D828B9">
        <w:rPr>
          <w:rStyle w:val="Odkaznakomentr"/>
          <w:rFonts w:ascii="Times New Roman" w:hAnsi="Times New Roman"/>
          <w:sz w:val="22"/>
          <w:szCs w:val="22"/>
        </w:rPr>
        <w:commentReference w:id="50"/>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51"/>
      <w:r w:rsidRPr="004F65B0">
        <w:t>v príslušnej schéme pomoci, ak Projekt zahŕňa poskytnutie pomoci,</w:t>
      </w:r>
      <w:commentRangeEnd w:id="51"/>
      <w:r w:rsidR="00DD042F">
        <w:rPr>
          <w:rStyle w:val="Odkaznakomentr"/>
          <w:rFonts w:eastAsia="Times New Roman"/>
          <w:lang w:val="x-none" w:eastAsia="x-none"/>
        </w:rPr>
        <w:commentReference w:id="51"/>
      </w:r>
      <w:r w:rsidRPr="004F65B0">
        <w:t xml:space="preserve"> v Systéme finančného riadenia, v Systéme riadenia EŠIF a v</w:t>
      </w:r>
      <w:r w:rsidR="001D5030">
        <w:t xml:space="preserve"> ostatných </w:t>
      </w:r>
      <w:r w:rsidRPr="004F65B0">
        <w:t>Právnych dokumentoch;</w:t>
      </w:r>
    </w:p>
    <w:p w14:paraId="129F20A1" w14:textId="406227BF" w:rsidR="002F22D1" w:rsidRPr="00D828B9" w:rsidRDefault="002F22D1" w:rsidP="005C6743">
      <w:pPr>
        <w:pStyle w:val="AODefHead"/>
        <w:numPr>
          <w:ilvl w:val="0"/>
          <w:numId w:val="20"/>
        </w:numPr>
        <w:spacing w:before="120" w:line="264" w:lineRule="auto"/>
        <w:ind w:left="567"/>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5F0568">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zákazky podľa § 1 ods. 2 až 1</w:t>
      </w:r>
      <w:ins w:id="52" w:author="Poskytovateľ" w:date="2022-05-20T10:49:00Z">
        <w:r w:rsidR="005C6743">
          <w:t>5</w:t>
        </w:r>
      </w:ins>
      <w:del w:id="53" w:author="Poskytovateľ" w:date="2022-05-20T10:49:00Z">
        <w:r w:rsidR="00CF4A9B" w:rsidRPr="00CF4A9B" w:rsidDel="005C6743">
          <w:delText>4</w:delText>
        </w:r>
      </w:del>
      <w:r w:rsidR="00CF4A9B" w:rsidRPr="00CF4A9B">
        <w:t xml:space="preserve"> zákona o VO alebo </w:t>
      </w:r>
      <w:r w:rsidR="005B2D3B" w:rsidRPr="005B2D3B">
        <w:t xml:space="preserve">zákazky vyhlásené osobou, ktorej verejný obstarávateľ poskytne </w:t>
      </w:r>
      <w:ins w:id="54" w:author="Poskytovateľ" w:date="2022-05-20T10:49:00Z">
        <w:r w:rsidR="005C6743" w:rsidRPr="005C6743">
          <w:t xml:space="preserve">viac ako 50% alebo </w:t>
        </w:r>
      </w:ins>
      <w:r w:rsidR="005B2D3B" w:rsidRPr="005B2D3B">
        <w:t>50</w:t>
      </w:r>
      <w:r w:rsidR="00CF227E">
        <w:t xml:space="preserve"> </w:t>
      </w:r>
      <w:r w:rsidR="005B2D3B" w:rsidRPr="005B2D3B">
        <w:t>% a menej finančných prostriedkov na dodanie tovaru, uskutočnenie stavebných prác a poskytnutie služieb z NFP</w:t>
      </w:r>
      <w:r w:rsidR="005B2D3B" w:rsidRPr="005B2D3B">
        <w:commentReference w:id="55"/>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4D0E922B"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5F0568">
        <w:rPr>
          <w:bCs/>
        </w:rPr>
        <w:t xml:space="preserve"> </w:t>
      </w:r>
      <w:r w:rsidRPr="008C3778">
        <w:rPr>
          <w:bCs/>
        </w:rPr>
        <w:t xml:space="preserve">ante kontroly, </w:t>
      </w:r>
      <w:r w:rsidR="0095057C">
        <w:rPr>
          <w:bCs/>
        </w:rPr>
        <w:t xml:space="preserve">alebo </w:t>
      </w:r>
    </w:p>
    <w:p w14:paraId="46A1CF9D" w14:textId="430A4BDF" w:rsidR="0095057C" w:rsidRPr="0095057C" w:rsidRDefault="00764BD1" w:rsidP="00382100">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382100" w:rsidRPr="00382100">
        <w:rPr>
          <w:bCs/>
        </w:rPr>
        <w:t xml:space="preserve">nebola vykonaná </w:t>
      </w:r>
      <w:r w:rsidR="006811A6">
        <w:rPr>
          <w:bCs/>
        </w:rPr>
        <w:t xml:space="preserve">prvá </w:t>
      </w:r>
      <w:r w:rsidRPr="008C3778">
        <w:rPr>
          <w:bCs/>
        </w:rPr>
        <w:t>ex</w:t>
      </w:r>
      <w:r w:rsidR="005F0568">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5E40657F" w:rsidR="00764BD1" w:rsidRPr="00B861E5" w:rsidRDefault="009F1CF6" w:rsidP="00C0007D">
      <w:pPr>
        <w:pStyle w:val="AODefPara"/>
        <w:numPr>
          <w:ilvl w:val="3"/>
          <w:numId w:val="20"/>
        </w:numPr>
        <w:spacing w:before="120" w:line="264" w:lineRule="auto"/>
      </w:pPr>
      <w:r w:rsidRPr="00430DD9">
        <w:rPr>
          <w:bCs/>
        </w:rPr>
        <w:t xml:space="preserve">spustenie procesu zadávania zákazky v rámci </w:t>
      </w:r>
      <w:ins w:id="56" w:author="Poskytovateľ" w:date="2022-05-20T10:51:00Z">
        <w:r w:rsidR="00C0007D" w:rsidRPr="00C0007D">
          <w:rPr>
            <w:bCs/>
          </w:rPr>
          <w:t>elektronickej platformy zjednodušeným postupom pre zákazky na bežne dostupné tovary a služby (do 30.03.2022 v rámci elektronického trhoviska),</w:t>
        </w:r>
      </w:ins>
      <w:del w:id="57" w:author="Poskytovateľ" w:date="2022-05-20T10:50:00Z">
        <w:r w:rsidRPr="00430DD9" w:rsidDel="00C0007D">
          <w:rPr>
            <w:bCs/>
          </w:rPr>
          <w:delText>elektronického trhoviska</w:delText>
        </w:r>
        <w:r w:rsidR="00B861E5" w:rsidDel="00C0007D">
          <w:rPr>
            <w:bCs/>
          </w:rPr>
          <w:delText xml:space="preserve"> </w:delText>
        </w:r>
      </w:del>
      <w:r w:rsidR="00B861E5">
        <w:rPr>
          <w:bCs/>
        </w:rPr>
        <w:t>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58"/>
      <w:r w:rsidRPr="00291178">
        <w:rPr>
          <w:rFonts w:ascii="Times New Roman" w:hAnsi="Times New Roman"/>
          <w:b/>
        </w:rPr>
        <w:t xml:space="preserve">Zmena podmienok pre projekty generujúce príjmy </w:t>
      </w:r>
      <w:commentRangeEnd w:id="58"/>
      <w:r w:rsidR="004958C2">
        <w:rPr>
          <w:rStyle w:val="Odkaznakomentr"/>
          <w:rFonts w:ascii="Times New Roman" w:eastAsia="Times New Roman" w:hAnsi="Times New Roman"/>
          <w:lang w:val="x-none" w:eastAsia="x-none"/>
        </w:rPr>
        <w:commentReference w:id="58"/>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59"/>
      <w:r w:rsidR="001525F8" w:rsidRPr="001525F8">
        <w:rPr>
          <w:rFonts w:ascii="Times New Roman" w:hAnsi="Times New Roman"/>
        </w:rPr>
        <w:t>zdroja pro-rata</w:t>
      </w:r>
      <w:r w:rsidRPr="00D828B9">
        <w:rPr>
          <w:rFonts w:ascii="Times New Roman" w:hAnsi="Times New Roman"/>
        </w:rPr>
        <w:t xml:space="preserve"> </w:t>
      </w:r>
      <w:commentRangeEnd w:id="59"/>
      <w:r w:rsidR="004958C2">
        <w:rPr>
          <w:rStyle w:val="Odkaznakomentr"/>
          <w:rFonts w:ascii="Times New Roman" w:eastAsia="Times New Roman" w:hAnsi="Times New Roman"/>
          <w:lang w:val="x-none" w:eastAsia="x-none"/>
        </w:rPr>
        <w:commentReference w:id="59"/>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60"/>
      <w:r w:rsidR="00F22B3D" w:rsidRPr="00A91910">
        <w:rPr>
          <w:rFonts w:ascii="Times New Roman" w:hAnsi="Times New Roman"/>
          <w:bCs/>
        </w:rPr>
        <w:t xml:space="preserve">a Udržateľnosť Projektu </w:t>
      </w:r>
      <w:commentRangeEnd w:id="60"/>
      <w:r w:rsidR="006130F7">
        <w:rPr>
          <w:rStyle w:val="Odkaznakomentr"/>
          <w:rFonts w:ascii="Times New Roman" w:eastAsia="Times New Roman" w:hAnsi="Times New Roman"/>
          <w:lang w:val="x-none" w:eastAsia="x-none"/>
        </w:rPr>
        <w:commentReference w:id="60"/>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61"/>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61"/>
      <w:r w:rsidR="006130F7">
        <w:rPr>
          <w:rStyle w:val="Odkaznakomentr"/>
          <w:rFonts w:ascii="Times New Roman" w:eastAsia="Times New Roman" w:hAnsi="Times New Roman"/>
          <w:lang w:val="x-none" w:eastAsia="x-none"/>
        </w:rPr>
        <w:commentReference w:id="61"/>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62"/>
      <w:r w:rsidRPr="000F6256">
        <w:rPr>
          <w:rFonts w:ascii="Times New Roman" w:hAnsi="Times New Roman"/>
        </w:rPr>
        <w:t>a v súlade s čl. 71 ods. 1 všeobecného nariadenia</w:t>
      </w:r>
      <w:commentRangeEnd w:id="62"/>
      <w:r w:rsidR="006130F7">
        <w:rPr>
          <w:rStyle w:val="Odkaznakomentr"/>
          <w:rFonts w:ascii="Times New Roman" w:eastAsia="Times New Roman" w:hAnsi="Times New Roman"/>
          <w:lang w:val="x-none" w:eastAsia="x-none"/>
        </w:rPr>
        <w:commentReference w:id="62"/>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63"/>
      <w:r w:rsidR="00160AAA" w:rsidRPr="000F6256">
        <w:rPr>
          <w:rFonts w:ascii="Times New Roman" w:hAnsi="Times New Roman"/>
        </w:rPr>
        <w:t xml:space="preserve">a v súlade s čl. 71 ods. 1 všeobecného nariadenia </w:t>
      </w:r>
      <w:commentRangeEnd w:id="63"/>
      <w:r w:rsidR="006130F7">
        <w:rPr>
          <w:rStyle w:val="Odkaznakomentr"/>
          <w:rFonts w:ascii="Times New Roman" w:eastAsia="Times New Roman" w:hAnsi="Times New Roman"/>
          <w:lang w:val="x-none" w:eastAsia="x-none"/>
        </w:rPr>
        <w:commentReference w:id="63"/>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64"/>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64"/>
      <w:r w:rsidR="009C6F75">
        <w:rPr>
          <w:rStyle w:val="Odkaznakomentr"/>
          <w:rFonts w:ascii="Times New Roman" w:eastAsia="Times New Roman" w:hAnsi="Times New Roman"/>
          <w:lang w:val="x-none" w:eastAsia="x-none"/>
        </w:rPr>
        <w:commentReference w:id="64"/>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70A43DC1" w14:textId="19758B00" w:rsidR="003C0F18" w:rsidRPr="00E85DB0" w:rsidRDefault="006811A6" w:rsidP="00C0007D">
      <w:pPr>
        <w:pStyle w:val="Odsekzoznamu"/>
        <w:numPr>
          <w:ilvl w:val="0"/>
          <w:numId w:val="25"/>
        </w:numPr>
        <w:spacing w:before="120" w:after="120"/>
        <w:contextualSpacing w:val="0"/>
        <w:jc w:val="both"/>
        <w:rPr>
          <w:sz w:val="22"/>
          <w:szCs w:val="22"/>
        </w:rPr>
      </w:pPr>
      <w:r w:rsidRPr="002F0266">
        <w:rPr>
          <w:sz w:val="22"/>
          <w:szCs w:val="22"/>
        </w:rPr>
        <w:t xml:space="preserve">V závislosti od preukázateľného začatia postupu zadávania zákazky </w:t>
      </w:r>
      <w:del w:id="65" w:author="Poskytovateľ" w:date="2022-05-20T10:53:00Z">
        <w:r w:rsidRPr="002F0266" w:rsidDel="00C0007D">
          <w:rPr>
            <w:sz w:val="22"/>
            <w:szCs w:val="22"/>
          </w:rPr>
          <w:delText xml:space="preserve">bude </w:delText>
        </w:r>
      </w:del>
      <w:r w:rsidR="005F0568">
        <w:rPr>
          <w:sz w:val="22"/>
          <w:szCs w:val="22"/>
        </w:rPr>
        <w:t>P</w:t>
      </w:r>
      <w:r w:rsidRPr="002F0266">
        <w:rPr>
          <w:sz w:val="22"/>
          <w:szCs w:val="22"/>
        </w:rPr>
        <w:t>rijímateľ postupova</w:t>
      </w:r>
      <w:ins w:id="66" w:author="Poskytovateľ" w:date="2022-05-20T10:54:00Z">
        <w:r w:rsidR="00C0007D">
          <w:rPr>
            <w:sz w:val="22"/>
            <w:szCs w:val="22"/>
          </w:rPr>
          <w:t xml:space="preserve">l </w:t>
        </w:r>
        <w:r w:rsidR="00C0007D" w:rsidRPr="00C0007D">
          <w:rPr>
            <w:sz w:val="22"/>
            <w:szCs w:val="22"/>
          </w:rPr>
          <w:t>alebo bude postupovať</w:t>
        </w:r>
      </w:ins>
      <w:del w:id="67" w:author="Poskytovateľ" w:date="2022-05-20T10:54:00Z">
        <w:r w:rsidRPr="002F0266" w:rsidDel="00C0007D">
          <w:rPr>
            <w:sz w:val="22"/>
            <w:szCs w:val="22"/>
          </w:rPr>
          <w:delText>ť</w:delText>
        </w:r>
      </w:del>
      <w:r w:rsidRPr="002F0266">
        <w:rPr>
          <w:sz w:val="22"/>
          <w:szCs w:val="22"/>
        </w:rPr>
        <w:t xml:space="preserve">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r w:rsidR="00686C72">
        <w:rPr>
          <w:sz w:val="22"/>
          <w:szCs w:val="22"/>
        </w:rPr>
        <w:t xml:space="preserve"> </w:t>
      </w:r>
      <w:r w:rsidR="003C0F18" w:rsidRPr="00686C72">
        <w:rPr>
          <w:sz w:val="22"/>
          <w:szCs w:val="22"/>
        </w:rPr>
        <w:t>Prijímateľ je povinný postupovať pri z</w:t>
      </w:r>
      <w:r w:rsidR="003C0F18" w:rsidRPr="00E85DB0">
        <w:rPr>
          <w:sz w:val="22"/>
          <w:szCs w:val="22"/>
        </w:rPr>
        <w:t xml:space="preserve">adávaní zákaziek na dodanie služieb, tovarov a  stavebných prác potrebných pre Realizáciu aktivít Projektu </w:t>
      </w:r>
      <w:r w:rsidR="00EE00C8" w:rsidRPr="00E85DB0">
        <w:rPr>
          <w:sz w:val="22"/>
          <w:szCs w:val="22"/>
        </w:rPr>
        <w:t xml:space="preserve">ako aj pri zmenách týchto zákaziek </w:t>
      </w:r>
      <w:r w:rsidR="003C0F18" w:rsidRPr="00E85DB0">
        <w:rPr>
          <w:sz w:val="22"/>
          <w:szCs w:val="22"/>
        </w:rPr>
        <w:t>v súlade so zákonom o VO</w:t>
      </w:r>
      <w:r w:rsidRPr="00E85DB0">
        <w:rPr>
          <w:sz w:val="22"/>
          <w:szCs w:val="22"/>
        </w:rPr>
        <w:t xml:space="preserve"> alebo v súlade so zákonom č. 25/2006 Z. z. v závislosti od preukázateľného</w:t>
      </w:r>
      <w:r w:rsidR="001525F8" w:rsidRPr="00E85DB0">
        <w:rPr>
          <w:sz w:val="22"/>
          <w:szCs w:val="22"/>
        </w:rPr>
        <w:t xml:space="preserve"> dátumu</w:t>
      </w:r>
      <w:r w:rsidRPr="00E85DB0">
        <w:rPr>
          <w:sz w:val="22"/>
          <w:szCs w:val="22"/>
        </w:rPr>
        <w:t xml:space="preserve"> začatia postupu zadávania zákazky</w:t>
      </w:r>
      <w:r w:rsidR="003C0F18" w:rsidRPr="00E85DB0">
        <w:rPr>
          <w:sz w:val="22"/>
          <w:szCs w:val="22"/>
        </w:rPr>
        <w:t xml:space="preserve">. </w:t>
      </w:r>
      <w:r w:rsidR="009A6C12" w:rsidRPr="00E85DB0">
        <w:rPr>
          <w:sz w:val="22"/>
          <w:szCs w:val="22"/>
        </w:rPr>
        <w:t>Ak sa ustanovenia zákona o VO</w:t>
      </w:r>
      <w:r w:rsidRPr="00E85DB0">
        <w:rPr>
          <w:sz w:val="22"/>
          <w:szCs w:val="22"/>
        </w:rPr>
        <w:t xml:space="preserve">  alebo zákona č. 25/2006 Z. z.</w:t>
      </w:r>
      <w:r w:rsidR="009A6C12" w:rsidRPr="00E85DB0">
        <w:rPr>
          <w:sz w:val="22"/>
          <w:szCs w:val="22"/>
        </w:rPr>
        <w:t xml:space="preserve"> na Prijímateľa alebo danú zákazku nevzťahujú,</w:t>
      </w:r>
      <w:r w:rsidR="003C0F18" w:rsidRPr="00E85DB0">
        <w:rPr>
          <w:sz w:val="22"/>
          <w:szCs w:val="22"/>
        </w:rPr>
        <w:t xml:space="preserve"> je </w:t>
      </w:r>
      <w:r w:rsidR="009A6C12" w:rsidRPr="00E85DB0">
        <w:rPr>
          <w:sz w:val="22"/>
          <w:szCs w:val="22"/>
        </w:rPr>
        <w:t xml:space="preserve">Prijímateľ </w:t>
      </w:r>
      <w:r w:rsidR="003C0F18" w:rsidRPr="00E85DB0">
        <w:rPr>
          <w:sz w:val="22"/>
          <w:szCs w:val="22"/>
        </w:rPr>
        <w:t>povinný postupovať pri zadávaní zákaziek podľa pravidiel upravených v</w:t>
      </w:r>
      <w:r w:rsidR="006D359C" w:rsidRPr="00E85DB0">
        <w:rPr>
          <w:sz w:val="22"/>
          <w:szCs w:val="22"/>
        </w:rPr>
        <w:t> </w:t>
      </w:r>
      <w:ins w:id="68" w:author="Poskytovateľ" w:date="2022-05-20T10:54:00Z">
        <w:r w:rsidR="00C0007D" w:rsidRPr="00C0007D">
          <w:rPr>
            <w:sz w:val="22"/>
            <w:szCs w:val="22"/>
          </w:rPr>
          <w:t>Jednotnej príručke pre žiadateľov/prijímateľov k procesu a kontrole VO/ obstarávania</w:t>
        </w:r>
        <w:r w:rsidR="00C0007D" w:rsidRPr="00E85DB0" w:rsidDel="00C0007D">
          <w:rPr>
            <w:sz w:val="22"/>
            <w:szCs w:val="22"/>
          </w:rPr>
          <w:t xml:space="preserve"> </w:t>
        </w:r>
      </w:ins>
      <w:del w:id="69" w:author="Poskytovateľ" w:date="2022-05-20T10:54:00Z">
        <w:r w:rsidR="006D359C" w:rsidRPr="00E85DB0" w:rsidDel="00C0007D">
          <w:rPr>
            <w:sz w:val="22"/>
            <w:szCs w:val="22"/>
          </w:rPr>
          <w:delText xml:space="preserve">aktuálnom </w:delText>
        </w:r>
        <w:r w:rsidR="003C0F18" w:rsidRPr="00E85DB0" w:rsidDel="00C0007D">
          <w:rPr>
            <w:sz w:val="22"/>
            <w:szCs w:val="22"/>
          </w:rPr>
          <w:delText>Metodickom pokyne CKO č</w:delText>
        </w:r>
        <w:r w:rsidR="00BD2AA7" w:rsidRPr="00E85DB0" w:rsidDel="00C0007D">
          <w:rPr>
            <w:sz w:val="22"/>
            <w:szCs w:val="22"/>
          </w:rPr>
          <w:delText>. 12</w:delText>
        </w:r>
      </w:del>
      <w:r w:rsidR="006D359C" w:rsidRPr="00E85DB0">
        <w:rPr>
          <w:sz w:val="22"/>
          <w:szCs w:val="22"/>
        </w:rPr>
        <w:t>(v prípade postupu podľa zákona č. 25/2006 Z. z. podľa MP CKO č. 12, verzia 2).</w:t>
      </w:r>
      <w:r w:rsidR="00685086" w:rsidRPr="00E85DB0">
        <w:rPr>
          <w:sz w:val="22"/>
          <w:szCs w:val="22"/>
        </w:rPr>
        <w:t xml:space="preserve"> Prijímateľ je povinný pri zadávaní zákaziek podľa </w:t>
      </w:r>
      <w:r w:rsidR="006D359C" w:rsidRPr="00E85DB0">
        <w:rPr>
          <w:sz w:val="22"/>
          <w:szCs w:val="22"/>
        </w:rPr>
        <w:t>§ 117 zákona o VO (</w:t>
      </w:r>
      <w:r w:rsidR="00685086" w:rsidRPr="00E85DB0">
        <w:rPr>
          <w:sz w:val="22"/>
          <w:szCs w:val="22"/>
        </w:rPr>
        <w:t>§</w:t>
      </w:r>
      <w:r w:rsidR="00CF5AF8" w:rsidRPr="00E85DB0">
        <w:rPr>
          <w:sz w:val="22"/>
          <w:szCs w:val="22"/>
        </w:rPr>
        <w:t xml:space="preserve"> </w:t>
      </w:r>
      <w:r w:rsidR="00685086" w:rsidRPr="00E85DB0">
        <w:rPr>
          <w:sz w:val="22"/>
          <w:szCs w:val="22"/>
        </w:rPr>
        <w:t xml:space="preserve">9 ods. 9 </w:t>
      </w:r>
      <w:r w:rsidR="0015425E" w:rsidRPr="00E85DB0">
        <w:rPr>
          <w:sz w:val="22"/>
          <w:szCs w:val="22"/>
        </w:rPr>
        <w:t>zákona</w:t>
      </w:r>
      <w:r w:rsidR="006D359C" w:rsidRPr="00E85DB0">
        <w:rPr>
          <w:sz w:val="22"/>
          <w:szCs w:val="22"/>
        </w:rPr>
        <w:t xml:space="preserve"> č. 25/2006 Z. z.)</w:t>
      </w:r>
      <w:r w:rsidR="00685086" w:rsidRPr="00E85DB0">
        <w:rPr>
          <w:sz w:val="22"/>
          <w:szCs w:val="22"/>
        </w:rPr>
        <w:t>postupovať spôsobom upraveným v </w:t>
      </w:r>
      <w:ins w:id="70" w:author="Poskytovateľ" w:date="2022-05-20T10:55:00Z">
        <w:r w:rsidR="00C0007D" w:rsidRPr="00C0007D">
          <w:rPr>
            <w:sz w:val="22"/>
            <w:szCs w:val="22"/>
          </w:rPr>
          <w:t>Jednotnej príručke pre žiadateľov/prijímateľov k procesu a kontrole VO/ obstarávania</w:t>
        </w:r>
      </w:ins>
      <w:del w:id="71" w:author="Poskytovateľ" w:date="2022-05-20T10:55:00Z">
        <w:r w:rsidR="00685086" w:rsidRPr="00E85DB0" w:rsidDel="00C0007D">
          <w:rPr>
            <w:sz w:val="22"/>
            <w:szCs w:val="22"/>
          </w:rPr>
          <w:delText>kapitole 3.3.7.2.</w:delText>
        </w:r>
        <w:r w:rsidR="006D359C" w:rsidRPr="00E85DB0" w:rsidDel="00C0007D">
          <w:rPr>
            <w:sz w:val="22"/>
            <w:szCs w:val="22"/>
          </w:rPr>
          <w:delText>5</w:delText>
        </w:r>
        <w:r w:rsidR="00685086" w:rsidRPr="00E85DB0" w:rsidDel="00C0007D">
          <w:rPr>
            <w:sz w:val="22"/>
            <w:szCs w:val="22"/>
          </w:rPr>
          <w:delText xml:space="preserve"> Systému riadenia EŠIF</w:delText>
        </w:r>
      </w:del>
      <w:r w:rsidR="006D359C" w:rsidRPr="00E85DB0">
        <w:rPr>
          <w:sz w:val="22"/>
          <w:szCs w:val="22"/>
        </w:rPr>
        <w:t xml:space="preserve"> (3.3.7.2.6 Systému riadenia EŠIF</w:t>
      </w:r>
      <w:r w:rsidR="00CF5AF8" w:rsidRPr="00E85DB0">
        <w:rPr>
          <w:sz w:val="22"/>
          <w:szCs w:val="22"/>
        </w:rPr>
        <w:t>,</w:t>
      </w:r>
      <w:r w:rsidR="006D359C" w:rsidRPr="00E85DB0">
        <w:rPr>
          <w:sz w:val="22"/>
          <w:szCs w:val="22"/>
        </w:rPr>
        <w:t xml:space="preserve"> verzia 3 </w:t>
      </w:r>
      <w:ins w:id="72" w:author="Poskytovateľ" w:date="2022-05-20T10:55:00Z">
        <w:r w:rsidR="00C0007D" w:rsidRPr="00C0007D">
          <w:rPr>
            <w:sz w:val="22"/>
            <w:szCs w:val="22"/>
          </w:rPr>
          <w:t xml:space="preserve">a MP CKO č. 14, verzia 2 </w:t>
        </w:r>
      </w:ins>
      <w:r w:rsidR="006D359C" w:rsidRPr="00E85DB0">
        <w:rPr>
          <w:sz w:val="22"/>
          <w:szCs w:val="22"/>
        </w:rPr>
        <w:t>pre zákazky podľa zákona č. 25/2006 Z. z.)</w:t>
      </w:r>
      <w:r w:rsidR="00685086" w:rsidRPr="00E85DB0">
        <w:rPr>
          <w:sz w:val="22"/>
          <w:szCs w:val="22"/>
        </w:rPr>
        <w:t xml:space="preserve">. </w:t>
      </w:r>
      <w:del w:id="73" w:author="Poskytovateľ" w:date="2022-05-20T10:55:00Z">
        <w:r w:rsidR="00685086" w:rsidRPr="00E85DB0" w:rsidDel="00C0007D">
          <w:rPr>
            <w:sz w:val="22"/>
            <w:szCs w:val="22"/>
          </w:rPr>
          <w:delText xml:space="preserve">Prijímateľ je povinný postupovať pri zadávaní zákaziek </w:delText>
        </w:r>
        <w:r w:rsidR="00382100" w:rsidDel="00C0007D">
          <w:rPr>
            <w:sz w:val="22"/>
            <w:szCs w:val="22"/>
          </w:rPr>
          <w:delText xml:space="preserve">s nízkou hodnotou </w:delText>
        </w:r>
        <w:r w:rsidR="00685086" w:rsidRPr="00E85DB0" w:rsidDel="00C0007D">
          <w:rPr>
            <w:sz w:val="22"/>
            <w:szCs w:val="22"/>
          </w:rPr>
          <w:delText xml:space="preserve">podľa </w:delText>
        </w:r>
        <w:r w:rsidR="006D359C" w:rsidRPr="00E85DB0" w:rsidDel="00C0007D">
          <w:rPr>
            <w:sz w:val="22"/>
            <w:szCs w:val="22"/>
          </w:rPr>
          <w:delText xml:space="preserve">pravidiel </w:delText>
        </w:r>
        <w:r w:rsidR="00685086" w:rsidRPr="00E85DB0" w:rsidDel="00C0007D">
          <w:rPr>
            <w:sz w:val="22"/>
            <w:szCs w:val="22"/>
          </w:rPr>
          <w:delText>u</w:delText>
        </w:r>
        <w:r w:rsidR="00594635" w:rsidRPr="00E85DB0" w:rsidDel="00C0007D">
          <w:rPr>
            <w:sz w:val="22"/>
            <w:szCs w:val="22"/>
          </w:rPr>
          <w:delText xml:space="preserve">pravených </w:delText>
        </w:r>
        <w:r w:rsidR="00685086" w:rsidRPr="00E85DB0" w:rsidDel="00C0007D">
          <w:rPr>
            <w:sz w:val="22"/>
            <w:szCs w:val="22"/>
          </w:rPr>
          <w:delText>v</w:delText>
        </w:r>
        <w:r w:rsidR="00FE4BFC" w:rsidRPr="00E85DB0" w:rsidDel="00C0007D">
          <w:rPr>
            <w:sz w:val="22"/>
            <w:szCs w:val="22"/>
          </w:rPr>
          <w:delText xml:space="preserve"> aktuálnom </w:delText>
        </w:r>
        <w:r w:rsidR="00685086" w:rsidRPr="00E85DB0" w:rsidDel="00C0007D">
          <w:rPr>
            <w:sz w:val="22"/>
            <w:szCs w:val="22"/>
          </w:rPr>
          <w:delText xml:space="preserve">Metodickom pokyne CKO č. </w:delText>
        </w:r>
        <w:r w:rsidR="00BD2AA7" w:rsidRPr="00E85DB0" w:rsidDel="00C0007D">
          <w:rPr>
            <w:sz w:val="22"/>
            <w:szCs w:val="22"/>
          </w:rPr>
          <w:delText>14</w:delText>
        </w:r>
        <w:r w:rsidR="006D359C" w:rsidRPr="00E85DB0" w:rsidDel="00C0007D">
          <w:rPr>
            <w:sz w:val="22"/>
          </w:rPr>
          <w:delText xml:space="preserve"> (v prípade postupu podľa zákona č. 25/2006 Z. z. podľa MP CKO č. 14, verzia 2)</w:delText>
        </w:r>
        <w:r w:rsidR="00F139E5" w:rsidRPr="00E85DB0" w:rsidDel="00C0007D">
          <w:rPr>
            <w:sz w:val="22"/>
          </w:rPr>
          <w:delText>.</w:delText>
        </w:r>
        <w:r w:rsidR="00685086" w:rsidRPr="00E85DB0" w:rsidDel="00C0007D">
          <w:rPr>
            <w:sz w:val="22"/>
          </w:rPr>
          <w:delText xml:space="preserve"> </w:delText>
        </w:r>
      </w:del>
    </w:p>
    <w:p w14:paraId="67E215FD" w14:textId="3834A8AF" w:rsidR="003C0F18" w:rsidRPr="002F0266" w:rsidRDefault="00C0007D" w:rsidP="003C09AD">
      <w:pPr>
        <w:pStyle w:val="Odsekzoznamu"/>
        <w:numPr>
          <w:ilvl w:val="0"/>
          <w:numId w:val="25"/>
        </w:numPr>
        <w:spacing w:before="120" w:after="120"/>
        <w:contextualSpacing w:val="0"/>
        <w:jc w:val="both"/>
        <w:rPr>
          <w:sz w:val="22"/>
          <w:szCs w:val="22"/>
        </w:rPr>
      </w:pPr>
      <w:ins w:id="74" w:author="Poskytovateľ" w:date="2022-05-20T10:56:00Z">
        <w:r w:rsidRPr="00C0007D">
          <w:rPr>
            <w:sz w:val="22"/>
            <w:szCs w:val="22"/>
          </w:rPr>
          <w:t xml:space="preserve">Žiadosť </w:t>
        </w:r>
        <w:r>
          <w:rPr>
            <w:sz w:val="22"/>
            <w:szCs w:val="22"/>
          </w:rPr>
          <w:t>o vykonanie kontroly doručuje P</w:t>
        </w:r>
        <w:r w:rsidRPr="00C0007D">
          <w:rPr>
            <w:sz w:val="22"/>
            <w:szCs w:val="22"/>
          </w:rPr>
          <w:t>rijímateľ prostredníctvom evidencie Komunikácia v ITMS2014+, bez potreby elektronického podpísania, alebo</w:t>
        </w:r>
        <w:r>
          <w:rPr>
            <w:sz w:val="22"/>
            <w:szCs w:val="22"/>
          </w:rPr>
          <w:t xml:space="preserve"> e-mailom</w:t>
        </w:r>
        <w:r w:rsidRPr="00C0007D">
          <w:rPr>
            <w:sz w:val="22"/>
            <w:szCs w:val="22"/>
          </w:rPr>
          <w:t xml:space="preserve"> alebo prostredníctvom elektronickej schránky,  (pokiaľ nie je predkladanie dokumentácie </w:t>
        </w:r>
        <w:r>
          <w:rPr>
            <w:sz w:val="22"/>
            <w:szCs w:val="22"/>
          </w:rPr>
          <w:t>v  článku 4 zmluvy</w:t>
        </w:r>
        <w:r w:rsidRPr="00C0007D">
          <w:rPr>
            <w:sz w:val="22"/>
            <w:szCs w:val="22"/>
          </w:rPr>
          <w:t xml:space="preserve"> alebo v Právnom dokumente dohodnuté iným spôsobom).</w:t>
        </w:r>
      </w:ins>
      <w:r w:rsidR="003C0F18" w:rsidRPr="002F0266">
        <w:rPr>
          <w:sz w:val="22"/>
          <w:szCs w:val="22"/>
        </w:rPr>
        <w:t xml:space="preserve">Prijímateľ je povinný zaslať Poskytovateľovi </w:t>
      </w:r>
      <w:r w:rsidR="00180615" w:rsidRPr="002F0266">
        <w:rPr>
          <w:sz w:val="22"/>
          <w:szCs w:val="22"/>
        </w:rPr>
        <w:t xml:space="preserve">kompletnú </w:t>
      </w:r>
      <w:r w:rsidR="003C0F18"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003C0F18" w:rsidRPr="002F0266">
        <w:rPr>
          <w:sz w:val="22"/>
          <w:szCs w:val="22"/>
        </w:rPr>
        <w:t xml:space="preserve">okumentáciu </w:t>
      </w:r>
      <w:r w:rsidR="0014042F" w:rsidRPr="002F0266">
        <w:rPr>
          <w:sz w:val="22"/>
          <w:szCs w:val="22"/>
        </w:rPr>
        <w:t xml:space="preserve">Prijímateľ </w:t>
      </w:r>
      <w:r w:rsidR="003C0F18" w:rsidRPr="002F0266">
        <w:rPr>
          <w:sz w:val="22"/>
          <w:szCs w:val="22"/>
        </w:rPr>
        <w:t xml:space="preserve">predkladá </w:t>
      </w:r>
      <w:r w:rsidR="00180615" w:rsidRPr="002F0266">
        <w:rPr>
          <w:sz w:val="22"/>
          <w:szCs w:val="22"/>
        </w:rPr>
        <w:t>cez ITMS2014+</w:t>
      </w:r>
      <w:r w:rsidR="003C0F18" w:rsidRPr="002F0266">
        <w:rPr>
          <w:sz w:val="22"/>
          <w:szCs w:val="22"/>
        </w:rPr>
        <w:t xml:space="preserve">, pričom </w:t>
      </w:r>
      <w:r w:rsidR="00180615" w:rsidRPr="002F0266">
        <w:rPr>
          <w:sz w:val="22"/>
          <w:szCs w:val="22"/>
        </w:rPr>
        <w:t xml:space="preserve">je povinný evidovať jednotlivé časti </w:t>
      </w:r>
      <w:r w:rsidR="003C0F18" w:rsidRPr="002F0266">
        <w:rPr>
          <w:sz w:val="22"/>
          <w:szCs w:val="22"/>
        </w:rPr>
        <w:t xml:space="preserve">dokumentácie </w:t>
      </w:r>
      <w:r w:rsidR="00180615" w:rsidRPr="002F026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5F0568" w:rsidRPr="005F0568">
        <w:rPr>
          <w:sz w:val="22"/>
          <w:szCs w:val="22"/>
        </w:rPr>
        <w:t>, resp. sprístupnená</w:t>
      </w:r>
      <w:r w:rsidR="00CF5AF8" w:rsidRPr="002F0266">
        <w:rPr>
          <w:sz w:val="22"/>
          <w:szCs w:val="22"/>
        </w:rPr>
        <w:t xml:space="preserve"> </w:t>
      </w:r>
      <w:r w:rsidR="003C0F18" w:rsidRPr="002F0266">
        <w:rPr>
          <w:sz w:val="22"/>
          <w:szCs w:val="22"/>
        </w:rPr>
        <w:t xml:space="preserve">cez ITMS2014+. </w:t>
      </w:r>
      <w:r w:rsidR="005F0568">
        <w:rPr>
          <w:sz w:val="22"/>
          <w:szCs w:val="22"/>
        </w:rPr>
        <w:t>R</w:t>
      </w:r>
      <w:r w:rsidR="003C0F18" w:rsidRPr="002F0266">
        <w:rPr>
          <w:sz w:val="22"/>
          <w:szCs w:val="22"/>
        </w:rPr>
        <w:t>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003C0F18" w:rsidRPr="002F0266">
        <w:rPr>
          <w:sz w:val="22"/>
          <w:szCs w:val="22"/>
        </w:rPr>
        <w:t xml:space="preserve"> cez ITMS2014+ je definovaný </w:t>
      </w:r>
      <w:r w:rsidR="005F0568" w:rsidRPr="005F0568">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ins w:id="75" w:author="Poskytovateľ" w:date="2022-05-20T11:00:00Z">
        <w:r w:rsidRPr="00C0007D">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ins>
      <w:r w:rsidR="005F0568" w:rsidRPr="005F0568">
        <w:rPr>
          <w:sz w:val="22"/>
          <w:szCs w:val="22"/>
        </w:rPr>
        <w:t>).</w:t>
      </w:r>
      <w:r w:rsidR="005F0568">
        <w:rPr>
          <w:sz w:val="22"/>
          <w:szCs w:val="22"/>
        </w:rPr>
        <w:t xml:space="preserve"> </w:t>
      </w:r>
      <w:r w:rsidR="00180615" w:rsidRPr="002F0266">
        <w:rPr>
          <w:sz w:val="22"/>
          <w:szCs w:val="22"/>
        </w:rPr>
        <w:t>Poskytovateľ</w:t>
      </w:r>
      <w:r w:rsidR="00AA7BA6" w:rsidRPr="002F0266">
        <w:rPr>
          <w:sz w:val="22"/>
          <w:szCs w:val="22"/>
        </w:rPr>
        <w:t xml:space="preserve"> je povinný s ohľadom na podmienky uvedené v predošlej vete vyžadovať predloženie dokumentácie cez ITMS2014+ aj v prípade zákaziek s nízkou hodnotou, pričom rozsah takto predkladanej dokumentácie určí </w:t>
      </w:r>
      <w:r w:rsidR="00180615" w:rsidRPr="002F0266">
        <w:rPr>
          <w:sz w:val="22"/>
          <w:szCs w:val="22"/>
        </w:rPr>
        <w:t>Poskytovateľ</w:t>
      </w:r>
      <w:r w:rsidR="003C0F18"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003C0F18" w:rsidRPr="002F0266">
        <w:rPr>
          <w:sz w:val="22"/>
          <w:szCs w:val="22"/>
        </w:rPr>
        <w:t>dokumentácie</w:t>
      </w:r>
      <w:r w:rsidR="00180615" w:rsidRPr="002F0266">
        <w:rPr>
          <w:sz w:val="22"/>
          <w:szCs w:val="22"/>
        </w:rPr>
        <w:t xml:space="preserve"> cez ITMS2014+ </w:t>
      </w:r>
      <w:r w:rsidR="003C0F18" w:rsidRPr="002F0266">
        <w:rPr>
          <w:sz w:val="22"/>
          <w:szCs w:val="22"/>
        </w:rPr>
        <w:t xml:space="preserve">a vyhlásenie, že </w:t>
      </w:r>
      <w:r w:rsidR="00FE4BFC" w:rsidRPr="002F0266">
        <w:rPr>
          <w:sz w:val="22"/>
          <w:szCs w:val="22"/>
        </w:rPr>
        <w:t xml:space="preserve">predkladaná </w:t>
      </w:r>
      <w:r w:rsidR="003C0F18" w:rsidRPr="002F0266">
        <w:rPr>
          <w:sz w:val="22"/>
          <w:szCs w:val="22"/>
        </w:rPr>
        <w:t>dokumentáci</w:t>
      </w:r>
      <w:r w:rsidR="00180615" w:rsidRPr="002F0266">
        <w:rPr>
          <w:sz w:val="22"/>
          <w:szCs w:val="22"/>
        </w:rPr>
        <w:t>a</w:t>
      </w:r>
      <w:r w:rsidR="003C0F18"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003C0F18" w:rsidRPr="002F0266">
        <w:rPr>
          <w:sz w:val="22"/>
          <w:szCs w:val="22"/>
        </w:rPr>
        <w:t xml:space="preserve"> kontrolu a jej </w:t>
      </w:r>
      <w:r w:rsidR="00AA7BA6" w:rsidRPr="002F0266">
        <w:rPr>
          <w:sz w:val="22"/>
          <w:szCs w:val="22"/>
        </w:rPr>
        <w:t xml:space="preserve">možné </w:t>
      </w:r>
      <w:r w:rsidR="003C0F18" w:rsidRPr="002F0266">
        <w:rPr>
          <w:sz w:val="22"/>
          <w:szCs w:val="22"/>
        </w:rPr>
        <w:t xml:space="preserve">závery </w:t>
      </w:r>
      <w:r w:rsidR="00AA7BA6" w:rsidRPr="002F0266">
        <w:rPr>
          <w:sz w:val="22"/>
          <w:szCs w:val="22"/>
        </w:rPr>
        <w:t>sú uvedené v</w:t>
      </w:r>
      <w:r w:rsidR="008E3FD0" w:rsidRPr="002F0266">
        <w:rPr>
          <w:sz w:val="22"/>
          <w:szCs w:val="22"/>
        </w:rPr>
        <w:t> </w:t>
      </w:r>
      <w:r w:rsidR="003C0F18" w:rsidRPr="002F0266">
        <w:rPr>
          <w:sz w:val="22"/>
          <w:szCs w:val="22"/>
        </w:rPr>
        <w:t>ods</w:t>
      </w:r>
      <w:r w:rsidR="008E3FD0" w:rsidRPr="002F0266">
        <w:rPr>
          <w:sz w:val="22"/>
          <w:szCs w:val="22"/>
        </w:rPr>
        <w:t>.</w:t>
      </w:r>
      <w:r w:rsidR="003C0F18" w:rsidRPr="002F0266">
        <w:rPr>
          <w:sz w:val="22"/>
          <w:szCs w:val="22"/>
        </w:rPr>
        <w:t xml:space="preserve"> 1</w:t>
      </w:r>
      <w:r w:rsidR="004D2A01" w:rsidRPr="002F0266">
        <w:rPr>
          <w:sz w:val="22"/>
          <w:szCs w:val="22"/>
        </w:rPr>
        <w:t>4</w:t>
      </w:r>
      <w:r w:rsidR="003C0F18" w:rsidRPr="002F0266">
        <w:rPr>
          <w:sz w:val="22"/>
          <w:szCs w:val="22"/>
        </w:rPr>
        <w:t xml:space="preserve"> tohto článku VZP. </w:t>
      </w:r>
      <w:r w:rsidR="004D2A01" w:rsidRPr="002F0266">
        <w:rPr>
          <w:sz w:val="22"/>
          <w:szCs w:val="22"/>
        </w:rPr>
        <w:t xml:space="preserve">V prípade, že dokumentácia predložená cez ITMS2014+ nie je kompletná, </w:t>
      </w:r>
      <w:r w:rsidR="005F0568">
        <w:rPr>
          <w:sz w:val="22"/>
          <w:szCs w:val="22"/>
        </w:rPr>
        <w:t>P</w:t>
      </w:r>
      <w:r w:rsidR="004D2A01" w:rsidRPr="002F0266">
        <w:rPr>
          <w:sz w:val="22"/>
          <w:szCs w:val="22"/>
        </w:rPr>
        <w:t xml:space="preserve">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del w:id="76" w:author="Poskytovateľ" w:date="2022-05-20T11:03:00Z">
        <w:r w:rsidR="004D2A01" w:rsidRPr="002F0266" w:rsidDel="003C09AD">
          <w:rPr>
            <w:sz w:val="22"/>
            <w:szCs w:val="22"/>
          </w:rPr>
          <w:delText xml:space="preserve">V prípade, že Prijímateľ má aktivovanú elektronickú schránku, môže doručiť </w:delText>
        </w:r>
        <w:r w:rsidR="00E344AD" w:rsidDel="003C09AD">
          <w:rPr>
            <w:sz w:val="22"/>
            <w:szCs w:val="22"/>
          </w:rPr>
          <w:delText>Poskytovateľovi</w:delText>
        </w:r>
        <w:r w:rsidR="004D2A01" w:rsidRPr="002F0266" w:rsidDel="003C09AD">
          <w:rPr>
            <w:sz w:val="22"/>
            <w:szCs w:val="22"/>
          </w:rPr>
          <w:delText xml:space="preserve"> žiadosť o vykonanie kontroly prostredníctvom elektronickej schránky alebo listinne, ak Prijímateľ nemá aktivovanú elektronickú schránku, doručí </w:delText>
        </w:r>
        <w:r w:rsidR="00E344AD" w:rsidDel="003C09AD">
          <w:rPr>
            <w:sz w:val="22"/>
            <w:szCs w:val="22"/>
          </w:rPr>
          <w:delText>Poskytovateľovi</w:delText>
        </w:r>
        <w:r w:rsidR="004D2A01" w:rsidRPr="002F0266" w:rsidDel="003C09AD">
          <w:rPr>
            <w:sz w:val="22"/>
            <w:szCs w:val="22"/>
          </w:rPr>
          <w:delText xml:space="preserve"> žiadosť o vykonanie kontroly listinne. </w:delText>
        </w:r>
      </w:del>
      <w:r w:rsidR="004D2A01" w:rsidRPr="002F0266">
        <w:rPr>
          <w:sz w:val="22"/>
          <w:szCs w:val="22"/>
        </w:rPr>
        <w:t xml:space="preserve">Prijímateľ je zároveň v prípade nadlimitných a podlimitných zákaziek verejného obstarávania </w:t>
      </w:r>
      <w:ins w:id="77" w:author="Poskytovateľ" w:date="2022-05-20T11:03:00Z">
        <w:r w:rsidR="003C09AD" w:rsidRPr="003C09AD">
          <w:rPr>
            <w:sz w:val="22"/>
            <w:szCs w:val="22"/>
          </w:rPr>
          <w:t>a zákaziek s nízkou hodnotou (ak boli zadávané s využitím elektronickej platformy)</w:t>
        </w:r>
        <w:r w:rsidR="003C09AD">
          <w:rPr>
            <w:sz w:val="22"/>
            <w:szCs w:val="22"/>
          </w:rPr>
          <w:t xml:space="preserve"> </w:t>
        </w:r>
      </w:ins>
      <w:r w:rsidR="004D2A01" w:rsidRPr="002F0266">
        <w:rPr>
          <w:sz w:val="22"/>
          <w:szCs w:val="22"/>
        </w:rPr>
        <w:t xml:space="preserve">povinný sprístupniť elektronickú podobu kompletnej dokumentácie pre účely výkonu kontroly/finančnej kontroly </w:t>
      </w:r>
      <w:r w:rsidR="00E344AD">
        <w:rPr>
          <w:sz w:val="22"/>
          <w:szCs w:val="22"/>
        </w:rPr>
        <w:t>Poskytovateľa</w:t>
      </w:r>
      <w:r w:rsidR="004D2A01" w:rsidRPr="002F026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7E6ED556"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78"/>
      <w:r w:rsidR="008B0FB1" w:rsidRPr="002F0266">
        <w:rPr>
          <w:sz w:val="22"/>
          <w:szCs w:val="22"/>
        </w:rPr>
        <w:t>obvyklej praxe (best practi</w:t>
      </w:r>
      <w:ins w:id="79" w:author="Poskytovateľ" w:date="2022-05-20T11:03:00Z">
        <w:r w:rsidR="003C09AD">
          <w:rPr>
            <w:sz w:val="22"/>
            <w:szCs w:val="22"/>
          </w:rPr>
          <w:t>s</w:t>
        </w:r>
      </w:ins>
      <w:del w:id="80" w:author="Poskytovateľ" w:date="2022-05-20T11:03:00Z">
        <w:r w:rsidR="008B0FB1" w:rsidRPr="002F0266" w:rsidDel="003C09AD">
          <w:rPr>
            <w:sz w:val="22"/>
            <w:szCs w:val="22"/>
          </w:rPr>
          <w:delText>c</w:delText>
        </w:r>
      </w:del>
      <w:r w:rsidR="008B0FB1" w:rsidRPr="002F0266">
        <w:rPr>
          <w:sz w:val="22"/>
          <w:szCs w:val="22"/>
        </w:rPr>
        <w:t xml:space="preserve">e) </w:t>
      </w:r>
      <w:commentRangeEnd w:id="78"/>
      <w:r w:rsidR="005E4601" w:rsidRPr="002F0266">
        <w:rPr>
          <w:rStyle w:val="Odkaznakomentr"/>
          <w:sz w:val="22"/>
          <w:szCs w:val="22"/>
          <w:lang w:val="x-none" w:eastAsia="x-none"/>
        </w:rPr>
        <w:commentReference w:id="78"/>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084B843A" w:rsidR="003C0F18" w:rsidRPr="002F0266" w:rsidRDefault="003C0F18" w:rsidP="003C09A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(zákon č. 25/2006 Z. z.)</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ins w:id="81" w:author="Poskytovateľ" w:date="2022-05-20T11:05:00Z">
        <w:r w:rsidR="003C09AD" w:rsidRPr="003C09AD">
          <w:rPr>
            <w:sz w:val="22"/>
            <w:szCs w:val="22"/>
          </w:rPr>
          <w:t>, resp. podľa Jednotnej príručky pre žiadateľov/prijímateľov k procesu a kontrole verejného obstarávania/obstarávania</w:t>
        </w:r>
      </w:ins>
      <w:r w:rsidR="004B3429" w:rsidRPr="002F0266">
        <w:rPr>
          <w:sz w:val="22"/>
          <w:szCs w:val="22"/>
        </w:rPr>
        <w:t xml:space="preserve">. </w:t>
      </w:r>
      <w:del w:id="82" w:author="Poskytovateľ" w:date="2022-05-20T11:06:00Z">
        <w:r w:rsidRPr="002F0266" w:rsidDel="003C09AD">
          <w:rPr>
            <w:sz w:val="22"/>
            <w:szCs w:val="22"/>
          </w:rPr>
          <w:delText>Ak Poskytovateľ v </w:delText>
        </w:r>
        <w:r w:rsidR="00811D78" w:rsidRPr="002F0266" w:rsidDel="003C09AD">
          <w:rPr>
            <w:sz w:val="22"/>
            <w:szCs w:val="22"/>
          </w:rPr>
          <w:delText>P</w:delText>
        </w:r>
        <w:r w:rsidRPr="002F0266" w:rsidDel="003C09AD">
          <w:rPr>
            <w:sz w:val="22"/>
            <w:szCs w:val="22"/>
          </w:rPr>
          <w:delText xml:space="preserve">ríručke pre </w:delText>
        </w:r>
        <w:r w:rsidR="003F4B54" w:rsidRPr="002F0266" w:rsidDel="003C09AD">
          <w:rPr>
            <w:sz w:val="22"/>
            <w:szCs w:val="22"/>
          </w:rPr>
          <w:delText>Žiadateľa/</w:delText>
        </w:r>
        <w:r w:rsidRPr="002F0266" w:rsidDel="003C09AD">
          <w:rPr>
            <w:sz w:val="22"/>
            <w:szCs w:val="22"/>
          </w:rPr>
          <w:delTex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delText>
        </w:r>
        <w:r w:rsidR="00CF6859" w:rsidRPr="002F0266" w:rsidDel="003C09AD">
          <w:rPr>
            <w:sz w:val="22"/>
            <w:szCs w:val="22"/>
          </w:rPr>
          <w:delText>.</w:delText>
        </w:r>
        <w:r w:rsidR="008E3FD0" w:rsidRPr="002F0266" w:rsidDel="003C09AD">
          <w:rPr>
            <w:sz w:val="22"/>
            <w:szCs w:val="22"/>
          </w:rPr>
          <w:delText xml:space="preserve"> </w:delText>
        </w:r>
        <w:r w:rsidR="00CF6859" w:rsidRPr="002F0266" w:rsidDel="003C09AD">
          <w:rPr>
            <w:sz w:val="22"/>
            <w:szCs w:val="22"/>
          </w:rPr>
          <w:delText>12</w:delText>
        </w:r>
        <w:r w:rsidR="00134131" w:rsidRPr="002F0266" w:rsidDel="003C09AD">
          <w:rPr>
            <w:sz w:val="22"/>
            <w:szCs w:val="22"/>
          </w:rPr>
          <w:delText xml:space="preserve"> v príslušnej verzii. </w:delText>
        </w:r>
      </w:del>
      <w:r w:rsidR="00134131" w:rsidRPr="002F0266">
        <w:rPr>
          <w:sz w:val="22"/>
          <w:szCs w:val="22"/>
        </w:rPr>
        <w:t xml:space="preserve">Minimálny rozsah dokumentácie, ktorú </w:t>
      </w:r>
      <w:r w:rsidR="00E344AD">
        <w:rPr>
          <w:sz w:val="22"/>
          <w:szCs w:val="22"/>
        </w:rPr>
        <w:t>P</w:t>
      </w:r>
      <w:r w:rsidR="00134131" w:rsidRPr="002F0266">
        <w:rPr>
          <w:sz w:val="22"/>
          <w:szCs w:val="22"/>
        </w:rPr>
        <w:t>rijímateľ povinne predkladá cez ITMS2014+ je definovaný</w:t>
      </w:r>
      <w:ins w:id="83" w:author="Poskytovateľ" w:date="2022-05-20T11:06:00Z">
        <w:r w:rsidR="003C09AD" w:rsidRPr="003C09AD">
          <w:t xml:space="preserve"> </w:t>
        </w:r>
        <w:r w:rsidR="003C09AD" w:rsidRPr="003C09AD">
          <w:rPr>
            <w:sz w:val="22"/>
            <w:szCs w:val="22"/>
          </w:rPr>
          <w:t>Jednotnej príručke pre žiadateľov/prijímateľov k procesu a kontrole verejného obstarávania/obstarávania</w:t>
        </w:r>
      </w:ins>
      <w:del w:id="84" w:author="Poskytovateľ" w:date="2022-05-20T11:06:00Z">
        <w:r w:rsidR="00134131" w:rsidRPr="002F0266" w:rsidDel="003C09AD">
          <w:rPr>
            <w:sz w:val="22"/>
            <w:szCs w:val="22"/>
          </w:rPr>
          <w:delText xml:space="preserve"> v príslušnej príručke pre prijímateľa</w:delText>
        </w:r>
      </w:del>
      <w:r w:rsidR="00CF6859" w:rsidRPr="002F0266">
        <w:rPr>
          <w:sz w:val="22"/>
          <w:szCs w:val="22"/>
        </w:rPr>
        <w:t xml:space="preserve">. </w:t>
      </w:r>
    </w:p>
    <w:p w14:paraId="79B0C001" w14:textId="7472865E" w:rsidR="003C0F18" w:rsidRPr="002F0266" w:rsidRDefault="00382100" w:rsidP="00E344AD">
      <w:pPr>
        <w:pStyle w:val="Odsekzoznamu"/>
        <w:numPr>
          <w:ilvl w:val="0"/>
          <w:numId w:val="25"/>
        </w:numPr>
        <w:spacing w:before="120" w:after="120"/>
        <w:contextualSpacing w:val="0"/>
        <w:jc w:val="both"/>
        <w:rPr>
          <w:sz w:val="22"/>
          <w:szCs w:val="22"/>
        </w:rPr>
      </w:pPr>
      <w:r>
        <w:rPr>
          <w:sz w:val="22"/>
          <w:szCs w:val="22"/>
        </w:rPr>
        <w:t>K</w:t>
      </w:r>
      <w:r w:rsidR="003C0F18" w:rsidRPr="002F0266">
        <w:rPr>
          <w:sz w:val="22"/>
          <w:szCs w:val="22"/>
        </w:rPr>
        <w:t xml:space="preserve">ontrolu pravidiel a postupov stanovených zákonom o VO </w:t>
      </w:r>
      <w:r w:rsidR="00134131" w:rsidRPr="002F0266">
        <w:rPr>
          <w:sz w:val="22"/>
          <w:szCs w:val="22"/>
        </w:rPr>
        <w:t>(zákonom č. 25/2006 Z. z.)</w:t>
      </w:r>
      <w:r w:rsidR="00E443D8">
        <w:rPr>
          <w:sz w:val="22"/>
          <w:szCs w:val="22"/>
        </w:rPr>
        <w:t xml:space="preserve"> </w:t>
      </w:r>
      <w:r w:rsidR="003C0F18" w:rsidRPr="002F0266">
        <w:rPr>
          <w:sz w:val="22"/>
          <w:szCs w:val="22"/>
        </w:rPr>
        <w:t xml:space="preserve">vykonáva Poskytovateľ v závislosti od </w:t>
      </w:r>
      <w:r w:rsidR="00863F79" w:rsidRPr="002F0266">
        <w:rPr>
          <w:sz w:val="22"/>
          <w:szCs w:val="22"/>
        </w:rPr>
        <w:t xml:space="preserve">fázy/etapy časového procesu VO </w:t>
      </w:r>
      <w:r w:rsidR="00E344AD" w:rsidRPr="00E344AD">
        <w:rPr>
          <w:sz w:val="22"/>
          <w:szCs w:val="22"/>
        </w:rPr>
        <w:t xml:space="preserve">a typu zákazky </w:t>
      </w:r>
      <w:r w:rsidR="003C0F18" w:rsidRPr="002F0266">
        <w:rPr>
          <w:sz w:val="22"/>
          <w:szCs w:val="22"/>
        </w:rPr>
        <w:t>ako:</w:t>
      </w:r>
    </w:p>
    <w:p w14:paraId="0CC2DF27" w14:textId="5F6DF9D4"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E443D8">
        <w:rPr>
          <w:sz w:val="22"/>
          <w:szCs w:val="22"/>
        </w:rPr>
        <w:t xml:space="preserve"> </w:t>
      </w:r>
      <w:r w:rsidR="00E344AD" w:rsidRPr="00E344AD">
        <w:rPr>
          <w:sz w:val="22"/>
          <w:szCs w:val="22"/>
        </w:rPr>
        <w:t xml:space="preserve">(prvá ex </w:t>
      </w:r>
      <w:r w:rsidR="00E443D8">
        <w:rPr>
          <w:sz w:val="22"/>
          <w:szCs w:val="22"/>
        </w:rPr>
        <w:t>-</w:t>
      </w:r>
      <w:r w:rsidR="00E344AD" w:rsidRPr="00E344AD">
        <w:rPr>
          <w:sz w:val="22"/>
          <w:szCs w:val="22"/>
        </w:rPr>
        <w:t xml:space="preserve">ante kontrola nie je povinná a Prijímateľ sa môže dobrovoľne rozhodnúť predložiť dokumentáciu na prvú ex </w:t>
      </w:r>
      <w:r w:rsidR="00E443D8">
        <w:rPr>
          <w:sz w:val="22"/>
          <w:szCs w:val="22"/>
        </w:rPr>
        <w:t>-</w:t>
      </w:r>
      <w:r w:rsidR="00E344AD" w:rsidRPr="00E344AD">
        <w:rPr>
          <w:sz w:val="22"/>
          <w:szCs w:val="22"/>
        </w:rPr>
        <w:t>ante kontrolu Poskytovateľovi v prípade všetkých nadlimitných postupov zadávania zákaziek a podlimitných zákaziek na stavebné práce)</w:t>
      </w:r>
      <w:r w:rsidR="003C0F18" w:rsidRPr="002F0266">
        <w:rPr>
          <w:sz w:val="22"/>
          <w:szCs w:val="22"/>
        </w:rPr>
        <w:t>,</w:t>
      </w:r>
      <w:r w:rsidR="00671CAE" w:rsidRPr="00671CAE">
        <w:t xml:space="preserve"> </w:t>
      </w:r>
      <w:r w:rsidR="00671CAE" w:rsidRPr="00671CAE">
        <w:rPr>
          <w:sz w:val="22"/>
          <w:szCs w:val="22"/>
        </w:rPr>
        <w:t>prvá ex ante kontrola nie je vykonávaná podľa zákona o finančnej kontrole,</w:t>
      </w:r>
    </w:p>
    <w:p w14:paraId="2AF78727" w14:textId="0F0BC744" w:rsidR="003C0F18" w:rsidRPr="002F0266" w:rsidRDefault="007F1512" w:rsidP="003C09AD">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r w:rsidR="00E443D8">
        <w:rPr>
          <w:sz w:val="22"/>
          <w:szCs w:val="22"/>
        </w:rPr>
        <w:t xml:space="preserve"> </w:t>
      </w:r>
      <w:r w:rsidR="00E344AD" w:rsidRPr="00E344AD">
        <w:rPr>
          <w:sz w:val="22"/>
          <w:szCs w:val="22"/>
        </w:rPr>
        <w:t xml:space="preserve">(druhá ex </w:t>
      </w:r>
      <w:r w:rsidR="00E443D8">
        <w:rPr>
          <w:sz w:val="22"/>
          <w:szCs w:val="22"/>
        </w:rPr>
        <w:t>-</w:t>
      </w:r>
      <w:r w:rsidR="00E344AD" w:rsidRPr="00E344AD">
        <w:rPr>
          <w:sz w:val="22"/>
          <w:szCs w:val="22"/>
        </w:rPr>
        <w:t xml:space="preserve">ante kontrola nie je povinná a Prijímateľ sa môže dobrovoľne rozhodnúť predložiť dokumentáciu na druhú ex </w:t>
      </w:r>
      <w:r w:rsidR="00E443D8">
        <w:rPr>
          <w:sz w:val="22"/>
          <w:szCs w:val="22"/>
        </w:rPr>
        <w:t>-</w:t>
      </w:r>
      <w:r w:rsidR="00E344AD" w:rsidRPr="00E344AD">
        <w:rPr>
          <w:sz w:val="22"/>
          <w:szCs w:val="22"/>
        </w:rPr>
        <w:t>ante kontrolu, ak ide o nadlimitnú zákazku, ktorá nie je predmetnom povinnej kontroly ÚVO podľa § 169 ods.</w:t>
      </w:r>
      <w:ins w:id="85" w:author="Poskytovateľ" w:date="2022-05-20T11:07:00Z">
        <w:r w:rsidR="003C09AD" w:rsidRPr="003C09AD">
          <w:t xml:space="preserve"> </w:t>
        </w:r>
        <w:r w:rsidR="003C09AD" w:rsidRPr="003C09AD">
          <w:rPr>
            <w:sz w:val="22"/>
            <w:szCs w:val="22"/>
          </w:rPr>
          <w:t>1 písm. a) až c)</w:t>
        </w:r>
      </w:ins>
      <w:r w:rsidR="00E344AD" w:rsidRPr="00E344AD">
        <w:rPr>
          <w:sz w:val="22"/>
          <w:szCs w:val="22"/>
        </w:rPr>
        <w:t xml:space="preserve"> </w:t>
      </w:r>
      <w:del w:id="86" w:author="Poskytovateľ" w:date="2022-05-20T11:07:00Z">
        <w:r w:rsidR="00E344AD" w:rsidRPr="00E344AD" w:rsidDel="003C09AD">
          <w:rPr>
            <w:sz w:val="22"/>
            <w:szCs w:val="22"/>
          </w:rPr>
          <w:delText xml:space="preserve">2 </w:delText>
        </w:r>
      </w:del>
      <w:r w:rsidR="00E344AD" w:rsidRPr="00E344AD">
        <w:rPr>
          <w:sz w:val="22"/>
          <w:szCs w:val="22"/>
        </w:rPr>
        <w:t>zákona o VO)</w:t>
      </w:r>
      <w:r w:rsidR="003C0F18" w:rsidRPr="002F0266">
        <w:rPr>
          <w:sz w:val="22"/>
          <w:szCs w:val="22"/>
        </w:rPr>
        <w:t>,</w:t>
      </w:r>
      <w:r w:rsidR="00671CAE" w:rsidRPr="00671CAE">
        <w:t xml:space="preserve"> </w:t>
      </w:r>
      <w:r w:rsidR="00671CAE" w:rsidRPr="00671CAE">
        <w:rPr>
          <w:sz w:val="22"/>
          <w:szCs w:val="22"/>
        </w:rPr>
        <w:t>druhá ex ante kontrola je vykonávaná podľa zákona o finančnej kontrole,</w:t>
      </w:r>
    </w:p>
    <w:p w14:paraId="7508AE8B" w14:textId="020704ED"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E344AD">
        <w:rPr>
          <w:sz w:val="22"/>
          <w:szCs w:val="22"/>
        </w:rPr>
        <w:t xml:space="preserve"> </w:t>
      </w:r>
      <w:r w:rsidR="003C0F18" w:rsidRPr="002F0266">
        <w:rPr>
          <w:sz w:val="22"/>
          <w:szCs w:val="22"/>
        </w:rPr>
        <w:t>post  kontrolu,</w:t>
      </w:r>
      <w:r w:rsidR="00671CAE" w:rsidRPr="00671CAE">
        <w:t xml:space="preserve"> </w:t>
      </w:r>
      <w:r w:rsidR="00671CAE" w:rsidRPr="00671CAE">
        <w:rPr>
          <w:sz w:val="22"/>
          <w:szCs w:val="22"/>
        </w:rPr>
        <w:t>ex post je vykonávaná podľa zákona o finančnej kontrole,</w:t>
      </w:r>
    </w:p>
    <w:p w14:paraId="691D005B" w14:textId="533FE87B" w:rsidR="003C0F18" w:rsidRPr="002F0266" w:rsidRDefault="003C0F18" w:rsidP="003C09AD">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00E344AD" w:rsidRPr="00E344AD">
        <w:t xml:space="preserve"> </w:t>
      </w:r>
      <w:r w:rsidR="00E344AD" w:rsidRPr="00E344AD">
        <w:rPr>
          <w:sz w:val="22"/>
          <w:szCs w:val="22"/>
        </w:rPr>
        <w:t>po ich podpise (kontrola dodatkov pred podpisom je predmetom kontroly Poskytovateľom v prípade, ak Prijímateľ návrh dodatku dobrovoľne predloží Poskytovateľovi za účelom výkonu finančnej kontroly</w:t>
      </w:r>
      <w:del w:id="87" w:author="Poskytovateľ" w:date="2022-05-20T11:08:00Z">
        <w:r w:rsidR="00E344AD" w:rsidRPr="00E344AD" w:rsidDel="003C09AD">
          <w:rPr>
            <w:sz w:val="22"/>
            <w:szCs w:val="22"/>
          </w:rPr>
          <w:delText>)</w:delText>
        </w:r>
      </w:del>
      <w:ins w:id="88" w:author="Poskytovateľ" w:date="2022-05-20T11:08:00Z">
        <w:r w:rsidR="003C09AD" w:rsidRPr="003C09AD">
          <w:t xml:space="preserve"> </w:t>
        </w:r>
        <w:r w:rsidR="003C09AD" w:rsidRPr="003C09AD">
          <w:rPr>
            <w:sz w:val="22"/>
            <w:szCs w:val="22"/>
          </w:rPr>
          <w:t>a ide o zmenu zmluvy, ktorá bola výsledkom nadlimitného postupu zadávania zákazky)</w:t>
        </w:r>
      </w:ins>
      <w:r w:rsidR="00671CAE">
        <w:rPr>
          <w:sz w:val="22"/>
          <w:szCs w:val="22"/>
        </w:rPr>
        <w:t xml:space="preserve">, </w:t>
      </w:r>
      <w:r w:rsidR="00671CAE" w:rsidRPr="00671CAE">
        <w:t xml:space="preserve"> </w:t>
      </w:r>
      <w:r w:rsidR="00671CAE" w:rsidRPr="00671CAE">
        <w:rPr>
          <w:sz w:val="22"/>
          <w:szCs w:val="22"/>
        </w:rPr>
        <w:t>kontrola dodatkov je vykonávaná podľa zákona o finančnej kontrole</w:t>
      </w:r>
      <w:r w:rsidRPr="002F0266">
        <w:rPr>
          <w:sz w:val="22"/>
          <w:szCs w:val="22"/>
        </w:rPr>
        <w:t>.</w:t>
      </w:r>
    </w:p>
    <w:p w14:paraId="18A398A0" w14:textId="3F50D253"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221E2F9B" w14:textId="1098EA04" w:rsidR="00C12E5E" w:rsidRDefault="00C12E5E" w:rsidP="003C09AD">
      <w:pPr>
        <w:pStyle w:val="Odsekzoznamu"/>
        <w:numPr>
          <w:ilvl w:val="0"/>
          <w:numId w:val="28"/>
        </w:numPr>
        <w:spacing w:before="120" w:after="120"/>
        <w:contextualSpacing w:val="0"/>
        <w:jc w:val="both"/>
        <w:rPr>
          <w:sz w:val="22"/>
          <w:szCs w:val="22"/>
        </w:rPr>
      </w:pPr>
      <w:r w:rsidRPr="00C12E5E">
        <w:rPr>
          <w:sz w:val="22"/>
          <w:szCs w:val="22"/>
        </w:rPr>
        <w:t>Druhú ex ante kontrolu pred podpisom zmluvy s úspešným uchádzačom (druhá ex ante kontrola nie je povinná a Prijímateľ sa môže dobrovoľne rozhodnúť predložiť dokumentáciu na druhú ex ante kontrolu Poskytovateľovi, ak ide o zákazku na ktorú sa zákon o</w:t>
      </w:r>
      <w:del w:id="89" w:author="Poskytovateľ" w:date="2022-05-20T11:09:00Z">
        <w:r w:rsidRPr="00C12E5E" w:rsidDel="003C09AD">
          <w:rPr>
            <w:sz w:val="22"/>
            <w:szCs w:val="22"/>
          </w:rPr>
          <w:delText xml:space="preserve"> </w:delText>
        </w:r>
      </w:del>
      <w:ins w:id="90" w:author="Poskytovateľ" w:date="2022-05-20T11:09:00Z">
        <w:r w:rsidR="003C09AD">
          <w:rPr>
            <w:sz w:val="22"/>
            <w:szCs w:val="22"/>
          </w:rPr>
          <w:t> </w:t>
        </w:r>
      </w:ins>
      <w:r w:rsidRPr="00C12E5E">
        <w:rPr>
          <w:sz w:val="22"/>
          <w:szCs w:val="22"/>
        </w:rPr>
        <w:t>VO</w:t>
      </w:r>
      <w:ins w:id="91" w:author="Poskytovateľ" w:date="2022-05-20T11:09:00Z">
        <w:r w:rsidR="003C09AD">
          <w:rPr>
            <w:sz w:val="22"/>
            <w:szCs w:val="22"/>
          </w:rPr>
          <w:t>, resp.</w:t>
        </w:r>
      </w:ins>
      <w:r w:rsidRPr="00C12E5E">
        <w:rPr>
          <w:sz w:val="22"/>
          <w:szCs w:val="22"/>
        </w:rPr>
        <w:t xml:space="preserve"> </w:t>
      </w:r>
      <w:del w:id="92" w:author="Poskytovateľ" w:date="2022-05-20T11:09:00Z">
        <w:r w:rsidRPr="00C12E5E" w:rsidDel="003C09AD">
          <w:rPr>
            <w:sz w:val="22"/>
            <w:szCs w:val="22"/>
          </w:rPr>
          <w:delText>(</w:delText>
        </w:r>
      </w:del>
      <w:r w:rsidRPr="00C12E5E">
        <w:rPr>
          <w:sz w:val="22"/>
          <w:szCs w:val="22"/>
        </w:rPr>
        <w:t>zákon č. 25/2006 Z. z.) nevzťahuje</w:t>
      </w:r>
      <w:ins w:id="93" w:author="Poskytovateľ" w:date="2022-05-20T11:09:00Z">
        <w:r w:rsidR="003C09AD" w:rsidRPr="003C09AD">
          <w:t xml:space="preserve"> </w:t>
        </w:r>
        <w:r w:rsidR="003C09AD" w:rsidRPr="003C09AD">
          <w:rPr>
            <w:sz w:val="22"/>
            <w:szCs w:val="22"/>
          </w:rPr>
          <w:t>a ide o zákazku</w:t>
        </w:r>
      </w:ins>
      <w:r w:rsidRPr="00C12E5E">
        <w:rPr>
          <w:sz w:val="22"/>
          <w:szCs w:val="22"/>
        </w:rPr>
        <w:t xml:space="preserve"> vo finančnom limite nadlimitnej zákazky alebo, </w:t>
      </w:r>
      <w:del w:id="94" w:author="Poskytovateľ" w:date="2022-05-20T11:09:00Z">
        <w:r w:rsidRPr="00C12E5E" w:rsidDel="003C09AD">
          <w:rPr>
            <w:sz w:val="22"/>
            <w:szCs w:val="22"/>
          </w:rPr>
          <w:delText xml:space="preserve">alebo, </w:delText>
        </w:r>
      </w:del>
      <w:r w:rsidRPr="00C12E5E">
        <w:rPr>
          <w:sz w:val="22"/>
          <w:szCs w:val="22"/>
        </w:rPr>
        <w:t xml:space="preserve">ak ide o zákazku vo finančnom limite nadlimitnej </w:t>
      </w:r>
      <w:commentRangeStart w:id="95"/>
      <w:r w:rsidRPr="00C12E5E">
        <w:rPr>
          <w:sz w:val="22"/>
          <w:szCs w:val="22"/>
        </w:rPr>
        <w:t>zákazky</w:t>
      </w:r>
      <w:commentRangeEnd w:id="95"/>
      <w:r>
        <w:rPr>
          <w:rStyle w:val="Odkaznakomentr"/>
          <w:lang w:val="x-none" w:eastAsia="x-none"/>
        </w:rPr>
        <w:commentReference w:id="95"/>
      </w:r>
      <w:r w:rsidRPr="00C12E5E">
        <w:rPr>
          <w:sz w:val="22"/>
          <w:szCs w:val="22"/>
        </w:rPr>
        <w:t xml:space="preserve">  zadávanú osobou, ktorej poskytne verejný obstarávateľ </w:t>
      </w:r>
      <w:ins w:id="96" w:author="Poskytovateľ" w:date="2022-05-20T11:09:00Z">
        <w:r w:rsidR="003C09AD" w:rsidRPr="003C09AD">
          <w:rPr>
            <w:sz w:val="22"/>
            <w:szCs w:val="22"/>
          </w:rPr>
          <w:t xml:space="preserve">viac ako 50% alebo </w:t>
        </w:r>
      </w:ins>
      <w:r w:rsidRPr="00C12E5E">
        <w:rPr>
          <w:sz w:val="22"/>
          <w:szCs w:val="22"/>
        </w:rPr>
        <w:t>50% a menej finančných prostriedkov na dodanie tovaru, uskutočnenie stavebných prác a poskytnutie služieb z NFP,</w:t>
      </w:r>
    </w:p>
    <w:p w14:paraId="5722E560" w14:textId="4E7C2CDE" w:rsidR="003C0F18" w:rsidRPr="002F0266" w:rsidRDefault="007F1512" w:rsidP="00C12E5E">
      <w:pPr>
        <w:pStyle w:val="Odsekzoznamu"/>
        <w:numPr>
          <w:ilvl w:val="0"/>
          <w:numId w:val="28"/>
        </w:numPr>
        <w:spacing w:before="120" w:after="120"/>
        <w:contextualSpacing w:val="0"/>
        <w:jc w:val="both"/>
        <w:rPr>
          <w:sz w:val="22"/>
          <w:szCs w:val="22"/>
        </w:rPr>
      </w:pPr>
      <w:r w:rsidRPr="002F0266">
        <w:rPr>
          <w:sz w:val="22"/>
          <w:szCs w:val="22"/>
        </w:rPr>
        <w:t>Štandardnú</w:t>
      </w:r>
      <w:r w:rsidR="00C12E5E" w:rsidRPr="00C12E5E">
        <w:t xml:space="preserve"> </w:t>
      </w:r>
      <w:r w:rsidR="00C12E5E" w:rsidRPr="00C12E5E">
        <w:rPr>
          <w:sz w:val="22"/>
          <w:szCs w:val="22"/>
        </w:rPr>
        <w:t>alebo následnú</w:t>
      </w:r>
      <w:r w:rsidRPr="002F0266">
        <w:rPr>
          <w:sz w:val="22"/>
          <w:szCs w:val="22"/>
        </w:rPr>
        <w:t xml:space="preserve"> ex</w:t>
      </w:r>
      <w:r w:rsidR="00E344AD">
        <w:rPr>
          <w:sz w:val="22"/>
          <w:szCs w:val="22"/>
        </w:rPr>
        <w:t xml:space="preserve"> </w:t>
      </w:r>
      <w:r w:rsidR="003C0F18" w:rsidRPr="002F0266">
        <w:rPr>
          <w:sz w:val="22"/>
          <w:szCs w:val="22"/>
        </w:rPr>
        <w:t>post kontrolu</w:t>
      </w:r>
      <w:r w:rsidR="00C12E5E">
        <w:rPr>
          <w:sz w:val="22"/>
          <w:szCs w:val="22"/>
        </w:rPr>
        <w:t xml:space="preserve"> </w:t>
      </w:r>
      <w:r w:rsidR="00C12E5E" w:rsidRPr="00C12E5E">
        <w:rPr>
          <w:sz w:val="22"/>
          <w:szCs w:val="22"/>
        </w:rPr>
        <w:t>(Prijímateľ predkladá dokumentáciu na následnú ex post kontrolu Poskytovateľovi v prípade dobrovoľnej žiadosti Prijímateľa o výkon druhej ex ante kontroly podľa písm. a)</w:t>
      </w:r>
      <w:r w:rsidR="003C0F18" w:rsidRPr="002F0266">
        <w:rPr>
          <w:sz w:val="22"/>
          <w:szCs w:val="22"/>
        </w:rPr>
        <w:t>,</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1A73B2E6" w:rsidR="007F1512" w:rsidRPr="002F0266" w:rsidRDefault="007F1512" w:rsidP="00E344AD">
      <w:pPr>
        <w:pStyle w:val="Odsekzoznamu"/>
        <w:numPr>
          <w:ilvl w:val="0"/>
          <w:numId w:val="25"/>
        </w:numPr>
        <w:spacing w:before="120" w:after="120"/>
        <w:contextualSpacing w:val="0"/>
        <w:jc w:val="both"/>
        <w:rPr>
          <w:sz w:val="22"/>
          <w:szCs w:val="22"/>
        </w:rPr>
      </w:pPr>
      <w:r w:rsidRPr="002F0266">
        <w:rPr>
          <w:sz w:val="22"/>
          <w:szCs w:val="22"/>
        </w:rPr>
        <w:t>V prípade druhej ex</w:t>
      </w:r>
      <w:r w:rsidR="00E344AD">
        <w:rPr>
          <w:sz w:val="22"/>
          <w:szCs w:val="22"/>
        </w:rPr>
        <w:t xml:space="preserve"> </w:t>
      </w:r>
      <w:r w:rsidRPr="002F0266">
        <w:rPr>
          <w:sz w:val="22"/>
          <w:szCs w:val="22"/>
        </w:rPr>
        <w:t>ante kontroly</w:t>
      </w:r>
      <w:ins w:id="97" w:author="Poskytovateľ" w:date="2022-05-20T11:10:00Z">
        <w:r w:rsidR="004C2E90">
          <w:rPr>
            <w:sz w:val="22"/>
            <w:szCs w:val="22"/>
          </w:rPr>
          <w:t>,</w:t>
        </w:r>
      </w:ins>
      <w:r w:rsidRPr="002F0266">
        <w:rPr>
          <w:sz w:val="22"/>
          <w:szCs w:val="22"/>
        </w:rPr>
        <w:t xml:space="preserve"> </w:t>
      </w:r>
      <w:del w:id="98" w:author="Poskytovateľ" w:date="2022-05-20T11:10:00Z">
        <w:r w:rsidRPr="002F0266" w:rsidDel="004C2E90">
          <w:rPr>
            <w:sz w:val="22"/>
            <w:szCs w:val="22"/>
          </w:rPr>
          <w:delText>je v kapitole 3.3.7.2.2 Systému riadenia EŠIF osobitne upravená spolupráca s ÚVO v nadväznosti na ustanovenie § 169 ods</w:delText>
        </w:r>
        <w:r w:rsidR="004B4A21" w:rsidRPr="002F0266" w:rsidDel="004C2E90">
          <w:rPr>
            <w:sz w:val="22"/>
            <w:szCs w:val="22"/>
          </w:rPr>
          <w:delText>.</w:delText>
        </w:r>
        <w:r w:rsidRPr="002F0266" w:rsidDel="004C2E90">
          <w:rPr>
            <w:sz w:val="22"/>
            <w:szCs w:val="22"/>
          </w:rPr>
          <w:delText xml:space="preserve"> 2 zákona o VO. V prípade, že </w:delText>
        </w:r>
        <w:r w:rsidR="00180615" w:rsidRPr="002F0266" w:rsidDel="004C2E90">
          <w:rPr>
            <w:sz w:val="22"/>
            <w:szCs w:val="22"/>
          </w:rPr>
          <w:delText>P</w:delText>
        </w:r>
        <w:r w:rsidRPr="002F0266" w:rsidDel="004C2E90">
          <w:rPr>
            <w:sz w:val="22"/>
            <w:szCs w:val="22"/>
          </w:rPr>
          <w:delText xml:space="preserve">rijímateľ podal proti rozhodnutiu ÚVO odvolanie, zasiela na vedomie </w:delText>
        </w:r>
        <w:r w:rsidR="00180615" w:rsidRPr="002F0266" w:rsidDel="004C2E90">
          <w:rPr>
            <w:sz w:val="22"/>
            <w:szCs w:val="22"/>
          </w:rPr>
          <w:delText>P</w:delText>
        </w:r>
        <w:r w:rsidRPr="002F0266" w:rsidDel="004C2E90">
          <w:rPr>
            <w:sz w:val="22"/>
            <w:szCs w:val="22"/>
          </w:rPr>
          <w:delText>oskytovateľovi písomné vyhotovenie odvolania. A</w:delText>
        </w:r>
      </w:del>
      <w:ins w:id="99" w:author="Poskytovateľ" w:date="2022-05-20T11:10:00Z">
        <w:r w:rsidR="004C2E90">
          <w:rPr>
            <w:sz w:val="22"/>
            <w:szCs w:val="22"/>
          </w:rPr>
          <w:t>a</w:t>
        </w:r>
      </w:ins>
      <w:r w:rsidRPr="002F0266">
        <w:rPr>
          <w:sz w:val="22"/>
          <w:szCs w:val="22"/>
        </w:rPr>
        <w:t xml:space="preserve">k </w:t>
      </w:r>
      <w:r w:rsidR="00180615" w:rsidRPr="002F0266">
        <w:rPr>
          <w:sz w:val="22"/>
          <w:szCs w:val="22"/>
        </w:rPr>
        <w:t>P</w:t>
      </w:r>
      <w:r w:rsidRPr="002F0266">
        <w:rPr>
          <w:sz w:val="22"/>
          <w:szCs w:val="22"/>
        </w:rPr>
        <w:t xml:space="preserve">rijímateľ podpíše zmluvu s úspešným uchádzačom pred riadnym ukončením tejto kontroly, </w:t>
      </w:r>
      <w:r w:rsidR="00E344AD" w:rsidRPr="00E344AD">
        <w:rPr>
          <w:sz w:val="22"/>
          <w:szCs w:val="22"/>
        </w:rPr>
        <w:t xml:space="preserve">a Poskytovateľ identifikuje pri ex </w:t>
      </w:r>
      <w:r w:rsidR="00E443D8">
        <w:rPr>
          <w:sz w:val="22"/>
          <w:szCs w:val="22"/>
        </w:rPr>
        <w:t>-</w:t>
      </w:r>
      <w:r w:rsidR="00E344AD" w:rsidRPr="00E344AD">
        <w:rPr>
          <w:sz w:val="22"/>
          <w:szCs w:val="22"/>
        </w:rPr>
        <w:t xml:space="preserve">post kontrole VO nedostatky, ktoré mali alebo mohli mať vplyv na výsledok VO, určí zodpovedajúcu výšku ex </w:t>
      </w:r>
      <w:r w:rsidR="00E443D8">
        <w:rPr>
          <w:sz w:val="22"/>
          <w:szCs w:val="22"/>
        </w:rPr>
        <w:t>-</w:t>
      </w:r>
      <w:r w:rsidR="00E344AD" w:rsidRPr="00E344AD">
        <w:rPr>
          <w:sz w:val="22"/>
          <w:szCs w:val="22"/>
        </w:rPr>
        <w:t>ante finančnej opravy alebo nepripustí výdavky vyplývajúce z predmetnej zmluvy do financovania v plnom rozsahu</w:t>
      </w:r>
      <w:r w:rsidRPr="002F0266">
        <w:rPr>
          <w:sz w:val="22"/>
          <w:szCs w:val="22"/>
        </w:rPr>
        <w:t>.</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100"/>
      <w:r w:rsidRPr="002F0266">
        <w:rPr>
          <w:sz w:val="22"/>
          <w:szCs w:val="22"/>
        </w:rPr>
        <w:t xml:space="preserve">iných nevyhnutných úkonov </w:t>
      </w:r>
      <w:commentRangeEnd w:id="100"/>
      <w:r w:rsidR="000E1967" w:rsidRPr="002F0266">
        <w:rPr>
          <w:rStyle w:val="Odkaznakomentr"/>
          <w:sz w:val="22"/>
          <w:szCs w:val="22"/>
          <w:lang w:val="x-none" w:eastAsia="x-none"/>
        </w:rPr>
        <w:commentReference w:id="100"/>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28FFA3B1" w:rsidR="003C0F18" w:rsidRPr="002F0266" w:rsidRDefault="003C0F18" w:rsidP="00E344A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 xml:space="preserve">ako člen komisie </w:t>
      </w:r>
      <w:r w:rsidR="00E344AD">
        <w:rPr>
          <w:sz w:val="22"/>
          <w:szCs w:val="22"/>
        </w:rPr>
        <w:t>bez práva</w:t>
      </w:r>
      <w:r w:rsidRPr="002F0266">
        <w:rPr>
          <w:sz w:val="22"/>
          <w:szCs w:val="22"/>
        </w:rPr>
        <w:t xml:space="preserve"> vyhodno</w:t>
      </w:r>
      <w:r w:rsidR="00E344AD">
        <w:rPr>
          <w:sz w:val="22"/>
          <w:szCs w:val="22"/>
        </w:rPr>
        <w:t>covať</w:t>
      </w:r>
      <w:r w:rsidRPr="002F0266">
        <w:rPr>
          <w:sz w:val="22"/>
          <w:szCs w:val="22"/>
        </w:rPr>
        <w:t xml:space="preserve"> pon</w:t>
      </w:r>
      <w:r w:rsidR="00E344AD">
        <w:rPr>
          <w:sz w:val="22"/>
          <w:szCs w:val="22"/>
        </w:rPr>
        <w:t>u</w:t>
      </w:r>
      <w:r w:rsidRPr="002F0266">
        <w:rPr>
          <w:sz w:val="22"/>
          <w:szCs w:val="22"/>
        </w:rPr>
        <w:t>k</w:t>
      </w:r>
      <w:r w:rsidR="00E344AD">
        <w:rPr>
          <w:sz w:val="22"/>
          <w:szCs w:val="22"/>
        </w:rPr>
        <w:t>y</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w:t>
      </w:r>
      <w:r w:rsidR="00E344AD" w:rsidRPr="00E344AD">
        <w:rPr>
          <w:sz w:val="22"/>
          <w:szCs w:val="22"/>
        </w:rPr>
        <w:t>člen komisie bez práva vyhodnocovať</w:t>
      </w:r>
      <w:r w:rsidR="00E344AD">
        <w:rPr>
          <w:sz w:val="22"/>
          <w:szCs w:val="22"/>
        </w:rPr>
        <w:t xml:space="preserve"> </w:t>
      </w:r>
      <w:r w:rsidRPr="002F0266">
        <w:rPr>
          <w:sz w:val="22"/>
          <w:szCs w:val="22"/>
        </w:rPr>
        <w:t>pon</w:t>
      </w:r>
      <w:r w:rsidR="00E344AD">
        <w:rPr>
          <w:sz w:val="22"/>
          <w:szCs w:val="22"/>
        </w:rPr>
        <w:t>u</w:t>
      </w:r>
      <w:r w:rsidRPr="002F0266">
        <w:rPr>
          <w:sz w:val="22"/>
          <w:szCs w:val="22"/>
        </w:rPr>
        <w:t>k</w:t>
      </w:r>
      <w:r w:rsidR="00E344AD">
        <w:rPr>
          <w:sz w:val="22"/>
          <w:szCs w:val="22"/>
        </w:rPr>
        <w:t>y</w:t>
      </w:r>
      <w:r w:rsidRPr="002F0266">
        <w:rPr>
          <w:sz w:val="22"/>
          <w:szCs w:val="22"/>
        </w:rPr>
        <w:t xml:space="preserve">,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237762B"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w:t>
      </w:r>
      <w:r w:rsidR="00E344AD">
        <w:rPr>
          <w:sz w:val="22"/>
          <w:szCs w:val="22"/>
        </w:rPr>
        <w:t xml:space="preserve"> </w:t>
      </w:r>
      <w:r w:rsidRPr="002F0266">
        <w:rPr>
          <w:sz w:val="22"/>
          <w:szCs w:val="22"/>
        </w:rPr>
        <w:t>ante finančná oprava),</w:t>
      </w:r>
    </w:p>
    <w:p w14:paraId="17BD4188" w14:textId="54BD4AA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 xml:space="preserve">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10959FFE" w14:textId="77777777" w:rsidR="004C2E90" w:rsidRDefault="003C0F18" w:rsidP="0015282D">
      <w:pPr>
        <w:pStyle w:val="Odsekzoznamu"/>
        <w:numPr>
          <w:ilvl w:val="0"/>
          <w:numId w:val="27"/>
        </w:numPr>
        <w:spacing w:before="120" w:after="120"/>
        <w:contextualSpacing w:val="0"/>
        <w:jc w:val="both"/>
        <w:rPr>
          <w:ins w:id="101" w:author="Poskytovateľ" w:date="2022-05-20T11:11:00Z"/>
          <w:sz w:val="22"/>
          <w:szCs w:val="22"/>
        </w:rPr>
      </w:pPr>
      <w:r w:rsidRPr="002F0266">
        <w:rPr>
          <w:sz w:val="22"/>
          <w:szCs w:val="22"/>
        </w:rPr>
        <w:t>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post finančná oprava) zaslaním žiadosti o vrátenie NFP alebo jeho časti v prípade, ak nejde o zákazku obstarávanú podľa zákona o</w:t>
      </w:r>
      <w:del w:id="102" w:author="Poskytovateľ" w:date="2022-05-20T11:11:00Z">
        <w:r w:rsidRPr="002F0266" w:rsidDel="004C2E90">
          <w:rPr>
            <w:sz w:val="22"/>
            <w:szCs w:val="22"/>
          </w:rPr>
          <w:delText> </w:delText>
        </w:r>
      </w:del>
      <w:ins w:id="103" w:author="Poskytovateľ" w:date="2022-05-20T11:11:00Z">
        <w:r w:rsidR="004C2E90">
          <w:rPr>
            <w:sz w:val="22"/>
            <w:szCs w:val="22"/>
          </w:rPr>
          <w:t> </w:t>
        </w:r>
      </w:ins>
      <w:r w:rsidR="008F31DE" w:rsidRPr="002F0266">
        <w:rPr>
          <w:sz w:val="22"/>
          <w:szCs w:val="22"/>
        </w:rPr>
        <w:t>VO</w:t>
      </w:r>
      <w:ins w:id="104" w:author="Poskytovateľ" w:date="2022-05-20T11:11:00Z">
        <w:r w:rsidR="004C2E90">
          <w:rPr>
            <w:sz w:val="22"/>
            <w:szCs w:val="22"/>
          </w:rPr>
          <w:t>,</w:t>
        </w:r>
      </w:ins>
    </w:p>
    <w:p w14:paraId="5287AEBC" w14:textId="4AE878DA" w:rsidR="003C0F18" w:rsidRPr="002F0266" w:rsidRDefault="004C2E90" w:rsidP="004C2E90">
      <w:pPr>
        <w:pStyle w:val="Odsekzoznamu"/>
        <w:numPr>
          <w:ilvl w:val="0"/>
          <w:numId w:val="27"/>
        </w:numPr>
        <w:spacing w:before="120" w:after="120"/>
        <w:contextualSpacing w:val="0"/>
        <w:jc w:val="both"/>
        <w:rPr>
          <w:sz w:val="22"/>
          <w:szCs w:val="22"/>
        </w:rPr>
      </w:pPr>
      <w:ins w:id="105" w:author="Poskytovateľ" w:date="2022-05-20T11:11:00Z">
        <w:r w:rsidRPr="004C2E90">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ins>
      <w:r w:rsidR="003C0F18"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2D362E50" w:rsidR="003C0F18" w:rsidRPr="002F0266" w:rsidRDefault="003C0F18" w:rsidP="0015282D">
      <w:pPr>
        <w:pStyle w:val="Odsekzoznamu"/>
        <w:numPr>
          <w:ilvl w:val="0"/>
          <w:numId w:val="25"/>
        </w:numPr>
        <w:spacing w:before="120" w:after="120"/>
        <w:contextualSpacing w:val="0"/>
        <w:jc w:val="both"/>
        <w:rPr>
          <w:sz w:val="22"/>
          <w:szCs w:val="22"/>
        </w:rPr>
      </w:pPr>
      <w:del w:id="106" w:author="Poskytovateľ" w:date="2022-05-20T11:12:00Z">
        <w:r w:rsidRPr="002F0266" w:rsidDel="004C2E90">
          <w:rPr>
            <w:sz w:val="22"/>
            <w:szCs w:val="22"/>
          </w:rPr>
          <w:delText>Prijímateľ si je vedomý, že porušenie pravidiel a povinností týkajúcich sa procesu</w:delText>
        </w:r>
        <w:r w:rsidR="003E0518" w:rsidRPr="002F0266" w:rsidDel="004C2E90">
          <w:rPr>
            <w:sz w:val="22"/>
            <w:szCs w:val="22"/>
          </w:rPr>
          <w:delText xml:space="preserve"> prvej</w:delText>
        </w:r>
        <w:r w:rsidRPr="002F0266" w:rsidDel="004C2E90">
          <w:rPr>
            <w:sz w:val="22"/>
            <w:szCs w:val="22"/>
          </w:rPr>
          <w:delText xml:space="preserve"> ex-ante kontroly pred vyhlásením </w:delText>
        </w:r>
        <w:r w:rsidR="00E64387" w:rsidRPr="002F0266" w:rsidDel="004C2E90">
          <w:rPr>
            <w:sz w:val="22"/>
            <w:szCs w:val="22"/>
          </w:rPr>
          <w:delText>VO</w:delText>
        </w:r>
        <w:r w:rsidRPr="002F0266" w:rsidDel="004C2E90">
          <w:rPr>
            <w:sz w:val="22"/>
            <w:szCs w:val="22"/>
          </w:rPr>
          <w:delText xml:space="preserve"> uvedené v kapitole 3.3.7</w:delText>
        </w:r>
        <w:r w:rsidR="003E0518" w:rsidRPr="002F0266" w:rsidDel="004C2E90">
          <w:rPr>
            <w:sz w:val="22"/>
            <w:szCs w:val="22"/>
          </w:rPr>
          <w:delText>.2.1. Prvá ex ante kontrola po podpise zmluvy o NFP</w:delText>
        </w:r>
        <w:r w:rsidRPr="002F0266" w:rsidDel="004C2E90">
          <w:rPr>
            <w:sz w:val="22"/>
            <w:szCs w:val="22"/>
          </w:rPr>
          <w:delText xml:space="preserve">, </w:delText>
        </w:r>
        <w:r w:rsidR="00E344AD" w:rsidDel="004C2E90">
          <w:rPr>
            <w:sz w:val="22"/>
            <w:szCs w:val="22"/>
          </w:rPr>
          <w:delText xml:space="preserve">môže </w:delText>
        </w:r>
        <w:r w:rsidRPr="002F0266" w:rsidDel="004C2E90">
          <w:rPr>
            <w:sz w:val="22"/>
            <w:szCs w:val="22"/>
          </w:rPr>
          <w:delText>ovplyv</w:delText>
        </w:r>
        <w:r w:rsidR="00E344AD" w:rsidDel="004C2E90">
          <w:rPr>
            <w:sz w:val="22"/>
            <w:szCs w:val="22"/>
          </w:rPr>
          <w:delText>niť</w:delText>
        </w:r>
        <w:r w:rsidRPr="002F0266" w:rsidDel="004C2E90">
          <w:rPr>
            <w:sz w:val="22"/>
            <w:szCs w:val="22"/>
          </w:rPr>
          <w:delText xml:space="preserve"> možnosť určenia ex-ante finančnej opravy. Zároveň </w:delText>
        </w:r>
      </w:del>
      <w:r w:rsidRPr="002F0266">
        <w:rPr>
          <w:sz w:val="22"/>
          <w:szCs w:val="22"/>
        </w:rPr>
        <w:t>Prijímateľ berie na vedomie, že potvrdenie ex-ante finančnej opravy zo strany Poskytovateľa je viazané na splnenie všetkých požiadaviek, ktoré sú Poskytovateľom určené.</w:t>
      </w:r>
    </w:p>
    <w:p w14:paraId="608B20B5" w14:textId="0C20D8A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3E0518" w:rsidRPr="002F0266">
        <w:rPr>
          <w:sz w:val="22"/>
          <w:szCs w:val="22"/>
        </w:rPr>
        <w:t>7 ods</w:t>
      </w:r>
      <w:r w:rsidR="004B4A21" w:rsidRPr="002F0266">
        <w:rPr>
          <w:sz w:val="22"/>
          <w:szCs w:val="22"/>
        </w:rPr>
        <w:t>.</w:t>
      </w:r>
      <w:r w:rsidR="003E0518" w:rsidRPr="002F0266">
        <w:rPr>
          <w:sz w:val="22"/>
          <w:szCs w:val="22"/>
        </w:rPr>
        <w:t xml:space="preserve"> 7.2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6324B2A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w:t>
      </w:r>
      <w:r w:rsidR="00E344AD">
        <w:rPr>
          <w:sz w:val="22"/>
          <w:szCs w:val="22"/>
        </w:rPr>
        <w:t xml:space="preserve"> </w:t>
      </w:r>
      <w:r w:rsidRPr="002F0266">
        <w:rPr>
          <w:sz w:val="22"/>
          <w:szCs w:val="22"/>
        </w:rPr>
        <w:t>ante finančná oprava.</w:t>
      </w:r>
    </w:p>
    <w:p w14:paraId="4C9D80D4" w14:textId="7A49F79D" w:rsidR="003C0F18" w:rsidRPr="002F0266" w:rsidRDefault="003E0518">
      <w:pPr>
        <w:pStyle w:val="Odsekzoznamu"/>
        <w:spacing w:before="120" w:after="120"/>
        <w:ind w:left="540"/>
        <w:contextualSpacing w:val="0"/>
        <w:jc w:val="both"/>
        <w:rPr>
          <w:sz w:val="22"/>
          <w:szCs w:val="22"/>
        </w:rPr>
        <w:pPrChange w:id="107" w:author="Poskytovateľ" w:date="2022-05-20T11:12:00Z">
          <w:pPr>
            <w:pStyle w:val="Odsekzoznamu"/>
            <w:numPr>
              <w:numId w:val="25"/>
            </w:numPr>
            <w:tabs>
              <w:tab w:val="num" w:pos="540"/>
            </w:tabs>
            <w:spacing w:before="120" w:after="120"/>
            <w:ind w:left="540" w:hanging="540"/>
            <w:contextualSpacing w:val="0"/>
            <w:jc w:val="both"/>
          </w:pPr>
        </w:pPrChange>
      </w:pPr>
      <w:del w:id="108" w:author="Poskytovateľ" w:date="2022-05-20T11:12:00Z">
        <w:r w:rsidRPr="002F0266" w:rsidDel="004C2E90">
          <w:rPr>
            <w:sz w:val="22"/>
            <w:szCs w:val="22"/>
          </w:rPr>
          <w:delText xml:space="preserve">Ak Prijímateľ realizuje </w:delText>
        </w:r>
        <w:r w:rsidR="00D121D2" w:rsidRPr="002F0266" w:rsidDel="004C2E90">
          <w:rPr>
            <w:sz w:val="22"/>
            <w:szCs w:val="22"/>
          </w:rPr>
          <w:delText xml:space="preserve">VO </w:delText>
        </w:r>
        <w:r w:rsidRPr="002F0266" w:rsidDel="004C2E90">
          <w:rPr>
            <w:sz w:val="22"/>
            <w:szCs w:val="22"/>
          </w:rPr>
          <w:delText>postupom zadávania zákazky s využitím elektronického trhoviska podľa § 109 a</w:delText>
        </w:r>
        <w:r w:rsidR="00180615" w:rsidRPr="002F0266" w:rsidDel="004C2E90">
          <w:rPr>
            <w:sz w:val="22"/>
            <w:szCs w:val="22"/>
          </w:rPr>
          <w:delText>ž</w:delText>
        </w:r>
        <w:r w:rsidRPr="002F0266" w:rsidDel="004C2E90">
          <w:rPr>
            <w:sz w:val="22"/>
            <w:szCs w:val="22"/>
          </w:rPr>
          <w:delText xml:space="preserve"> § 11</w:delText>
        </w:r>
        <w:r w:rsidR="00D121D2" w:rsidRPr="002F0266" w:rsidDel="004C2E90">
          <w:rPr>
            <w:sz w:val="22"/>
            <w:szCs w:val="22"/>
          </w:rPr>
          <w:delText>1</w:delText>
        </w:r>
        <w:r w:rsidRPr="002F0266" w:rsidDel="004C2E90">
          <w:rPr>
            <w:sz w:val="22"/>
            <w:szCs w:val="22"/>
          </w:rPr>
          <w:delText xml:space="preserve"> zákona o VO</w:delText>
        </w:r>
        <w:r w:rsidR="00E97D51" w:rsidRPr="002F0266" w:rsidDel="004C2E90">
          <w:rPr>
            <w:sz w:val="22"/>
            <w:szCs w:val="22"/>
          </w:rPr>
          <w:delTex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delText>
        </w:r>
      </w:del>
    </w:p>
    <w:p w14:paraId="7CBE6DBD" w14:textId="11E64953"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2FE9CF59" w:rsidR="00791BD0" w:rsidRPr="002F0266" w:rsidRDefault="00791BD0" w:rsidP="004C2E90">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w:t>
      </w:r>
      <w:ins w:id="109" w:author="Poskytovateľ" w:date="2022-05-20T11:13:00Z">
        <w:r w:rsidR="004C2E90">
          <w:rPr>
            <w:sz w:val="22"/>
            <w:szCs w:val="22"/>
          </w:rPr>
          <w:t xml:space="preserve"> </w:t>
        </w:r>
        <w:r w:rsidR="004C2E90" w:rsidRPr="004C2E90">
          <w:rPr>
            <w:sz w:val="22"/>
            <w:szCs w:val="22"/>
          </w:rPr>
          <w:t>Jednotnej príručky pre žiadateľov/prijímateľov k procesu a kontrole VO/obstarávania alebo iných</w:t>
        </w:r>
      </w:ins>
      <w:r w:rsidRPr="002F0266">
        <w:rPr>
          <w:sz w:val="22"/>
          <w:szCs w:val="22"/>
        </w:rPr>
        <w:t xml:space="preserve">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4A979F69"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w:t>
      </w:r>
      <w:r w:rsidR="00E344AD">
        <w:rPr>
          <w:sz w:val="22"/>
          <w:szCs w:val="22"/>
        </w:rPr>
        <w:t xml:space="preserve"> </w:t>
      </w:r>
      <w:r w:rsidR="00DA66B1" w:rsidRPr="002F0266">
        <w:rPr>
          <w:sz w:val="22"/>
          <w:szCs w:val="22"/>
        </w:rPr>
        <w:t>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4C0BBDB2" w:rsidR="00791BD0" w:rsidRPr="002F0266" w:rsidRDefault="00791BD0" w:rsidP="004C2E90">
      <w:pPr>
        <w:numPr>
          <w:ilvl w:val="0"/>
          <w:numId w:val="41"/>
        </w:numPr>
        <w:spacing w:before="120" w:after="120" w:line="240" w:lineRule="auto"/>
        <w:jc w:val="both"/>
        <w:rPr>
          <w:rFonts w:ascii="Times New Roman" w:hAnsi="Times New Roman"/>
        </w:rPr>
      </w:pPr>
      <w:r w:rsidRPr="002F0266">
        <w:rPr>
          <w:rFonts w:ascii="Times New Roman" w:hAnsi="Times New Roman"/>
        </w:rPr>
        <w:t>porušenie zásad, princípov alebo povinností vyplývajúcich z Právnych dokumentov, z Výzvy, z usmernení, metodických pokynov CKO,</w:t>
      </w:r>
      <w:del w:id="110" w:author="Poskytovateľ" w:date="2022-05-20T11:14:00Z">
        <w:r w:rsidRPr="002F0266" w:rsidDel="004C2E90">
          <w:rPr>
            <w:rFonts w:ascii="Times New Roman" w:hAnsi="Times New Roman"/>
          </w:rPr>
          <w:delText xml:space="preserve"> </w:delText>
        </w:r>
      </w:del>
      <w:ins w:id="111" w:author="Poskytovateľ" w:date="2022-05-20T11:14:00Z">
        <w:r w:rsidR="004C2E90" w:rsidRPr="004C2E90">
          <w:rPr>
            <w:rFonts w:ascii="Times New Roman" w:hAnsi="Times New Roman"/>
          </w:rPr>
          <w:t xml:space="preserve"> Je</w:t>
        </w:r>
        <w:r w:rsidR="004C2E90">
          <w:rPr>
            <w:rFonts w:ascii="Times New Roman" w:hAnsi="Times New Roman"/>
          </w:rPr>
          <w:t>dnotnej príručky pre žiadateľov/prijímateľov</w:t>
        </w:r>
        <w:r w:rsidR="004C2E90" w:rsidRPr="004C2E90">
          <w:rPr>
            <w:rFonts w:ascii="Times New Roman" w:hAnsi="Times New Roman"/>
          </w:rPr>
          <w:t xml:space="preserve"> k procesu a kontrole VO/obstarávania</w:t>
        </w:r>
        <w:r w:rsidR="004C2E90">
          <w:rPr>
            <w:rFonts w:ascii="Times New Roman" w:hAnsi="Times New Roman"/>
          </w:rPr>
          <w:t>,</w:t>
        </w:r>
        <w:r w:rsidR="004C2E90" w:rsidRPr="004C2E90">
          <w:rPr>
            <w:rFonts w:ascii="Times New Roman" w:hAnsi="Times New Roman"/>
          </w:rPr>
          <w:t xml:space="preserve"> </w:t>
        </w:r>
      </w:ins>
      <w:r w:rsidRPr="002F0266">
        <w:rPr>
          <w:rFonts w:ascii="Times New Roman" w:hAnsi="Times New Roman"/>
        </w:rPr>
        <w:t>stanovísk a zistení C</w:t>
      </w:r>
      <w:ins w:id="112" w:author="Poskytovateľ" w:date="2022-05-20T11:15:00Z">
        <w:r w:rsidR="004C2E90">
          <w:rPr>
            <w:rFonts w:ascii="Times New Roman" w:hAnsi="Times New Roman"/>
          </w:rPr>
          <w:t>O</w:t>
        </w:r>
      </w:ins>
      <w:del w:id="113" w:author="Poskytovateľ" w:date="2022-05-20T11:15:00Z">
        <w:r w:rsidRPr="002F0266" w:rsidDel="004C2E90">
          <w:rPr>
            <w:rFonts w:ascii="Times New Roman" w:hAnsi="Times New Roman"/>
          </w:rPr>
          <w:delText>ertifikačného orgánu</w:delText>
        </w:r>
      </w:del>
      <w:r w:rsidRPr="002F0266">
        <w:rPr>
          <w:rFonts w:ascii="Times New Roman" w:hAnsi="Times New Roman"/>
        </w:rPr>
        <w:t xml:space="preserve">, </w:t>
      </w:r>
      <w:ins w:id="114" w:author="Poskytovateľ" w:date="2022-05-20T11:16:00Z">
        <w:r w:rsidR="004C2E90">
          <w:rPr>
            <w:rFonts w:ascii="Times New Roman" w:hAnsi="Times New Roman"/>
          </w:rPr>
          <w:t>OA</w:t>
        </w:r>
      </w:ins>
      <w:del w:id="115" w:author="Poskytovateľ" w:date="2022-05-20T11:15:00Z">
        <w:r w:rsidRPr="002F0266" w:rsidDel="004C2E90">
          <w:rPr>
            <w:rFonts w:ascii="Times New Roman" w:hAnsi="Times New Roman"/>
          </w:rPr>
          <w:delText>Orgánu auditu</w:delText>
        </w:r>
      </w:del>
      <w:r w:rsidRPr="002F0266">
        <w:rPr>
          <w:rFonts w:ascii="Times New Roman" w:hAnsi="Times New Roman"/>
        </w:rPr>
        <w:t>, E</w:t>
      </w:r>
      <w:ins w:id="116" w:author="Poskytovateľ" w:date="2022-05-20T11:16:00Z">
        <w:r w:rsidR="004C2E90">
          <w:rPr>
            <w:rFonts w:ascii="Times New Roman" w:hAnsi="Times New Roman"/>
          </w:rPr>
          <w:t>K</w:t>
        </w:r>
      </w:ins>
      <w:del w:id="117" w:author="Poskytovateľ" w:date="2022-05-20T11:16:00Z">
        <w:r w:rsidRPr="002F0266" w:rsidDel="004C2E90">
          <w:rPr>
            <w:rFonts w:ascii="Times New Roman" w:hAnsi="Times New Roman"/>
          </w:rPr>
          <w:delText>urópskej Komisie</w:delText>
        </w:r>
      </w:del>
      <w:r w:rsidRPr="002F0266">
        <w:rPr>
          <w:rFonts w:ascii="Times New Roman" w:hAnsi="Times New Roman"/>
        </w:rPr>
        <w:t xml:space="preserv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16B1C6E2"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w:t>
      </w:r>
      <w:r w:rsidR="00E344AD">
        <w:rPr>
          <w:sz w:val="22"/>
          <w:szCs w:val="22"/>
        </w:rPr>
        <w:t xml:space="preserve"> </w:t>
      </w:r>
      <w:r w:rsidRPr="002F0266">
        <w:rPr>
          <w:sz w:val="22"/>
          <w:szCs w:val="22"/>
        </w:rPr>
        <w:t>ante finančnej opravy. Vo veci určenia ex</w:t>
      </w:r>
      <w:r w:rsidR="00E344AD">
        <w:rPr>
          <w:sz w:val="22"/>
          <w:szCs w:val="22"/>
        </w:rPr>
        <w:t xml:space="preserve"> </w:t>
      </w:r>
      <w:r w:rsidRPr="002F0266">
        <w:rPr>
          <w:sz w:val="22"/>
          <w:szCs w:val="22"/>
        </w:rPr>
        <w:t xml:space="preserve">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w:t>
      </w:r>
      <w:del w:id="118" w:author="Poskytovateľ" w:date="2022-05-20T11:16:00Z">
        <w:r w:rsidR="008542C8" w:rsidRPr="002F0266" w:rsidDel="004C2E90">
          <w:rPr>
            <w:sz w:val="22"/>
            <w:szCs w:val="22"/>
          </w:rPr>
          <w:delText xml:space="preserve"> a v súlade s Prílohou č. </w:delText>
        </w:r>
        <w:r w:rsidR="00E97D51" w:rsidRPr="002F0266" w:rsidDel="004C2E90">
          <w:rPr>
            <w:sz w:val="22"/>
            <w:szCs w:val="22"/>
          </w:rPr>
          <w:delText>4A</w:delText>
        </w:r>
        <w:r w:rsidR="0082433F" w:rsidRPr="002F0266" w:rsidDel="004C2E90">
          <w:rPr>
            <w:sz w:val="22"/>
            <w:szCs w:val="22"/>
          </w:rPr>
          <w:delText>,</w:delText>
        </w:r>
        <w:r w:rsidR="00E97D51" w:rsidRPr="002F0266" w:rsidDel="004C2E90">
          <w:rPr>
            <w:sz w:val="22"/>
            <w:szCs w:val="22"/>
          </w:rPr>
          <w:delText xml:space="preserve"> resp. 4B</w:delText>
        </w:r>
        <w:r w:rsidR="008542C8" w:rsidRPr="002F0266" w:rsidDel="004C2E90">
          <w:rPr>
            <w:sz w:val="22"/>
            <w:szCs w:val="22"/>
          </w:rPr>
          <w:delText xml:space="preserve"> Zmluvy o poskytnutí NFP</w:delText>
        </w:r>
      </w:del>
      <w:r w:rsidRPr="002F0266">
        <w:rPr>
          <w:sz w:val="22"/>
          <w:szCs w:val="22"/>
        </w:rPr>
        <w:t>. Konečné potvrdenie ex</w:t>
      </w:r>
      <w:r w:rsidR="00E344AD">
        <w:rPr>
          <w:sz w:val="22"/>
          <w:szCs w:val="22"/>
        </w:rPr>
        <w:t xml:space="preserve"> </w:t>
      </w:r>
      <w:r w:rsidRPr="002F0266">
        <w:rPr>
          <w:sz w:val="22"/>
          <w:szCs w:val="22"/>
        </w:rPr>
        <w:t xml:space="preserve">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w:t>
      </w:r>
      <w:r w:rsidR="00E344AD">
        <w:rPr>
          <w:sz w:val="22"/>
          <w:szCs w:val="22"/>
        </w:rPr>
        <w:t xml:space="preserve"> </w:t>
      </w:r>
      <w:r w:rsidRPr="002F0266">
        <w:rPr>
          <w:sz w:val="22"/>
          <w:szCs w:val="22"/>
        </w:rPr>
        <w:t>ante finančnej</w:t>
      </w:r>
      <w:r w:rsidR="00DA66B1" w:rsidRPr="002F0266">
        <w:rPr>
          <w:sz w:val="22"/>
          <w:szCs w:val="22"/>
        </w:rPr>
        <w:t xml:space="preserve"> opravy</w:t>
      </w:r>
      <w:r w:rsidRPr="002F026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finančnej opravy uvedené v prvej vete tohto odseku použijú obdobne, ak došlo k identifikovaniu obdobných nedostatkov. </w:t>
      </w:r>
    </w:p>
    <w:p w14:paraId="604C000F" w14:textId="2EE6E9DE"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 xml:space="preserve">ex </w:t>
      </w:r>
      <w:r w:rsidR="00FB5D3A">
        <w:rPr>
          <w:sz w:val="22"/>
          <w:szCs w:val="22"/>
        </w:rPr>
        <w:t>-</w:t>
      </w:r>
      <w:r w:rsidR="007404D5" w:rsidRPr="002F0266">
        <w:rPr>
          <w:sz w:val="22"/>
          <w:szCs w:val="22"/>
        </w:rPr>
        <w:t>ante finančnej opravy je Prijímateľ povinný pri predkladaní žiadosti o platbu postupovať nasledovne:</w:t>
      </w:r>
      <w:r w:rsidR="007404D5" w:rsidRPr="002F0266">
        <w:rPr>
          <w:sz w:val="22"/>
          <w:szCs w:val="22"/>
          <w:lang w:val="x-none"/>
        </w:rPr>
        <w:commentReference w:id="119"/>
      </w:r>
    </w:p>
    <w:p w14:paraId="5EAB31DD" w14:textId="6FB723DE"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w:t>
      </w:r>
      <w:r w:rsidR="00FB5D3A">
        <w:rPr>
          <w:iCs/>
          <w:sz w:val="22"/>
          <w:szCs w:val="22"/>
        </w:rPr>
        <w:t>-</w:t>
      </w:r>
      <w:r w:rsidRPr="002F0266">
        <w:rPr>
          <w:iCs/>
          <w:sz w:val="22"/>
          <w:szCs w:val="22"/>
        </w:rPr>
        <w:t xml:space="preserve">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w:t>
      </w:r>
      <w:r w:rsidR="00FB5D3A">
        <w:rPr>
          <w:iCs/>
          <w:sz w:val="22"/>
          <w:szCs w:val="22"/>
        </w:rPr>
        <w:t>-</w:t>
      </w:r>
      <w:r w:rsidRPr="002F0266">
        <w:rPr>
          <w:iCs/>
          <w:sz w:val="22"/>
          <w:szCs w:val="22"/>
        </w:rPr>
        <w:t xml:space="preserve"> ante finančnú opravu a Poskytovateľ zníži oprávnenú sumu v predloženej žiadosti o platbu;</w:t>
      </w:r>
    </w:p>
    <w:p w14:paraId="494D6601" w14:textId="4E629C12"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potvrdená ex </w:t>
      </w:r>
      <w:r w:rsidR="00FB5D3A">
        <w:rPr>
          <w:iCs/>
          <w:sz w:val="22"/>
          <w:szCs w:val="22"/>
        </w:rPr>
        <w:t>-</w:t>
      </w:r>
      <w:r w:rsidRPr="002F0266">
        <w:rPr>
          <w:iCs/>
          <w:sz w:val="22"/>
          <w:szCs w:val="22"/>
        </w:rPr>
        <w:t>ante finančná oprava (uzatvorený dodatok k zmluve o</w:t>
      </w:r>
      <w:r w:rsidR="00FB5D3A">
        <w:rPr>
          <w:iCs/>
          <w:sz w:val="22"/>
          <w:szCs w:val="22"/>
        </w:rPr>
        <w:t> </w:t>
      </w:r>
      <w:r w:rsidRPr="002F0266">
        <w:rPr>
          <w:iCs/>
          <w:sz w:val="22"/>
          <w:szCs w:val="22"/>
        </w:rPr>
        <w:t>poskytnutí</w:t>
      </w:r>
      <w:r w:rsidR="00FB5D3A">
        <w:rPr>
          <w:iCs/>
          <w:sz w:val="22"/>
          <w:szCs w:val="22"/>
        </w:rPr>
        <w:t xml:space="preserve"> </w:t>
      </w:r>
      <w:r w:rsidR="009B72FE" w:rsidRPr="002F0266">
        <w:rPr>
          <w:iCs/>
          <w:sz w:val="22"/>
          <w:szCs w:val="22"/>
        </w:rPr>
        <w:t>NFP</w:t>
      </w:r>
      <w:r w:rsidRPr="002F0266">
        <w:rPr>
          <w:iCs/>
          <w:sz w:val="22"/>
          <w:szCs w:val="22"/>
        </w:rPr>
        <w:t xml:space="preserve">) – Prijímateľ predkladá žiadosť o platbu zahŕňajúcu všetky výdavky, avšak nárokuje si sumu zníženú o potvrdenú ex </w:t>
      </w:r>
      <w:r w:rsidR="00FB5D3A">
        <w:rPr>
          <w:iCs/>
          <w:sz w:val="22"/>
          <w:szCs w:val="22"/>
        </w:rPr>
        <w:t>-</w:t>
      </w:r>
      <w:r w:rsidRPr="002F0266">
        <w:rPr>
          <w:iCs/>
          <w:sz w:val="22"/>
          <w:szCs w:val="22"/>
        </w:rPr>
        <w:t>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w:t>
      </w:r>
      <w:r w:rsidR="00FB5D3A">
        <w:rPr>
          <w:sz w:val="22"/>
          <w:szCs w:val="22"/>
        </w:rPr>
        <w:t>-</w:t>
      </w:r>
      <w:r w:rsidRPr="002F0266">
        <w:rPr>
          <w:sz w:val="22"/>
          <w:szCs w:val="22"/>
        </w:rPr>
        <w:t xml:space="preserve">ante </w:t>
      </w:r>
      <w:r w:rsidRPr="002F0266">
        <w:rPr>
          <w:iCs/>
          <w:sz w:val="22"/>
          <w:szCs w:val="22"/>
        </w:rPr>
        <w:t xml:space="preserve">finančnej opravy. Poskytovateľ zohľadní uplatnené výšky ex </w:t>
      </w:r>
      <w:r w:rsidR="00FB5D3A">
        <w:rPr>
          <w:iCs/>
          <w:sz w:val="22"/>
          <w:szCs w:val="22"/>
        </w:rPr>
        <w:t>-</w:t>
      </w:r>
      <w:r w:rsidRPr="002F0266">
        <w:rPr>
          <w:iCs/>
          <w:sz w:val="22"/>
          <w:szCs w:val="22"/>
        </w:rPr>
        <w:t xml:space="preserve">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w:t>
      </w:r>
      <w:r w:rsidR="00FB5D3A">
        <w:rPr>
          <w:iCs/>
          <w:sz w:val="22"/>
          <w:szCs w:val="22"/>
        </w:rPr>
        <w:t>-</w:t>
      </w:r>
      <w:r w:rsidRPr="002F0266">
        <w:rPr>
          <w:iCs/>
          <w:sz w:val="22"/>
          <w:szCs w:val="22"/>
        </w:rPr>
        <w:t>ante finančných opráv vo svojej riadiacej dokumentácii (napr. v nadväznosti na</w:t>
      </w:r>
      <w:r w:rsidRPr="002F0266">
        <w:rPr>
          <w:sz w:val="22"/>
          <w:szCs w:val="22"/>
        </w:rPr>
        <w:t xml:space="preserve"> výšku </w:t>
      </w:r>
      <w:r w:rsidRPr="002F0266">
        <w:rPr>
          <w:iCs/>
          <w:sz w:val="22"/>
          <w:szCs w:val="22"/>
        </w:rPr>
        <w:t xml:space="preserve">uplatnených ex </w:t>
      </w:r>
      <w:r w:rsidR="00FB5D3A">
        <w:rPr>
          <w:iCs/>
          <w:sz w:val="22"/>
          <w:szCs w:val="22"/>
        </w:rPr>
        <w:t>-</w:t>
      </w:r>
      <w:r w:rsidRPr="002F0266">
        <w:rPr>
          <w:iCs/>
          <w:sz w:val="22"/>
          <w:szCs w:val="22"/>
        </w:rPr>
        <w:t xml:space="preserve">ante finančných opráv alebo počet VO dotknutých ex </w:t>
      </w:r>
      <w:r w:rsidR="00FB5D3A">
        <w:rPr>
          <w:iCs/>
          <w:sz w:val="22"/>
          <w:szCs w:val="22"/>
        </w:rPr>
        <w:t>-</w:t>
      </w:r>
      <w:r w:rsidRPr="002F0266">
        <w:rPr>
          <w:iCs/>
          <w:sz w:val="22"/>
          <w:szCs w:val="22"/>
        </w:rPr>
        <w:t>ante finančnou opravou).</w:t>
      </w:r>
      <w:r w:rsidR="009B72FE" w:rsidRPr="002F0266">
        <w:rPr>
          <w:sz w:val="22"/>
          <w:szCs w:val="22"/>
        </w:rPr>
        <w:t xml:space="preserve"> U</w:t>
      </w:r>
      <w:r w:rsidR="001C0998" w:rsidRPr="002F0266">
        <w:rPr>
          <w:sz w:val="22"/>
          <w:szCs w:val="22"/>
        </w:rPr>
        <w:t xml:space="preserve">platnenia ex </w:t>
      </w:r>
      <w:r w:rsidR="00FB5D3A">
        <w:rPr>
          <w:sz w:val="22"/>
          <w:szCs w:val="22"/>
        </w:rPr>
        <w:t>-</w:t>
      </w:r>
      <w:r w:rsidR="001C0998" w:rsidRPr="002F026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4499DABB" w:rsidR="00791BD0" w:rsidRPr="002F0266" w:rsidRDefault="00791BD0" w:rsidP="004C2E90">
      <w:pPr>
        <w:pStyle w:val="Odsekzoznamu"/>
        <w:numPr>
          <w:ilvl w:val="0"/>
          <w:numId w:val="25"/>
        </w:numPr>
        <w:spacing w:before="120" w:after="120"/>
        <w:contextualSpacing w:val="0"/>
        <w:jc w:val="both"/>
        <w:rPr>
          <w:sz w:val="22"/>
          <w:szCs w:val="22"/>
        </w:rPr>
      </w:pPr>
      <w:r w:rsidRPr="002F026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w:t>
      </w:r>
      <w:del w:id="120" w:author="Poskytovateľ" w:date="2022-05-20T11:17:00Z">
        <w:r w:rsidRPr="002F0266" w:rsidDel="004C2E90">
          <w:rPr>
            <w:sz w:val="22"/>
            <w:szCs w:val="22"/>
          </w:rPr>
          <w:delText xml:space="preserve">č. </w:delText>
        </w:r>
      </w:del>
      <w:ins w:id="121" w:author="Poskytovateľ" w:date="2022-05-20T11:17:00Z">
        <w:r w:rsidR="004C2E90" w:rsidRPr="004C2E90">
          <w:rPr>
            <w:sz w:val="22"/>
            <w:szCs w:val="22"/>
          </w:rPr>
          <w:t>Metodického pokynu CKO č. 5</w:t>
        </w:r>
      </w:ins>
      <w:del w:id="122" w:author="Poskytovateľ" w:date="2022-05-20T11:17:00Z">
        <w:r w:rsidR="009B72FE" w:rsidRPr="002F0266" w:rsidDel="004C2E90">
          <w:rPr>
            <w:sz w:val="22"/>
            <w:szCs w:val="22"/>
          </w:rPr>
          <w:delText>4A, resp. 4B</w:delText>
        </w:r>
        <w:r w:rsidRPr="002F0266" w:rsidDel="004C2E90">
          <w:rPr>
            <w:sz w:val="22"/>
            <w:szCs w:val="22"/>
          </w:rPr>
          <w:delText xml:space="preserve"> (Finančné opravy za porušenie pravidiel a postupov obstarávania)</w:delText>
        </w:r>
      </w:del>
      <w:r w:rsidRPr="002F0266">
        <w:rPr>
          <w:sz w:val="22"/>
          <w:szCs w:val="22"/>
        </w:rPr>
        <w:t>.</w:t>
      </w:r>
    </w:p>
    <w:p w14:paraId="58E40C42" w14:textId="11A66B68" w:rsidR="001C0998" w:rsidRPr="002F0266" w:rsidRDefault="008804C8" w:rsidP="00C12E5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w:t>
      </w:r>
      <w:r w:rsidR="00C12E5E" w:rsidRPr="00C12E5E">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123"/>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123"/>
      <w:r w:rsidR="008345EF">
        <w:rPr>
          <w:rStyle w:val="Odkaznakomentr"/>
          <w:lang w:val="x-none" w:eastAsia="x-none"/>
        </w:rPr>
        <w:commentReference w:id="123"/>
      </w:r>
      <w:r w:rsidR="0044500C" w:rsidRPr="002F0266">
        <w:rPr>
          <w:sz w:val="22"/>
          <w:szCs w:val="22"/>
        </w:rPr>
        <w:t xml:space="preserve"> </w:t>
      </w:r>
    </w:p>
    <w:p w14:paraId="3EB47902" w14:textId="4A442F80" w:rsidR="00C62AD9" w:rsidRPr="002F0266" w:rsidRDefault="00C62AD9" w:rsidP="004C2E90">
      <w:pPr>
        <w:pStyle w:val="Odsekzoznamu"/>
        <w:numPr>
          <w:ilvl w:val="0"/>
          <w:numId w:val="25"/>
        </w:numPr>
        <w:spacing w:before="120" w:after="120"/>
        <w:contextualSpacing w:val="0"/>
        <w:jc w:val="both"/>
        <w:rPr>
          <w:sz w:val="22"/>
          <w:szCs w:val="22"/>
        </w:rPr>
      </w:pPr>
      <w:r w:rsidRPr="002F0266">
        <w:rPr>
          <w:sz w:val="22"/>
          <w:szCs w:val="22"/>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del w:id="124" w:author="Poskytovateľ" w:date="2022-05-20T11:18:00Z">
        <w:r w:rsidRPr="002F0266" w:rsidDel="004C2E90">
          <w:rPr>
            <w:sz w:val="22"/>
            <w:szCs w:val="22"/>
          </w:rPr>
          <w:delText>z</w:delText>
        </w:r>
      </w:del>
      <w:ins w:id="125" w:author="Poskytovateľ" w:date="2022-05-20T11:18:00Z">
        <w:r w:rsidR="004C2E90">
          <w:rPr>
            <w:sz w:val="22"/>
            <w:szCs w:val="22"/>
          </w:rPr>
          <w:t>Z</w:t>
        </w:r>
      </w:ins>
      <w:r w:rsidRPr="002F0266">
        <w:rPr>
          <w:sz w:val="22"/>
          <w:szCs w:val="22"/>
        </w:rPr>
        <w:t>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id="126" w:author="Poskytovateľ" w:date="2022-05-20T11:18:00Z">
        <w:r w:rsidR="004C2E90">
          <w:rPr>
            <w:sz w:val="22"/>
            <w:szCs w:val="22"/>
          </w:rPr>
          <w:t xml:space="preserve"> </w:t>
        </w:r>
        <w:r w:rsidR="004C2E90" w:rsidRPr="004C2E90">
          <w:rPr>
            <w:sz w:val="22"/>
            <w:szCs w:val="22"/>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ins>
    </w:p>
    <w:p w14:paraId="2C93114D" w14:textId="387328EF" w:rsidR="00C62AD9" w:rsidRPr="002F0266" w:rsidRDefault="00C62AD9" w:rsidP="00C12E5E">
      <w:pPr>
        <w:pStyle w:val="Odsekzoznamu"/>
        <w:numPr>
          <w:ilvl w:val="0"/>
          <w:numId w:val="25"/>
        </w:numPr>
        <w:spacing w:before="120" w:after="120"/>
        <w:contextualSpacing w:val="0"/>
        <w:jc w:val="both"/>
        <w:rPr>
          <w:sz w:val="22"/>
          <w:szCs w:val="22"/>
        </w:rPr>
      </w:pPr>
      <w:r w:rsidRPr="002F0266">
        <w:rPr>
          <w:sz w:val="22"/>
          <w:szCs w:val="22"/>
        </w:rPr>
        <w:t xml:space="preserve">Poskytovateľ môže odmietnuť výkon finančnej kontroly VO v prípadoch, v ktorých mu povinnosť vykonať takýto typ kontroly neukladá </w:t>
      </w:r>
      <w:r w:rsidR="00C12E5E" w:rsidRPr="00C12E5E">
        <w:rPr>
          <w:sz w:val="22"/>
          <w:szCs w:val="22"/>
        </w:rPr>
        <w:t xml:space="preserve">Systém riadenia EŠIF alebo </w:t>
      </w:r>
      <w:r w:rsidRPr="002F0266">
        <w:rPr>
          <w:sz w:val="22"/>
          <w:szCs w:val="22"/>
        </w:rPr>
        <w:t xml:space="preserve">Právny dokument (riadiaca dokumentácia). Po predložení žiadosti Prijímateľa o vykonanie finančnej kontroly Poskytovateľovi v prípadoch, v ktorých </w:t>
      </w:r>
      <w:r w:rsidR="00C12E5E">
        <w:rPr>
          <w:sz w:val="22"/>
          <w:szCs w:val="22"/>
        </w:rPr>
        <w:t xml:space="preserve"> zo </w:t>
      </w:r>
      <w:r w:rsidR="00C12E5E" w:rsidRPr="00C12E5E">
        <w:rPr>
          <w:sz w:val="22"/>
          <w:szCs w:val="22"/>
        </w:rPr>
        <w:t>Systém</w:t>
      </w:r>
      <w:r w:rsidR="00C12E5E">
        <w:rPr>
          <w:sz w:val="22"/>
          <w:szCs w:val="22"/>
        </w:rPr>
        <w:t>u</w:t>
      </w:r>
      <w:r w:rsidR="00C12E5E" w:rsidRPr="00C12E5E">
        <w:rPr>
          <w:sz w:val="22"/>
          <w:szCs w:val="22"/>
        </w:rPr>
        <w:t xml:space="preserve"> riadenia EŠIF alebo </w:t>
      </w:r>
      <w:r w:rsidRPr="002F0266">
        <w:rPr>
          <w:sz w:val="22"/>
          <w:szCs w:val="22"/>
        </w:rPr>
        <w:t>Právn</w:t>
      </w:r>
      <w:r w:rsidR="00C12E5E">
        <w:rPr>
          <w:sz w:val="22"/>
          <w:szCs w:val="22"/>
        </w:rPr>
        <w:t>eho</w:t>
      </w:r>
      <w:r w:rsidRPr="002F0266">
        <w:rPr>
          <w:sz w:val="22"/>
          <w:szCs w:val="22"/>
        </w:rPr>
        <w:t xml:space="preserve"> dokument</w:t>
      </w:r>
      <w:r w:rsidR="00C12E5E">
        <w:rPr>
          <w:sz w:val="22"/>
          <w:szCs w:val="22"/>
        </w:rPr>
        <w:t>u</w:t>
      </w:r>
      <w:r w:rsidRPr="002F0266">
        <w:rPr>
          <w:sz w:val="22"/>
          <w:szCs w:val="22"/>
        </w:rPr>
        <w:t xml:space="preserve"> (riadiaca dokumentácia) neukladá Poskytovateľovi  povinnosť vykonať takýto typ kontroly, nebude žiadosť Prijímateľa považovaná za začiatok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4AE2CBF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60AF9BB5" w:rsidR="00E764D2" w:rsidRPr="00834F40" w:rsidRDefault="00E764D2" w:rsidP="0051786E">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127"/>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127"/>
      <w:r w:rsidR="006130F7">
        <w:rPr>
          <w:rStyle w:val="Odkaznakomentr"/>
          <w:rFonts w:ascii="Times New Roman" w:eastAsia="Times New Roman" w:hAnsi="Times New Roman"/>
          <w:lang w:val="x-none" w:eastAsia="x-none"/>
        </w:rPr>
        <w:commentReference w:id="127"/>
      </w:r>
    </w:p>
    <w:p w14:paraId="7007A14B" w14:textId="5DAC501D"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del w:id="128" w:author="Poskytovateľ" w:date="2022-05-20T11:18:00Z">
        <w:r w:rsidR="00D4291F" w:rsidRPr="00834F40" w:rsidDel="004C2E90">
          <w:rPr>
            <w:rFonts w:ascii="Times New Roman" w:hAnsi="Times New Roman"/>
          </w:rPr>
          <w:delText>D</w:delText>
        </w:r>
      </w:del>
      <w:ins w:id="129" w:author="Poskytovateľ" w:date="2022-05-20T11:18:00Z">
        <w:r w:rsidR="004C2E90">
          <w:rPr>
            <w:rFonts w:ascii="Times New Roman" w:hAnsi="Times New Roman"/>
          </w:rPr>
          <w:t>d</w:t>
        </w:r>
      </w:ins>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228190F9" w:rsidR="00B7129C" w:rsidRPr="00834F40" w:rsidRDefault="00B7129C" w:rsidP="00511D93">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511D93" w:rsidRPr="00511D93">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28CC2D5" w14:textId="6CC6599B"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130"/>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131"/>
      <w:r w:rsidRPr="00834F40">
        <w:rPr>
          <w:rFonts w:ascii="Times New Roman" w:hAnsi="Times New Roman"/>
        </w:rPr>
        <w:t>Prijímateľ</w:t>
      </w:r>
      <w:commentRangeEnd w:id="131"/>
      <w:r w:rsidR="00BF3F38" w:rsidRPr="00834F40">
        <w:rPr>
          <w:rStyle w:val="Odkaznakomentr"/>
          <w:rFonts w:ascii="Times New Roman" w:eastAsia="Times New Roman" w:hAnsi="Times New Roman"/>
          <w:sz w:val="22"/>
          <w:szCs w:val="22"/>
          <w:lang w:val="x-none" w:eastAsia="x-none"/>
        </w:rPr>
        <w:commentReference w:id="131"/>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E85DB0">
        <w:rPr>
          <w:sz w:val="22"/>
        </w:rPr>
        <w:t>by tým ohrozil alebo znemožnil vysporiadanie Nezrovnalosti alebo iného porušenia Zmluvy o poskytnutí NFP s finančným dopadom, ktoré existujú v čase jej predloženia</w:t>
      </w:r>
      <w:r w:rsidRPr="00CF4104">
        <w:t xml:space="preserve">,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32"/>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132"/>
      <w:r w:rsidR="003D3D57" w:rsidRPr="00834F40">
        <w:rPr>
          <w:rStyle w:val="Odkaznakomentr"/>
          <w:rFonts w:ascii="Times New Roman" w:eastAsia="Times New Roman" w:hAnsi="Times New Roman"/>
          <w:sz w:val="22"/>
          <w:szCs w:val="22"/>
          <w:lang w:val="x-none" w:eastAsia="x-none"/>
        </w:rPr>
        <w:commentReference w:id="132"/>
      </w:r>
      <w:r w:rsidR="00161823" w:rsidRPr="00834F40">
        <w:rPr>
          <w:rFonts w:ascii="Times New Roman" w:hAnsi="Times New Roman"/>
        </w:rPr>
        <w:t xml:space="preserve"> </w:t>
      </w:r>
      <w:commentRangeStart w:id="133"/>
      <w:r w:rsidR="00161823" w:rsidRPr="00834F40">
        <w:rPr>
          <w:rFonts w:ascii="Times New Roman" w:hAnsi="Times New Roman"/>
        </w:rPr>
        <w:t xml:space="preserve">Prijímateľ je povinný informovať Poskytovateľa o zavedení ozdravného režimu a zavedení nútenej správy. </w:t>
      </w:r>
      <w:commentRangeEnd w:id="133"/>
      <w:r w:rsidR="00161823" w:rsidRPr="00834F40">
        <w:rPr>
          <w:rStyle w:val="Odkaznakomentr"/>
          <w:rFonts w:ascii="Times New Roman" w:eastAsia="Times New Roman" w:hAnsi="Times New Roman"/>
          <w:sz w:val="22"/>
          <w:szCs w:val="22"/>
          <w:lang w:val="x-none" w:eastAsia="x-none"/>
        </w:rPr>
        <w:commentReference w:id="133"/>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F013AC9"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w:t>
      </w:r>
      <w:r w:rsidR="00511D93">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0CD6E665" w:rsidR="00D07F80" w:rsidRPr="00834F40" w:rsidRDefault="00D07F80">
      <w:pPr>
        <w:numPr>
          <w:ilvl w:val="2"/>
          <w:numId w:val="71"/>
        </w:numPr>
        <w:spacing w:before="120" w:after="0" w:line="264" w:lineRule="auto"/>
        <w:ind w:left="1080"/>
        <w:jc w:val="both"/>
        <w:rPr>
          <w:rFonts w:ascii="Times New Roman" w:hAnsi="Times New Roman"/>
          <w:lang w:val="pl-PL"/>
        </w:rPr>
        <w:pPrChange w:id="134" w:author="Poskytovateľ" w:date="2022-05-20T11:19:00Z">
          <w:pPr>
            <w:numPr>
              <w:ilvl w:val="2"/>
              <w:numId w:val="71"/>
            </w:numPr>
            <w:tabs>
              <w:tab w:val="num" w:pos="1210"/>
            </w:tabs>
            <w:spacing w:before="120" w:after="0" w:line="264" w:lineRule="auto"/>
            <w:ind w:left="1210" w:hanging="360"/>
            <w:jc w:val="both"/>
          </w:pPr>
        </w:pPrChange>
      </w:pPr>
      <w:r w:rsidRPr="00834F40">
        <w:rPr>
          <w:rFonts w:ascii="Times New Roman" w:hAnsi="Times New Roman"/>
        </w:rPr>
        <w:t>Projekt spočíva</w:t>
      </w:r>
      <w:ins w:id="135" w:author="Poskytovateľ" w:date="2022-05-20T11:19:00Z">
        <w:r w:rsidR="004C2E90">
          <w:rPr>
            <w:rFonts w:ascii="Times New Roman" w:hAnsi="Times New Roman"/>
          </w:rPr>
          <w:t xml:space="preserve"> </w:t>
        </w:r>
        <w:r w:rsidR="004C2E90" w:rsidRPr="004C2E90">
          <w:rPr>
            <w:rFonts w:ascii="Times New Roman" w:hAnsi="Times New Roman"/>
          </w:rPr>
          <w:t>v zakúpení dlhodobého hmotného majetku alebo</w:t>
        </w:r>
      </w:ins>
      <w:r w:rsidRPr="00834F40">
        <w:rPr>
          <w:rFonts w:ascii="Times New Roman" w:hAnsi="Times New Roman"/>
        </w:rPr>
        <w:t xml:space="preserve">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0768FFF"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 xml:space="preserve">Stála tabuľa alebo stály pútač </w:t>
      </w:r>
      <w:ins w:id="136" w:author="Poskytovateľ" w:date="2022-05-20T11:20:00Z">
        <w:r w:rsidR="004C2E90" w:rsidRPr="004C2E90">
          <w:rPr>
            <w:rFonts w:ascii="Times New Roman" w:hAnsi="Times New Roman"/>
            <w:lang w:val="pl-PL"/>
          </w:rPr>
          <w:t xml:space="preserve">trvanlivej podoby z hodnotnejšieho materiálu </w:t>
        </w:r>
      </w:ins>
      <w:r w:rsidRPr="00834F40">
        <w:rPr>
          <w:rFonts w:ascii="Times New Roman" w:hAnsi="Times New Roman"/>
          <w:lang w:val="pl-PL"/>
        </w:rPr>
        <w:t>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5AF2EA0" w:rsidR="00D90309" w:rsidRPr="00A66B02" w:rsidRDefault="00D07F80" w:rsidP="00511D93">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511D93" w:rsidRPr="00511D93">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137"/>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137"/>
      <w:r w:rsidR="00022F7D">
        <w:rPr>
          <w:rStyle w:val="Odkaznakomentr"/>
          <w:rFonts w:ascii="Times New Roman" w:hAnsi="Times New Roman"/>
          <w:b w:val="0"/>
          <w:bCs w:val="0"/>
        </w:rPr>
        <w:commentReference w:id="137"/>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138"/>
      <w:r w:rsidR="003B3F46" w:rsidRPr="00A91910">
        <w:rPr>
          <w:rFonts w:ascii="Times New Roman" w:eastAsia="Times New Roman" w:hAnsi="Times New Roman"/>
          <w:bCs/>
          <w:lang w:eastAsia="sk-SK"/>
        </w:rPr>
        <w:t>a Udržateľnosti Projektu</w:t>
      </w:r>
      <w:commentRangeEnd w:id="138"/>
      <w:r w:rsidR="006130F7">
        <w:rPr>
          <w:rStyle w:val="Odkaznakomentr"/>
          <w:rFonts w:ascii="Times New Roman" w:eastAsia="Times New Roman" w:hAnsi="Times New Roman"/>
          <w:lang w:val="x-none" w:eastAsia="x-none"/>
        </w:rPr>
        <w:commentReference w:id="138"/>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139"/>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139"/>
      <w:r w:rsidR="006130F7">
        <w:rPr>
          <w:rStyle w:val="Odkaznakomentr"/>
          <w:rFonts w:ascii="Times New Roman" w:eastAsia="Times New Roman" w:hAnsi="Times New Roman"/>
          <w:lang w:val="x-none" w:eastAsia="x-none"/>
        </w:rPr>
        <w:commentReference w:id="139"/>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140"/>
      <w:r w:rsidR="00B1543F" w:rsidRPr="00A91910">
        <w:rPr>
          <w:rFonts w:ascii="Times New Roman" w:eastAsia="Times New Roman" w:hAnsi="Times New Roman"/>
          <w:bCs/>
          <w:lang w:eastAsia="sk-SK"/>
        </w:rPr>
        <w:t>a Udržateľnosti projektu</w:t>
      </w:r>
      <w:commentRangeEnd w:id="140"/>
      <w:r w:rsidR="006130F7">
        <w:rPr>
          <w:rStyle w:val="Odkaznakomentr"/>
          <w:rFonts w:ascii="Times New Roman" w:eastAsia="Times New Roman" w:hAnsi="Times New Roman"/>
          <w:lang w:val="x-none" w:eastAsia="x-none"/>
        </w:rPr>
        <w:commentReference w:id="140"/>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141"/>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141"/>
      <w:r w:rsidR="006130F7">
        <w:rPr>
          <w:rStyle w:val="Odkaznakomentr"/>
          <w:rFonts w:ascii="Times New Roman" w:eastAsia="Times New Roman" w:hAnsi="Times New Roman"/>
          <w:lang w:val="x-none" w:eastAsia="x-none"/>
        </w:rPr>
        <w:commentReference w:id="141"/>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142"/>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142"/>
      <w:r w:rsidR="0055539C" w:rsidRPr="00A91910">
        <w:rPr>
          <w:rStyle w:val="Odkaznakomentr"/>
          <w:rFonts w:ascii="Times New Roman" w:eastAsia="Times New Roman" w:hAnsi="Times New Roman"/>
          <w:sz w:val="22"/>
          <w:szCs w:val="22"/>
          <w:lang w:val="x-none" w:eastAsia="x-none"/>
        </w:rPr>
        <w:commentReference w:id="142"/>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143"/>
      <w:r w:rsidR="00B87E39" w:rsidRPr="00A91910">
        <w:rPr>
          <w:rFonts w:ascii="Times New Roman" w:hAnsi="Times New Roman"/>
          <w:bCs/>
        </w:rPr>
        <w:t>a Udržateľnosti Projektu</w:t>
      </w:r>
      <w:commentRangeEnd w:id="143"/>
      <w:r w:rsidR="006130F7">
        <w:rPr>
          <w:rStyle w:val="Odkaznakomentr"/>
          <w:rFonts w:ascii="Times New Roman" w:eastAsia="Times New Roman" w:hAnsi="Times New Roman"/>
          <w:lang w:val="x-none" w:eastAsia="x-none"/>
        </w:rPr>
        <w:commentReference w:id="143"/>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144"/>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144"/>
      <w:r w:rsidR="00EE1A37" w:rsidRPr="00323829">
        <w:rPr>
          <w:rStyle w:val="Odkaznakomentr"/>
          <w:rFonts w:ascii="Times New Roman" w:eastAsia="Times New Roman" w:hAnsi="Times New Roman"/>
          <w:lang w:val="x-none" w:eastAsia="x-none"/>
        </w:rPr>
        <w:commentReference w:id="144"/>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145"/>
      <w:r w:rsidRPr="006E165E">
        <w:rPr>
          <w:rFonts w:ascii="Times New Roman" w:hAnsi="Times New Roman"/>
          <w:bCs/>
        </w:rPr>
        <w:t xml:space="preserve">a zabezpečiť Udržateľnosť Projektu </w:t>
      </w:r>
      <w:commentRangeEnd w:id="145"/>
      <w:r w:rsidR="006130F7">
        <w:rPr>
          <w:rStyle w:val="Odkaznakomentr"/>
          <w:rFonts w:ascii="Times New Roman" w:eastAsia="Times New Roman" w:hAnsi="Times New Roman"/>
          <w:lang w:val="x-none" w:eastAsia="x-none"/>
        </w:rPr>
        <w:commentReference w:id="145"/>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146"/>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146"/>
      <w:r w:rsidR="006130F7">
        <w:rPr>
          <w:rStyle w:val="Odkaznakomentr"/>
          <w:rFonts w:ascii="Times New Roman" w:eastAsia="Times New Roman" w:hAnsi="Times New Roman"/>
          <w:lang w:val="x-none" w:eastAsia="x-none"/>
        </w:rPr>
        <w:commentReference w:id="146"/>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147"/>
      <w:r w:rsidR="00084FE2" w:rsidRPr="00A91910">
        <w:rPr>
          <w:rFonts w:ascii="Times New Roman" w:hAnsi="Times New Roman"/>
        </w:rPr>
        <w:t xml:space="preserve">a udržanie </w:t>
      </w:r>
      <w:commentRangeEnd w:id="147"/>
      <w:r w:rsidR="006130F7">
        <w:rPr>
          <w:rStyle w:val="Odkaznakomentr"/>
          <w:rFonts w:ascii="Times New Roman" w:eastAsia="Times New Roman" w:hAnsi="Times New Roman"/>
          <w:lang w:val="x-none" w:eastAsia="x-none"/>
        </w:rPr>
        <w:commentReference w:id="147"/>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148"/>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148"/>
      <w:r w:rsidR="00EF7588" w:rsidRPr="00A91910">
        <w:rPr>
          <w:rStyle w:val="Odkaznakomentr"/>
          <w:rFonts w:ascii="Times New Roman" w:eastAsia="Times New Roman" w:hAnsi="Times New Roman"/>
          <w:sz w:val="22"/>
          <w:szCs w:val="22"/>
          <w:lang w:eastAsia="sk-SK"/>
        </w:rPr>
        <w:commentReference w:id="148"/>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033A5E10" w:rsidR="00107570" w:rsidRPr="00F35318" w:rsidRDefault="00107570" w:rsidP="000D3640">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 xml:space="preserve">aktivít </w:t>
      </w:r>
      <w:r w:rsidR="00FD2D1A">
        <w:rPr>
          <w:rFonts w:ascii="Times New Roman" w:hAnsi="Times New Roman"/>
          <w:lang w:eastAsia="sk-SK"/>
        </w:rPr>
        <w:t xml:space="preserve">Projektu </w:t>
      </w:r>
      <w:commentRangeStart w:id="149"/>
      <w:r w:rsidR="00901F38" w:rsidRPr="00F35318">
        <w:rPr>
          <w:rFonts w:ascii="Times New Roman" w:hAnsi="Times New Roman"/>
          <w:lang w:eastAsia="sk-SK"/>
        </w:rPr>
        <w:t>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0D3640" w:rsidRPr="000D3640">
        <w:rPr>
          <w:rFonts w:ascii="Times New Roman" w:hAnsi="Times New Roman"/>
          <w:lang w:eastAsia="sk-SK"/>
        </w:rPr>
        <w:t>2 písm. d)</w:t>
      </w:r>
      <w:r w:rsidR="00626578">
        <w:rPr>
          <w:rFonts w:ascii="Times New Roman" w:hAnsi="Times New Roman"/>
          <w:lang w:eastAsia="sk-SK"/>
        </w:rPr>
        <w:t xml:space="preserve"> a 6.</w:t>
      </w:r>
      <w:r w:rsidR="000D3640">
        <w:rPr>
          <w:rFonts w:ascii="Times New Roman" w:hAnsi="Times New Roman"/>
          <w:lang w:eastAsia="sk-SK"/>
        </w:rPr>
        <w:t>8</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149"/>
      <w:r w:rsidR="004A5762">
        <w:rPr>
          <w:rStyle w:val="Odkaznakomentr"/>
          <w:rFonts w:ascii="Times New Roman" w:eastAsia="Times New Roman" w:hAnsi="Times New Roman"/>
          <w:lang w:val="x-none" w:eastAsia="x-none"/>
        </w:rPr>
        <w:commentReference w:id="149"/>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7E001FB" w:rsidR="00174CB4" w:rsidRPr="0090211A" w:rsidRDefault="00174CB4" w:rsidP="000D3640">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xml:space="preserve">, ktoré je Prijímateľ povinný </w:t>
      </w:r>
      <w:r w:rsidR="000D3640">
        <w:rPr>
          <w:rFonts w:ascii="Times New Roman" w:hAnsi="Times New Roman"/>
        </w:rPr>
        <w:t xml:space="preserve">zaevidovať do systému ITMS2014+ </w:t>
      </w:r>
      <w:r w:rsidRPr="0090211A">
        <w:rPr>
          <w:rFonts w:ascii="Times New Roman" w:hAnsi="Times New Roman"/>
        </w:rPr>
        <w:t>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0D3640" w:rsidRPr="000D3640">
        <w:rPr>
          <w:rFonts w:ascii="Times New Roman" w:hAnsi="Times New Roman"/>
        </w:rPr>
        <w:t>zaevidovať formulár</w:t>
      </w:r>
      <w:r w:rsidR="000D3640" w:rsidRPr="000D3640" w:rsidDel="000D3640">
        <w:rPr>
          <w:rFonts w:ascii="Times New Roman" w:hAnsi="Times New Roman"/>
        </w:rPr>
        <w:t xml:space="preserve"> </w:t>
      </w:r>
      <w:r w:rsidR="000D3640" w:rsidRPr="000D3640">
        <w:rPr>
          <w:rFonts w:ascii="Times New Roman" w:hAnsi="Times New Roman"/>
        </w:rPr>
        <w:t>Hlásenia</w:t>
      </w:r>
      <w:r w:rsidR="000D3640" w:rsidRPr="000D3640" w:rsidDel="000D3640">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633D98B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0D3640">
        <w:t xml:space="preserve">zaevidovania </w:t>
      </w:r>
      <w:commentRangeStart w:id="150"/>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150"/>
      <w:r w:rsidR="004A5762">
        <w:rPr>
          <w:rStyle w:val="Odkaznakomentr"/>
          <w:rFonts w:eastAsia="Times New Roman"/>
          <w:lang w:val="x-none" w:eastAsia="x-none"/>
        </w:rPr>
        <w:commentReference w:id="150"/>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0D3640" w:rsidRPr="000D3640">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0D3640">
        <w:t xml:space="preserve"> </w:t>
      </w:r>
      <w:r w:rsidR="007327BC" w:rsidRPr="00153FF1">
        <w:t>uvedený v</w:t>
      </w:r>
      <w:r w:rsidR="00153FF1" w:rsidRPr="00153FF1">
        <w:t> </w:t>
      </w:r>
      <w:r w:rsidR="000D3640">
        <w:t>prílohe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496C5"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D3640">
        <w:rPr>
          <w:rFonts w:ascii="Times New Roman" w:hAnsi="Times New Roman"/>
          <w:bCs/>
        </w:rPr>
        <w:t xml:space="preserve"> </w:t>
      </w:r>
      <w:r w:rsidR="000D3640" w:rsidRPr="000D3640">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6C9C9BF2" w:rsidR="00DA0CBF" w:rsidRPr="00834F40" w:rsidRDefault="004167D9" w:rsidP="00511D93">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511D93">
        <w:rPr>
          <w:rFonts w:ascii="Times New Roman" w:hAnsi="Times New Roman"/>
          <w:bCs/>
          <w:lang w:eastAsia="sk-SK"/>
        </w:rPr>
        <w:t>,</w:t>
      </w:r>
      <w:r w:rsidRPr="00834F40">
        <w:rPr>
          <w:rFonts w:ascii="Times New Roman" w:hAnsi="Times New Roman"/>
          <w:bCs/>
          <w:lang w:eastAsia="sk-SK"/>
        </w:rPr>
        <w:t xml:space="preserve"> na jej základe </w:t>
      </w:r>
      <w:r w:rsidR="00511D93" w:rsidRPr="00511D93">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28D820A4"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0D3640" w:rsidRPr="000D3640">
        <w:rPr>
          <w:rFonts w:ascii="Times New Roman" w:hAnsi="Times New Roman"/>
          <w:bCs/>
        </w:rPr>
        <w:t>podľa</w:t>
      </w:r>
      <w:r w:rsidR="000D3640">
        <w:rPr>
          <w:rFonts w:ascii="Times New Roman" w:hAnsi="Times New Roman"/>
          <w:bCs/>
        </w:rPr>
        <w:t xml:space="preserve">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0D3640" w:rsidRPr="000D3640">
        <w:rPr>
          <w:rFonts w:ascii="Times New Roman" w:hAnsi="Times New Roman"/>
          <w:bCs/>
        </w:rPr>
        <w:t xml:space="preserve">písm. a), b), e) alebo g) </w:t>
      </w:r>
      <w:r w:rsidR="00B23A67">
        <w:rPr>
          <w:rFonts w:ascii="Times New Roman" w:hAnsi="Times New Roman"/>
          <w:bCs/>
        </w:rPr>
        <w:t>a/</w:t>
      </w:r>
      <w:r w:rsidRPr="00A91910">
        <w:rPr>
          <w:rFonts w:ascii="Times New Roman" w:hAnsi="Times New Roman"/>
          <w:bCs/>
        </w:rPr>
        <w:t xml:space="preserve">alebo </w:t>
      </w:r>
      <w:r w:rsidR="000D3640" w:rsidRPr="000D3640">
        <w:rPr>
          <w:rFonts w:ascii="Times New Roman" w:hAnsi="Times New Roman"/>
          <w:bCs/>
        </w:rPr>
        <w:t xml:space="preserve">podľa odseku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w:t>
      </w:r>
      <w:r w:rsidR="000D3640" w:rsidRPr="000D3640">
        <w:rPr>
          <w:rFonts w:ascii="Times New Roman" w:hAnsi="Times New Roman"/>
          <w:bCs/>
        </w:rPr>
        <w:t>písm. a), b), e) alebo g)</w:t>
      </w:r>
      <w:r w:rsidR="000D3640">
        <w:rPr>
          <w:rFonts w:ascii="Times New Roman" w:hAnsi="Times New Roman"/>
          <w:bCs/>
        </w:rPr>
        <w:t xml:space="preserve"> </w:t>
      </w:r>
      <w:r w:rsidR="00585968">
        <w:rPr>
          <w:rFonts w:ascii="Times New Roman" w:hAnsi="Times New Roman"/>
          <w:bCs/>
        </w:rPr>
        <w:t>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1D52F586"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0D3640">
        <w:rPr>
          <w:rFonts w:ascii="Times New Roman" w:hAnsi="Times New Roman"/>
          <w:bCs/>
        </w:rPr>
        <w:t xml:space="preserve">do doby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0D3640">
        <w:rPr>
          <w:rFonts w:ascii="Times New Roman" w:hAnsi="Times New Roman"/>
          <w:bCs/>
        </w:rPr>
        <w:t>nezapočítava doba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0D3640" w:rsidRPr="000D3640">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77EB5426"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151"/>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151"/>
      <w:r w:rsidR="006130F7">
        <w:rPr>
          <w:rStyle w:val="Odkaznakomentr"/>
          <w:rFonts w:ascii="Times New Roman" w:eastAsia="Times New Roman" w:hAnsi="Times New Roman"/>
          <w:lang w:val="x-none" w:eastAsia="x-none"/>
        </w:rPr>
        <w:commentReference w:id="151"/>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152"/>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152"/>
      <w:r w:rsidR="006130F7">
        <w:rPr>
          <w:rStyle w:val="Odkaznakomentr"/>
          <w:rFonts w:ascii="Times New Roman" w:eastAsia="Times New Roman" w:hAnsi="Times New Roman"/>
          <w:lang w:val="x-none" w:eastAsia="x-none"/>
        </w:rPr>
        <w:commentReference w:id="152"/>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3A0577A4" w:rsidR="00403342" w:rsidRPr="00A91910" w:rsidRDefault="003F60D7" w:rsidP="000D3640">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0D3640" w:rsidRPr="000D3640">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0D3B3A9" w:rsidR="009F466D" w:rsidRPr="00A91910" w:rsidRDefault="009F466D" w:rsidP="000D3640">
      <w:pPr>
        <w:numPr>
          <w:ilvl w:val="2"/>
          <w:numId w:val="5"/>
        </w:numPr>
        <w:spacing w:before="120" w:after="0" w:line="264" w:lineRule="auto"/>
        <w:jc w:val="both"/>
        <w:rPr>
          <w:rFonts w:ascii="Times New Roman" w:hAnsi="Times New Roman"/>
          <w:bCs/>
        </w:rPr>
      </w:pPr>
      <w:commentRangeStart w:id="153"/>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0D3640" w:rsidRPr="000D3640">
        <w:t xml:space="preserve"> </w:t>
      </w:r>
      <w:r w:rsidR="000D3640" w:rsidRPr="000D3640">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0D3640">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0D3640">
        <w:rPr>
          <w:rFonts w:ascii="Times New Roman" w:hAnsi="Times New Roman"/>
        </w:rPr>
        <w:t>8</w:t>
      </w:r>
      <w:r w:rsidR="007B37AD">
        <w:rPr>
          <w:rFonts w:ascii="Times New Roman" w:hAnsi="Times New Roman"/>
        </w:rPr>
        <w:t>.</w:t>
      </w:r>
      <w:r w:rsidRPr="00A91910">
        <w:rPr>
          <w:rFonts w:ascii="Times New Roman" w:hAnsi="Times New Roman"/>
        </w:rPr>
        <w:t xml:space="preserve"> zmluvy; podstatné porušenie Zmluvy o poskytnutí NFP je dané vždy, ak dôjde k </w:t>
      </w:r>
      <w:r w:rsidR="000D3640" w:rsidRPr="000D3640">
        <w:rPr>
          <w:rFonts w:ascii="Times New Roman" w:hAnsi="Times New Roman"/>
        </w:rPr>
        <w:t>neak</w:t>
      </w:r>
      <w:r w:rsidR="00176722">
        <w:rPr>
          <w:rFonts w:ascii="Times New Roman" w:hAnsi="Times New Roman"/>
        </w:rPr>
        <w:t>ceptovaniu alebo k neschváleniu</w:t>
      </w:r>
      <w:r w:rsidRPr="00A91910">
        <w:rPr>
          <w:rFonts w:ascii="Times New Roman" w:hAnsi="Times New Roman"/>
        </w:rPr>
        <w:t xml:space="preserve">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w:t>
      </w:r>
      <w:r w:rsidR="00176722">
        <w:rPr>
          <w:rFonts w:ascii="Times New Roman" w:hAnsi="Times New Roman"/>
        </w:rPr>
        <w:t>8</w:t>
      </w:r>
      <w:r w:rsidR="007B37AD">
        <w:rPr>
          <w:rFonts w:ascii="Times New Roman" w:hAnsi="Times New Roman"/>
        </w:rPr>
        <w:t>.</w:t>
      </w:r>
      <w:r w:rsidRPr="00A91910">
        <w:rPr>
          <w:rFonts w:ascii="Times New Roman" w:hAnsi="Times New Roman"/>
        </w:rPr>
        <w:t xml:space="preserve"> písm. a) a c) zmluvy, </w:t>
      </w:r>
      <w:commentRangeEnd w:id="153"/>
      <w:r w:rsidR="007B37AD">
        <w:rPr>
          <w:rStyle w:val="Odkaznakomentr"/>
          <w:rFonts w:ascii="Times New Roman" w:eastAsia="Times New Roman" w:hAnsi="Times New Roman"/>
          <w:lang w:val="x-none" w:eastAsia="x-none"/>
        </w:rPr>
        <w:commentReference w:id="153"/>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87B9418" w:rsidR="00C576F8" w:rsidRDefault="009F466D" w:rsidP="00EB47D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ins w:id="154" w:author="Poskytovateľ" w:date="2022-05-20T11:21:00Z">
        <w:r w:rsidR="00EB47DB" w:rsidRPr="00EB47DB">
          <w:t xml:space="preserve"> </w:t>
        </w:r>
        <w:r w:rsidR="00EB47DB" w:rsidRPr="00EB47DB">
          <w:rPr>
            <w:rFonts w:ascii="Times New Roman" w:hAnsi="Times New Roman"/>
            <w:bCs/>
          </w:rPr>
          <w:t>alebo zákona č. 187/2021 Z. z. o ochrane hospodárskej súťaže a o zmene a doplnení niektorých zákonov</w:t>
        </w:r>
      </w:ins>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B3DB45" w:rsidR="009F466D" w:rsidRPr="00A91910" w:rsidRDefault="00C576F8" w:rsidP="00176722">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155"/>
      <w:r w:rsidRPr="00307126">
        <w:rPr>
          <w:rFonts w:ascii="Times New Roman" w:hAnsi="Times New Roman"/>
          <w:bCs/>
        </w:rPr>
        <w:t xml:space="preserve">od nadobudnutia účinnosti Zmluvy o poskytnutí NFP </w:t>
      </w:r>
      <w:commentRangeEnd w:id="155"/>
      <w:r w:rsidRPr="00773D77">
        <w:rPr>
          <w:rStyle w:val="Odkaznakomentr"/>
          <w:rFonts w:ascii="Times New Roman" w:hAnsi="Times New Roman"/>
          <w:sz w:val="22"/>
          <w:lang w:val="x-none"/>
        </w:rPr>
        <w:commentReference w:id="155"/>
      </w:r>
      <w:r w:rsidR="00176722" w:rsidRPr="00176722">
        <w:t xml:space="preserve"> </w:t>
      </w:r>
      <w:r w:rsidR="00176722" w:rsidRPr="00176722">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32AD5D5" w:rsidR="005B0DFF" w:rsidRPr="00A91910" w:rsidRDefault="005B0DFF" w:rsidP="00511D93">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00511D93">
        <w:rPr>
          <w:rFonts w:ascii="Times New Roman" w:hAnsi="Times New Roman"/>
        </w:rPr>
        <w:t>30</w:t>
      </w:r>
      <w:r w:rsidRPr="00D000C3">
        <w:rPr>
          <w:rFonts w:ascii="Times New Roman" w:hAnsi="Times New Roman"/>
        </w:rPr>
        <w:t xml:space="preserve"> dní odo dňa doručenia oznámen</w:t>
      </w:r>
      <w:r>
        <w:rPr>
          <w:rFonts w:ascii="Times New Roman" w:hAnsi="Times New Roman"/>
        </w:rPr>
        <w:t xml:space="preserve">ia o </w:t>
      </w:r>
      <w:r w:rsidR="00511D93" w:rsidRPr="00511D93">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511D93">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511D93">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156"/>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156"/>
      <w:r w:rsidR="003D3D57">
        <w:rPr>
          <w:rStyle w:val="Odkaznakomentr"/>
          <w:rFonts w:ascii="Times New Roman" w:eastAsia="Times New Roman" w:hAnsi="Times New Roman"/>
          <w:lang w:val="x-none" w:eastAsia="x-none"/>
        </w:rPr>
        <w:commentReference w:id="156"/>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24669015"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42F26CA0"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834ACC">
        <w:rPr>
          <w:sz w:val="22"/>
          <w:szCs w:val="22"/>
        </w:rPr>
        <w:t>3</w:t>
      </w:r>
      <w:r w:rsidRPr="00834F40">
        <w:rPr>
          <w:sz w:val="22"/>
          <w:szCs w:val="22"/>
        </w:rPr>
        <w:t xml:space="preserve"> až </w:t>
      </w:r>
      <w:r w:rsidR="00834ACC">
        <w:rPr>
          <w:sz w:val="22"/>
          <w:szCs w:val="22"/>
        </w:rPr>
        <w:t>8</w:t>
      </w:r>
      <w:r w:rsidR="00307BD7" w:rsidRPr="00834F40">
        <w:rPr>
          <w:sz w:val="22"/>
          <w:szCs w:val="22"/>
        </w:rPr>
        <w:t xml:space="preserve"> </w:t>
      </w:r>
      <w:r w:rsidRPr="00834F40">
        <w:rPr>
          <w:sz w:val="22"/>
          <w:szCs w:val="22"/>
        </w:rPr>
        <w:t>tohto článku VZP, bude sa na toto porušenie podmienok Zmluvy</w:t>
      </w:r>
      <w:r w:rsidR="00176722">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54A0027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2C4F400C" w:rsidR="00A91910" w:rsidRPr="008A0487" w:rsidRDefault="00A91910" w:rsidP="00791875">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w:t>
      </w:r>
      <w:r w:rsidR="00176722">
        <w:rPr>
          <w:sz w:val="22"/>
          <w:szCs w:val="22"/>
        </w:rPr>
        <w:t xml:space="preserve"> </w:t>
      </w:r>
      <w:r w:rsidR="00176722" w:rsidRPr="00176722">
        <w:rPr>
          <w:sz w:val="22"/>
          <w:szCs w:val="22"/>
        </w:rPr>
        <w:t>Zmluvy o poskytnutí NFP</w:t>
      </w:r>
      <w:r w:rsidR="00176722" w:rsidRPr="00176722" w:rsidDel="00176722">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157"/>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157"/>
      <w:r w:rsidRPr="00834F40">
        <w:rPr>
          <w:rStyle w:val="Odkaznakomentr"/>
          <w:sz w:val="22"/>
          <w:szCs w:val="22"/>
        </w:rPr>
        <w:commentReference w:id="157"/>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0B595B07"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176722">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176722">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176722">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3E39AB4F"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ins w:id="158" w:author="Poskytovateľ" w:date="2022-05-20T11:22:00Z">
        <w:r w:rsidR="00EB47DB">
          <w:rPr>
            <w:rFonts w:ascii="Times New Roman" w:hAnsi="Times New Roman"/>
          </w:rPr>
          <w:t xml:space="preserve">zaslanou </w:t>
        </w:r>
      </w:ins>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5930A7C"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Prijímateľ sa zaväzuje vrátiť NFP alebo jeho časť uveden</w:t>
      </w:r>
      <w:ins w:id="159" w:author="Poskytovateľ" w:date="2022-05-20T11:23:00Z">
        <w:r w:rsidR="00EB47DB">
          <w:rPr>
            <w:rFonts w:ascii="Times New Roman" w:hAnsi="Times New Roman"/>
          </w:rPr>
          <w:t>ú</w:t>
        </w:r>
      </w:ins>
      <w:del w:id="160" w:author="Poskytovateľ" w:date="2022-05-20T11:23:00Z">
        <w:r w:rsidRPr="00834F40" w:rsidDel="00EB47DB">
          <w:rPr>
            <w:rFonts w:ascii="Times New Roman" w:hAnsi="Times New Roman"/>
          </w:rPr>
          <w:delText>ý</w:delText>
        </w:r>
      </w:del>
      <w:r w:rsidRPr="00834F40">
        <w:rPr>
          <w:rFonts w:ascii="Times New Roman" w:hAnsi="Times New Roman"/>
        </w:rPr>
        <w:t xml:space="preserve">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161"/>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161"/>
      <w:r w:rsidR="006130F7">
        <w:rPr>
          <w:rStyle w:val="Odkaznakomentr"/>
          <w:rFonts w:ascii="Times New Roman" w:eastAsia="Times New Roman" w:hAnsi="Times New Roman"/>
          <w:lang w:val="x-none" w:eastAsia="x-none"/>
        </w:rPr>
        <w:commentReference w:id="161"/>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1E2D0C09"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 NFP poskytnut</w:t>
      </w:r>
      <w:r w:rsidR="00176722">
        <w:rPr>
          <w:rFonts w:ascii="Times New Roman" w:hAnsi="Times New Roman"/>
        </w:rPr>
        <w:t>ý</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6DE4266F"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známi porušenie pravidiel a podmienok uvedených v Zmluve o poskytnutí NFP, za ktorých bol NFP poskytnut</w:t>
      </w:r>
      <w:r w:rsidR="00176722">
        <w:rPr>
          <w:rFonts w:ascii="Times New Roman" w:hAnsi="Times New Roman"/>
        </w:rPr>
        <w:t>ý</w:t>
      </w:r>
      <w:r w:rsidR="0018090D" w:rsidRPr="00834F40">
        <w:rPr>
          <w:rFonts w:ascii="Times New Roman" w:hAnsi="Times New Roman"/>
        </w:rPr>
        <w:t xml:space="preserve">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4777205B" w:rsidR="00A91910" w:rsidRPr="008A0487" w:rsidRDefault="00A91910" w:rsidP="00EB47DB">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w:t>
      </w:r>
      <w:del w:id="162" w:author="Poskytovateľ" w:date="2022-05-20T11:23:00Z">
        <w:r w:rsidR="0018090D" w:rsidRPr="00834F40" w:rsidDel="00EB47DB">
          <w:rPr>
            <w:rFonts w:ascii="Times New Roman" w:hAnsi="Times New Roman"/>
            <w:lang w:eastAsia="sk-SK"/>
          </w:rPr>
          <w:delText xml:space="preserve">časti </w:delText>
        </w:r>
      </w:del>
      <w:r w:rsidR="0018090D" w:rsidRPr="00834F40">
        <w:rPr>
          <w:rFonts w:ascii="Times New Roman" w:hAnsi="Times New Roman"/>
          <w:lang w:eastAsia="sk-SK"/>
        </w:rPr>
        <w:t xml:space="preserve">NFP </w:t>
      </w:r>
      <w:ins w:id="163" w:author="Poskytovateľ" w:date="2022-05-20T11:23:00Z">
        <w:r w:rsidR="00EB47DB" w:rsidRPr="00EB47DB">
          <w:rPr>
            <w:rFonts w:ascii="Times New Roman" w:hAnsi="Times New Roman"/>
            <w:lang w:eastAsia="sk-SK"/>
          </w:rPr>
          <w:t xml:space="preserve">alebo jeho časti </w:t>
        </w:r>
      </w:ins>
      <w:r w:rsidR="0018090D" w:rsidRPr="00834F40">
        <w:rPr>
          <w:rFonts w:ascii="Times New Roman" w:hAnsi="Times New Roman"/>
          <w:lang w:eastAsia="sk-SK"/>
        </w:rPr>
        <w:t>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4F293954" w:rsidR="00F74CDC" w:rsidRPr="001535BE" w:rsidRDefault="00511D93" w:rsidP="0051786E">
      <w:pPr>
        <w:numPr>
          <w:ilvl w:val="0"/>
          <w:numId w:val="9"/>
        </w:numPr>
        <w:tabs>
          <w:tab w:val="clear" w:pos="540"/>
          <w:tab w:val="num" w:pos="-4962"/>
        </w:tabs>
        <w:spacing w:before="240" w:line="264" w:lineRule="auto"/>
        <w:ind w:left="709"/>
        <w:jc w:val="both"/>
        <w:rPr>
          <w:rFonts w:ascii="Times New Roman" w:hAnsi="Times New Roman"/>
        </w:rPr>
      </w:pPr>
      <w:r w:rsidRPr="00511D93">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Pr>
          <w:rFonts w:ascii="Times New Roman" w:hAnsi="Times New Roman"/>
        </w:rPr>
        <w:t>.</w:t>
      </w:r>
    </w:p>
    <w:p w14:paraId="72DFF29E" w14:textId="75DD7EEA" w:rsidR="00F74CDC" w:rsidRPr="00BC233D" w:rsidRDefault="00F74CDC" w:rsidP="0051786E">
      <w:pPr>
        <w:spacing w:before="240" w:line="264" w:lineRule="auto"/>
        <w:ind w:left="709"/>
        <w:jc w:val="both"/>
        <w:rPr>
          <w:rFonts w:ascii="Times New Roman" w:hAnsi="Times New Roman"/>
        </w:rPr>
      </w:pP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22156BB1" w:rsidR="00F74CDC" w:rsidRPr="00BC233D" w:rsidRDefault="00F74CDC" w:rsidP="002F2516">
      <w:pPr>
        <w:spacing w:before="240" w:line="264" w:lineRule="auto"/>
        <w:ind w:left="540"/>
        <w:jc w:val="both"/>
        <w:rPr>
          <w:rFonts w:ascii="Times New Roman" w:hAnsi="Times New Roman"/>
        </w:rPr>
      </w:pPr>
      <w:r w:rsidRPr="00BC233D">
        <w:rPr>
          <w:rFonts w:ascii="Times New Roman" w:hAnsi="Times New Roman"/>
        </w:rPr>
        <w:t xml:space="preserve"> </w:t>
      </w:r>
    </w:p>
    <w:p w14:paraId="4D0D4C2A" w14:textId="2AD12AFC" w:rsidR="00C576F8" w:rsidRDefault="00C576F8">
      <w:pPr>
        <w:numPr>
          <w:ilvl w:val="0"/>
          <w:numId w:val="9"/>
        </w:numPr>
        <w:tabs>
          <w:tab w:val="clear" w:pos="540"/>
          <w:tab w:val="num" w:pos="-4962"/>
        </w:tabs>
        <w:spacing w:before="240" w:line="264" w:lineRule="auto"/>
        <w:ind w:left="709"/>
        <w:jc w:val="both"/>
        <w:rPr>
          <w:rFonts w:ascii="Times New Roman" w:hAnsi="Times New Roman"/>
          <w:lang w:eastAsia="sk-SK"/>
        </w:rPr>
        <w:pPrChange w:id="164" w:author="Poskytovateľ" w:date="2022-05-20T11:25:00Z">
          <w:pPr>
            <w:numPr>
              <w:numId w:val="9"/>
            </w:numPr>
            <w:tabs>
              <w:tab w:val="num" w:pos="540"/>
            </w:tabs>
            <w:spacing w:before="240" w:line="264" w:lineRule="auto"/>
            <w:ind w:left="540" w:hanging="540"/>
            <w:jc w:val="both"/>
          </w:pPr>
        </w:pPrChange>
      </w:pPr>
      <w:commentRangeStart w:id="165"/>
      <w:r w:rsidRPr="00307126">
        <w:rPr>
          <w:rFonts w:ascii="Times New Roman" w:hAnsi="Times New Roman"/>
          <w:lang w:eastAsia="sk-SK"/>
        </w:rPr>
        <w:t>Pohľadávku</w:t>
      </w:r>
      <w:commentRangeEnd w:id="165"/>
      <w:r w:rsidRPr="00BC233D">
        <w:rPr>
          <w:rStyle w:val="Odkaznakomentr"/>
          <w:rFonts w:ascii="Times New Roman" w:eastAsia="Times New Roman" w:hAnsi="Times New Roman"/>
          <w:sz w:val="22"/>
          <w:szCs w:val="22"/>
          <w:lang w:val="x-none" w:eastAsia="x-none"/>
        </w:rPr>
        <w:commentReference w:id="165"/>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w:t>
      </w:r>
      <w:r w:rsidR="00834ACC">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9 tohto článku VZP sa použijú primerane.</w:t>
      </w:r>
    </w:p>
    <w:p w14:paraId="357F9EAC" w14:textId="77777777" w:rsidR="00532AFF" w:rsidRPr="00307BD7" w:rsidRDefault="00A91910">
      <w:pPr>
        <w:numPr>
          <w:ilvl w:val="0"/>
          <w:numId w:val="9"/>
        </w:numPr>
        <w:tabs>
          <w:tab w:val="clear" w:pos="540"/>
          <w:tab w:val="num" w:pos="-4962"/>
        </w:tabs>
        <w:spacing w:before="240" w:line="264" w:lineRule="auto"/>
        <w:ind w:left="709"/>
        <w:jc w:val="both"/>
        <w:rPr>
          <w:rFonts w:ascii="Times New Roman" w:hAnsi="Times New Roman"/>
          <w:lang w:eastAsia="sk-SK"/>
        </w:rPr>
        <w:pPrChange w:id="166" w:author="Poskytovateľ" w:date="2022-05-20T11:25:00Z">
          <w:pPr>
            <w:numPr>
              <w:numId w:val="9"/>
            </w:numPr>
            <w:tabs>
              <w:tab w:val="num" w:pos="540"/>
            </w:tabs>
            <w:spacing w:before="240" w:line="264" w:lineRule="auto"/>
            <w:ind w:left="540" w:hanging="540"/>
            <w:jc w:val="both"/>
          </w:pPr>
        </w:pPrChange>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37D5A330" w:rsidR="00532AFF" w:rsidRDefault="00EB47DB" w:rsidP="00EB47DB">
      <w:pPr>
        <w:numPr>
          <w:ilvl w:val="1"/>
          <w:numId w:val="9"/>
        </w:numPr>
        <w:spacing w:after="0" w:line="264" w:lineRule="auto"/>
        <w:jc w:val="both"/>
        <w:rPr>
          <w:rFonts w:ascii="Times New Roman" w:hAnsi="Times New Roman"/>
          <w:lang w:eastAsia="sk-SK"/>
        </w:rPr>
      </w:pPr>
      <w:ins w:id="167" w:author="Poskytovateľ" w:date="2022-05-20T11:23:00Z">
        <w:r w:rsidRPr="00EB47DB">
          <w:rPr>
            <w:rFonts w:ascii="Times New Roman" w:hAnsi="Times New Roman"/>
            <w:lang w:eastAsia="sk-SK"/>
          </w:rPr>
          <w:t>najneskôr do 3 dní</w:t>
        </w:r>
      </w:ins>
      <w:del w:id="168" w:author="Poskytovateľ" w:date="2022-05-20T11:24:00Z">
        <w:r w:rsidR="00532AFF" w:rsidDel="00EB47DB">
          <w:rPr>
            <w:rFonts w:ascii="Times New Roman" w:hAnsi="Times New Roman"/>
            <w:lang w:eastAsia="sk-SK"/>
          </w:rPr>
          <w:delText>bezodkladne</w:delText>
        </w:r>
      </w:del>
      <w:r w:rsidR="00532AFF">
        <w:rPr>
          <w:rFonts w:ascii="Times New Roman" w:hAnsi="Times New Roman"/>
          <w:lang w:eastAsia="sk-SK"/>
        </w:rPr>
        <w:t xml:space="preserv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sidR="00532AFF">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5F9B6F8D"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834ACC">
        <w:rPr>
          <w:rFonts w:ascii="Times New Roman" w:hAnsi="Times New Roman"/>
          <w:lang w:eastAsia="sk-SK"/>
        </w:rPr>
        <w:t>3</w:t>
      </w:r>
      <w:r>
        <w:rPr>
          <w:rFonts w:ascii="Times New Roman" w:hAnsi="Times New Roman"/>
          <w:lang w:eastAsia="sk-SK"/>
        </w:rPr>
        <w:t xml:space="preserve"> až </w:t>
      </w:r>
      <w:r w:rsidR="00834ACC">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pPr>
        <w:spacing w:before="240" w:line="264" w:lineRule="auto"/>
        <w:ind w:left="709"/>
        <w:jc w:val="both"/>
        <w:rPr>
          <w:rFonts w:ascii="Times New Roman" w:hAnsi="Times New Roman"/>
          <w:lang w:eastAsia="sk-SK"/>
        </w:rPr>
        <w:pPrChange w:id="169" w:author="Poskytovateľ" w:date="2022-05-20T11:26:00Z">
          <w:pPr>
            <w:spacing w:before="240" w:line="264" w:lineRule="auto"/>
            <w:ind w:left="540"/>
            <w:jc w:val="both"/>
          </w:pPr>
        </w:pPrChange>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143697" w:rsidRDefault="00A77552">
      <w:pPr>
        <w:numPr>
          <w:ilvl w:val="0"/>
          <w:numId w:val="9"/>
        </w:numPr>
        <w:tabs>
          <w:tab w:val="clear" w:pos="540"/>
          <w:tab w:val="num" w:pos="-4962"/>
        </w:tabs>
        <w:spacing w:before="240" w:line="264" w:lineRule="auto"/>
        <w:ind w:left="709"/>
        <w:jc w:val="both"/>
        <w:pPrChange w:id="170" w:author="Poskytovateľ" w:date="2022-05-20T11:25:00Z">
          <w:pPr>
            <w:pStyle w:val="Odsekzoznamu"/>
            <w:numPr>
              <w:numId w:val="9"/>
            </w:numPr>
            <w:tabs>
              <w:tab w:val="num" w:pos="540"/>
            </w:tabs>
            <w:ind w:left="540" w:hanging="540"/>
            <w:jc w:val="both"/>
          </w:pPr>
        </w:pPrChange>
      </w:pPr>
      <w:r w:rsidRPr="00EB47DB">
        <w:rPr>
          <w:rFonts w:ascii="Times New Roman" w:hAnsi="Times New Roman"/>
          <w:rPrChange w:id="171" w:author="Poskytovateľ" w:date="2022-05-20T11:25:00Z">
            <w:rPr/>
          </w:rPrChange>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pPr>
        <w:numPr>
          <w:ilvl w:val="0"/>
          <w:numId w:val="9"/>
        </w:numPr>
        <w:tabs>
          <w:tab w:val="clear" w:pos="540"/>
          <w:tab w:val="num" w:pos="-4962"/>
        </w:tabs>
        <w:spacing w:before="240" w:line="264" w:lineRule="auto"/>
        <w:ind w:left="709"/>
        <w:jc w:val="both"/>
        <w:rPr>
          <w:rFonts w:ascii="Times New Roman" w:hAnsi="Times New Roman"/>
          <w:lang w:eastAsia="sk-SK"/>
        </w:rPr>
        <w:pPrChange w:id="172" w:author="Poskytovateľ" w:date="2022-05-20T11:26:00Z">
          <w:pPr>
            <w:numPr>
              <w:numId w:val="9"/>
            </w:numPr>
            <w:tabs>
              <w:tab w:val="num" w:pos="540"/>
            </w:tabs>
            <w:spacing w:before="240" w:line="264" w:lineRule="auto"/>
            <w:ind w:left="540" w:hanging="540"/>
            <w:jc w:val="both"/>
          </w:pPr>
        </w:pPrChange>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28D03976" w14:textId="77777777" w:rsidR="00B44640" w:rsidRDefault="00A91910">
      <w:pPr>
        <w:numPr>
          <w:ilvl w:val="0"/>
          <w:numId w:val="9"/>
        </w:numPr>
        <w:tabs>
          <w:tab w:val="clear" w:pos="540"/>
          <w:tab w:val="num" w:pos="-4962"/>
        </w:tabs>
        <w:spacing w:before="240" w:line="264" w:lineRule="auto"/>
        <w:ind w:left="709"/>
        <w:jc w:val="both"/>
        <w:rPr>
          <w:rFonts w:ascii="Times New Roman" w:hAnsi="Times New Roman"/>
          <w:bCs/>
        </w:rPr>
        <w:pPrChange w:id="173" w:author="Poskytovateľ" w:date="2022-05-20T11:26:00Z">
          <w:pPr>
            <w:numPr>
              <w:numId w:val="9"/>
            </w:numPr>
            <w:tabs>
              <w:tab w:val="num" w:pos="540"/>
            </w:tabs>
            <w:spacing w:before="240" w:line="264" w:lineRule="auto"/>
            <w:ind w:left="540" w:hanging="540"/>
            <w:jc w:val="both"/>
          </w:pPr>
        </w:pPrChange>
      </w:pPr>
      <w:r w:rsidRPr="00EB47DB">
        <w:rPr>
          <w:rFonts w:ascii="Times New Roman" w:hAnsi="Times New Roman"/>
          <w:lang w:eastAsia="sk-SK"/>
          <w:rPrChange w:id="174" w:author="Poskytovateľ" w:date="2022-05-20T11:26:00Z">
            <w:rPr>
              <w:rFonts w:ascii="Times New Roman" w:hAnsi="Times New Roman"/>
              <w:bCs/>
            </w:rPr>
          </w:rPrChange>
        </w:rPr>
        <w:t>Proti</w:t>
      </w:r>
      <w:r w:rsidRPr="00834F40">
        <w:rPr>
          <w:rFonts w:ascii="Times New Roman" w:hAnsi="Times New Roman"/>
          <w:bCs/>
        </w:rPr>
        <w:t xml:space="preserve">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3B7BFD9E" w14:textId="7B22D035" w:rsidR="00A91910" w:rsidRPr="00A66B02" w:rsidRDefault="00A91910">
      <w:pPr>
        <w:numPr>
          <w:ilvl w:val="0"/>
          <w:numId w:val="9"/>
        </w:numPr>
        <w:tabs>
          <w:tab w:val="clear" w:pos="540"/>
          <w:tab w:val="num" w:pos="-4962"/>
        </w:tabs>
        <w:spacing w:before="240" w:line="264" w:lineRule="auto"/>
        <w:ind w:left="709"/>
        <w:jc w:val="both"/>
        <w:rPr>
          <w:rFonts w:ascii="Times New Roman" w:hAnsi="Times New Roman"/>
          <w:bCs/>
        </w:rPr>
        <w:pPrChange w:id="175" w:author="Poskytovateľ" w:date="2022-05-20T11:26:00Z">
          <w:pPr>
            <w:numPr>
              <w:numId w:val="9"/>
            </w:numPr>
            <w:tabs>
              <w:tab w:val="num" w:pos="540"/>
            </w:tabs>
            <w:spacing w:before="240" w:line="264" w:lineRule="auto"/>
            <w:ind w:left="540" w:hanging="540"/>
            <w:jc w:val="both"/>
          </w:pPr>
        </w:pPrChange>
      </w:pPr>
      <w:r w:rsidRPr="00834F40">
        <w:rPr>
          <w:rFonts w:ascii="Times New Roman" w:hAnsi="Times New Roman"/>
          <w:bCs/>
        </w:rPr>
        <w:t xml:space="preserve"> </w:t>
      </w:r>
      <w:r w:rsidR="00B44640" w:rsidRPr="00B44640">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w:t>
      </w:r>
      <w:del w:id="176" w:author="Poskytovateľ" w:date="2022-05-20T11:26:00Z">
        <w:r w:rsidR="00B44640" w:rsidRPr="00B44640" w:rsidDel="00EB47DB">
          <w:rPr>
            <w:rFonts w:ascii="Times New Roman" w:hAnsi="Times New Roman"/>
            <w:bCs/>
          </w:rPr>
          <w:delText xml:space="preserve">Krízovou situáciou je čas mimoriadnej situácie, núdzového stavu alebo výnimočného stavu vyhláseného v súvislosti s ochorením COVID-19 a obdobie šiestich mesiacov nasledujúcich po ich odvolaní. </w:delText>
        </w:r>
      </w:del>
      <w:r w:rsidR="00B44640" w:rsidRPr="00B44640">
        <w:rPr>
          <w:rFonts w:ascii="Times New Roman" w:hAnsi="Times New Roman"/>
          <w:bCs/>
        </w:rPr>
        <w:t>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177"/>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177"/>
      <w:r w:rsidR="006130F7">
        <w:rPr>
          <w:rStyle w:val="Odkaznakomentr"/>
          <w:rFonts w:ascii="Times New Roman" w:eastAsia="Times New Roman" w:hAnsi="Times New Roman"/>
          <w:lang w:val="x-none" w:eastAsia="x-none"/>
        </w:rPr>
        <w:commentReference w:id="177"/>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178"/>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178"/>
      <w:r>
        <w:rPr>
          <w:rStyle w:val="Odkaznakomentr"/>
          <w:rFonts w:ascii="Times New Roman" w:eastAsia="Times New Roman" w:hAnsi="Times New Roman"/>
          <w:lang w:val="x-none" w:eastAsia="x-none"/>
        </w:rPr>
        <w:commentReference w:id="178"/>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31610AFF" w:rsidR="00CA2CDF" w:rsidRPr="00456518" w:rsidRDefault="006F27EE" w:rsidP="00EB47DB">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ins w:id="179" w:author="Poskytovateľ" w:date="2022-05-20T11:27:00Z">
        <w:r w:rsidR="00EB47DB" w:rsidRPr="00EB47DB">
          <w:rPr>
            <w:sz w:val="22"/>
            <w:szCs w:val="22"/>
          </w:rPr>
          <w:t xml:space="preserve">alebo ich časť </w:t>
        </w:r>
      </w:ins>
      <w:r w:rsidR="00BD5F90" w:rsidRPr="00BD5F90">
        <w:rPr>
          <w:sz w:val="22"/>
          <w:szCs w:val="22"/>
        </w:rPr>
        <w:t>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75554DE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7 ods. 7.2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388BDF" w:rsidR="00C62AD9"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525AD2C3" w14:textId="77777777" w:rsidR="002F2516" w:rsidRPr="00260334" w:rsidRDefault="002F2516" w:rsidP="00791875">
      <w:pPr>
        <w:pStyle w:val="Normlnywebov"/>
        <w:spacing w:before="120" w:beforeAutospacing="0" w:after="0" w:afterAutospacing="0" w:line="264" w:lineRule="auto"/>
        <w:ind w:left="426"/>
        <w:jc w:val="both"/>
        <w:rPr>
          <w:sz w:val="22"/>
          <w:szCs w:val="22"/>
        </w:rPr>
      </w:pPr>
    </w:p>
    <w:p w14:paraId="3AD014D1" w14:textId="3F8B570A"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180"/>
      <w:r w:rsidRPr="00A91910">
        <w:rPr>
          <w:rFonts w:ascii="Times New Roman" w:hAnsi="Times New Roman"/>
        </w:rPr>
        <w:t>bude povinný zabezpečiť budúcu pohľadávku zo Zmluvy o poskytnutí NFP</w:t>
      </w:r>
      <w:commentRangeEnd w:id="180"/>
      <w:r w:rsidR="00F2106D">
        <w:rPr>
          <w:rStyle w:val="Odkaznakomentr"/>
          <w:rFonts w:ascii="Times New Roman" w:eastAsia="Times New Roman" w:hAnsi="Times New Roman"/>
          <w:lang w:val="x-none" w:eastAsia="x-none"/>
        </w:rPr>
        <w:commentReference w:id="180"/>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181"/>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181"/>
      <w:r w:rsidR="00F2106D">
        <w:rPr>
          <w:rStyle w:val="Odkaznakomentr"/>
          <w:rFonts w:ascii="Times New Roman" w:eastAsia="Times New Roman" w:hAnsi="Times New Roman"/>
          <w:lang w:val="x-none" w:eastAsia="x-none"/>
        </w:rPr>
        <w:commentReference w:id="181"/>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4C98720" w:rsidR="00AC4F7B" w:rsidRPr="00A91910" w:rsidRDefault="00AC4F7B" w:rsidP="00176722">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176722" w:rsidRPr="00176722">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182"/>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182"/>
      <w:r w:rsidR="00523B18">
        <w:rPr>
          <w:rStyle w:val="Odkaznakomentr"/>
          <w:rFonts w:ascii="Times New Roman" w:eastAsia="Times New Roman" w:hAnsi="Times New Roman"/>
          <w:lang w:val="x-none" w:eastAsia="x-none"/>
        </w:rPr>
        <w:commentReference w:id="182"/>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183"/>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183"/>
      <w:r w:rsidR="00F2106D">
        <w:rPr>
          <w:rStyle w:val="Odkaznakomentr"/>
          <w:rFonts w:ascii="Times New Roman" w:eastAsia="Times New Roman" w:hAnsi="Times New Roman"/>
          <w:lang w:val="x-none" w:eastAsia="x-none"/>
        </w:rPr>
        <w:commentReference w:id="183"/>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184"/>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184"/>
      <w:r w:rsidR="008B1DAE">
        <w:rPr>
          <w:rStyle w:val="Odkaznakomentr"/>
          <w:rFonts w:ascii="Times New Roman" w:eastAsia="Times New Roman" w:hAnsi="Times New Roman"/>
          <w:lang w:val="x-none" w:eastAsia="x-none"/>
        </w:rPr>
        <w:commentReference w:id="184"/>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185"/>
      <w:r w:rsidR="00AC4F7B" w:rsidRPr="00A91910">
        <w:rPr>
          <w:rFonts w:ascii="Times New Roman" w:hAnsi="Times New Roman"/>
          <w:lang w:eastAsia="sk-SK"/>
        </w:rPr>
        <w:t>c)</w:t>
      </w:r>
      <w:commentRangeEnd w:id="185"/>
      <w:r w:rsidR="008B1DAE">
        <w:rPr>
          <w:rStyle w:val="Odkaznakomentr"/>
          <w:rFonts w:ascii="Times New Roman" w:eastAsia="Times New Roman" w:hAnsi="Times New Roman"/>
          <w:lang w:val="x-none" w:eastAsia="x-none"/>
        </w:rPr>
        <w:commentReference w:id="185"/>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186"/>
      <w:r w:rsidR="0037663F" w:rsidRPr="00477624">
        <w:rPr>
          <w:rFonts w:ascii="Times New Roman" w:hAnsi="Times New Roman"/>
          <w:bCs/>
        </w:rPr>
        <w:t xml:space="preserve">1. januárom 2014 </w:t>
      </w:r>
      <w:commentRangeEnd w:id="186"/>
      <w:r w:rsidR="00DF1F64">
        <w:rPr>
          <w:rStyle w:val="Odkaznakomentr"/>
          <w:rFonts w:ascii="Times New Roman" w:eastAsia="Times New Roman" w:hAnsi="Times New Roman"/>
          <w:lang w:val="x-none" w:eastAsia="x-none"/>
        </w:rPr>
        <w:commentReference w:id="186"/>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664AEA31" w:rsidR="008C6B9F" w:rsidRPr="00127E9E" w:rsidRDefault="002318F9">
      <w:pPr>
        <w:numPr>
          <w:ilvl w:val="0"/>
          <w:numId w:val="21"/>
        </w:numPr>
        <w:tabs>
          <w:tab w:val="clear" w:pos="2880"/>
          <w:tab w:val="num" w:pos="851"/>
        </w:tabs>
        <w:spacing w:before="120" w:after="0" w:line="264" w:lineRule="auto"/>
        <w:ind w:left="851" w:hanging="284"/>
        <w:jc w:val="both"/>
        <w:rPr>
          <w:rFonts w:ascii="Times New Roman" w:hAnsi="Times New Roman"/>
          <w:bCs/>
        </w:rPr>
        <w:pPrChange w:id="187" w:author="Poskytovateľ" w:date="2022-05-20T11:28:00Z">
          <w:pPr>
            <w:numPr>
              <w:numId w:val="21"/>
            </w:numPr>
            <w:tabs>
              <w:tab w:val="num" w:pos="2880"/>
            </w:tabs>
            <w:spacing w:before="120" w:after="0" w:line="264" w:lineRule="auto"/>
            <w:ind w:left="2880" w:hanging="360"/>
            <w:jc w:val="both"/>
          </w:pPr>
        </w:pPrChange>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188"/>
      <w:r w:rsidRPr="00127E9E">
        <w:rPr>
          <w:rFonts w:ascii="Times New Roman" w:hAnsi="Times New Roman"/>
        </w:rPr>
        <w:t xml:space="preserve">3 mesiacov </w:t>
      </w:r>
      <w:commentRangeEnd w:id="188"/>
      <w:r w:rsidR="000836FA" w:rsidRPr="00127E9E">
        <w:rPr>
          <w:rStyle w:val="Odkaznakomentr"/>
          <w:rFonts w:ascii="Times New Roman" w:eastAsia="Times New Roman" w:hAnsi="Times New Roman"/>
          <w:sz w:val="22"/>
          <w:szCs w:val="22"/>
          <w:lang w:val="x-none" w:eastAsia="x-none"/>
        </w:rPr>
        <w:commentReference w:id="188"/>
      </w:r>
      <w:r w:rsidRPr="00127E9E">
        <w:rPr>
          <w:rFonts w:ascii="Times New Roman" w:hAnsi="Times New Roman"/>
        </w:rPr>
        <w:t>od Ukončenia realizácie hlavných aktivít Projektu alebo do podania záverečnej žiadosti o platbu, podľa toho, ktorá skutočnosť nastane skôr</w:t>
      </w:r>
      <w:ins w:id="189" w:author="Poskytovateľ" w:date="2022-05-20T11:28:00Z">
        <w:r w:rsidR="00EB47DB">
          <w:rPr>
            <w:rFonts w:ascii="Times New Roman" w:hAnsi="Times New Roman"/>
          </w:rPr>
          <w:t>,</w:t>
        </w:r>
        <w:r w:rsidR="00EB47DB" w:rsidRPr="00EB47DB">
          <w:t xml:space="preserve"> </w:t>
        </w:r>
        <w:r w:rsidR="00EB47DB" w:rsidRPr="00EB47DB">
          <w:rPr>
            <w:rFonts w:ascii="Times New Roman" w:hAnsi="Times New Roman"/>
          </w:rPr>
          <w:t>najneskôr však do 31. decembra 2023</w:t>
        </w:r>
      </w:ins>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190"/>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190"/>
      <w:r w:rsidR="006130F7">
        <w:rPr>
          <w:rStyle w:val="Odkaznakomentr"/>
          <w:rFonts w:ascii="Times New Roman" w:eastAsia="Times New Roman" w:hAnsi="Times New Roman"/>
          <w:lang w:val="x-none" w:eastAsia="x-none"/>
        </w:rPr>
        <w:commentReference w:id="190"/>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191"/>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191"/>
      <w:r w:rsidR="00C56EF9">
        <w:rPr>
          <w:rStyle w:val="Odkaznakomentr"/>
          <w:rFonts w:ascii="Times New Roman" w:eastAsia="Times New Roman" w:hAnsi="Times New Roman"/>
          <w:lang w:val="x-none" w:eastAsia="x-none"/>
        </w:rPr>
        <w:commentReference w:id="191"/>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192"/>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192"/>
      <w:r w:rsidR="008345EF">
        <w:rPr>
          <w:rStyle w:val="Odkaznakomentr"/>
          <w:rFonts w:ascii="Times New Roman" w:eastAsia="Times New Roman" w:hAnsi="Times New Roman"/>
          <w:lang w:val="x-none" w:eastAsia="x-none"/>
        </w:rPr>
        <w:commentReference w:id="192"/>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32441FF8"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193"/>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193"/>
      <w:r w:rsidR="006130F7">
        <w:rPr>
          <w:rStyle w:val="Odkaznakomentr"/>
          <w:rFonts w:ascii="Times New Roman" w:eastAsia="Times New Roman" w:hAnsi="Times New Roman"/>
          <w:lang w:val="x-none" w:eastAsia="x-none"/>
        </w:rPr>
        <w:commentReference w:id="193"/>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194"/>
      <w:r w:rsidRPr="00A91910">
        <w:rPr>
          <w:rFonts w:ascii="Times New Roman" w:hAnsi="Times New Roman"/>
          <w:bCs/>
        </w:rPr>
        <w:t>ktorý je nový</w:t>
      </w:r>
      <w:commentRangeEnd w:id="194"/>
      <w:r w:rsidR="00452D64">
        <w:rPr>
          <w:rStyle w:val="Odkaznakomentr"/>
          <w:rFonts w:ascii="Times New Roman" w:eastAsia="Times New Roman" w:hAnsi="Times New Roman"/>
          <w:lang w:val="x-none" w:eastAsia="x-none"/>
        </w:rPr>
        <w:commentReference w:id="194"/>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7B16024A"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w:t>
      </w:r>
      <w:ins w:id="195" w:author="Poskytovateľ" w:date="2022-05-23T09:57:00Z">
        <w:r w:rsidR="00143697">
          <w:rPr>
            <w:b/>
            <w:bCs/>
            <w:sz w:val="22"/>
            <w:szCs w:val="22"/>
          </w:rPr>
          <w:t>teľskej</w:t>
        </w:r>
      </w:ins>
      <w:del w:id="196" w:author="Poskytovateľ" w:date="2022-05-23T09:57:00Z">
        <w:r w:rsidDel="00143697">
          <w:rPr>
            <w:b/>
            <w:bCs/>
            <w:sz w:val="22"/>
            <w:szCs w:val="22"/>
          </w:rPr>
          <w:delText>cej</w:delText>
        </w:r>
      </w:del>
      <w:r>
        <w:rPr>
          <w:b/>
          <w:bCs/>
          <w:sz w:val="22"/>
          <w:szCs w:val="22"/>
        </w:rPr>
        <w:t xml:space="preserve">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97"/>
      <w:r>
        <w:rPr>
          <w:rFonts w:ascii="Times New Roman" w:hAnsi="Times New Roman"/>
          <w:lang w:eastAsia="sk-SK"/>
        </w:rPr>
        <w:t>osobitný</w:t>
      </w:r>
      <w:r w:rsidRPr="00A91910">
        <w:rPr>
          <w:rFonts w:ascii="Times New Roman" w:hAnsi="Times New Roman"/>
          <w:lang w:eastAsia="sk-SK"/>
        </w:rPr>
        <w:t xml:space="preserve"> účet </w:t>
      </w:r>
      <w:commentRangeEnd w:id="197"/>
      <w:r>
        <w:rPr>
          <w:rStyle w:val="Odkaznakomentr"/>
          <w:rFonts w:ascii="Times New Roman" w:eastAsia="Times New Roman" w:hAnsi="Times New Roman"/>
          <w:lang w:val="x-none" w:eastAsia="x-none"/>
        </w:rPr>
        <w:commentReference w:id="197"/>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3274984A"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w:t>
      </w:r>
      <w:ins w:id="198" w:author="Poskytovateľ" w:date="2022-05-23T09:57:00Z">
        <w:r w:rsidR="00143697">
          <w:rPr>
            <w:b/>
            <w:bCs/>
            <w:sz w:val="22"/>
            <w:szCs w:val="22"/>
          </w:rPr>
          <w:t>teľskej</w:t>
        </w:r>
      </w:ins>
      <w:del w:id="199" w:author="Poskytovateľ" w:date="2022-05-23T09:57:00Z">
        <w:r w:rsidDel="00143697">
          <w:rPr>
            <w:b/>
            <w:bCs/>
            <w:sz w:val="22"/>
            <w:szCs w:val="22"/>
          </w:rPr>
          <w:delText>cej</w:delText>
        </w:r>
      </w:del>
      <w:r>
        <w:rPr>
          <w:b/>
          <w:bCs/>
          <w:sz w:val="22"/>
          <w:szCs w:val="22"/>
        </w:rPr>
        <w:t xml:space="preserve">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5F96F6A5"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176722">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23E85564"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sa Projekt realizuje prostredníctvom subjektu v zriaďovateľskej pôsobnosti Prijímateľa, úhrada </w:t>
      </w:r>
      <w:del w:id="200" w:author="Poskytovateľ" w:date="2022-05-23T09:58:00Z">
        <w:r w:rsidRPr="003726AF" w:rsidDel="00143697">
          <w:rPr>
            <w:rFonts w:ascii="Times New Roman" w:hAnsi="Times New Roman"/>
            <w:bCs/>
          </w:rPr>
          <w:delText xml:space="preserve">Schválených </w:delText>
        </w:r>
      </w:del>
      <w:r w:rsidRPr="003726AF">
        <w:rPr>
          <w:rFonts w:ascii="Times New Roman" w:hAnsi="Times New Roman"/>
          <w:bCs/>
        </w:rPr>
        <w:t>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60E1D74B" w:rsidR="00F7312F" w:rsidRPr="00A91910" w:rsidRDefault="00F7312F" w:rsidP="007D1959">
      <w:pPr>
        <w:pStyle w:val="Odsekzoznamu1"/>
        <w:numPr>
          <w:ilvl w:val="0"/>
          <w:numId w:val="89"/>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834ACC">
        <w:rPr>
          <w:sz w:val="22"/>
          <w:szCs w:val="22"/>
        </w:rPr>
        <w:t xml:space="preserve"> </w:t>
      </w:r>
      <w:r w:rsidR="00834ACC" w:rsidRPr="00834ACC">
        <w:rPr>
          <w:sz w:val="22"/>
          <w:szCs w:val="22"/>
        </w:rPr>
        <w:t>/ časti účtovných dokladov</w:t>
      </w:r>
      <w:r w:rsidRPr="003B1B29">
        <w:rPr>
          <w:sz w:val="22"/>
          <w:szCs w:val="22"/>
        </w:rPr>
        <w:t xml:space="preserve">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007D1959" w:rsidRPr="007D1959">
        <w:rPr>
          <w:sz w:val="22"/>
          <w:szCs w:val="22"/>
        </w:rPr>
        <w:t>, pričom vlastné zdroje Prijímateľa môžu byť uhradené Dodávateľovi Projektu aj pred pripísaním finančných prostriedkov na účte Prijímateľa za poskytnuté predfinancovanie</w:t>
      </w:r>
      <w:r w:rsidRPr="00A91910">
        <w:rPr>
          <w:sz w:val="22"/>
          <w:szCs w:val="22"/>
        </w:rPr>
        <w:t>.</w:t>
      </w:r>
      <w:r w:rsidR="007D1959">
        <w:rPr>
          <w:sz w:val="22"/>
          <w:szCs w:val="22"/>
        </w:rPr>
        <w:t xml:space="preserve"> </w:t>
      </w:r>
      <w:r w:rsidRPr="00A91910">
        <w:rPr>
          <w:sz w:val="22"/>
          <w:szCs w:val="22"/>
        </w:rPr>
        <w:t xml:space="preserve"> </w:t>
      </w:r>
      <w:r>
        <w:rPr>
          <w:sz w:val="22"/>
          <w:szCs w:val="22"/>
        </w:rPr>
        <w:t>Podrobnosti a detailné postupy realizácie platieb systémom predfinancovania sú upravené v </w:t>
      </w:r>
      <w:commentRangeStart w:id="201"/>
      <w:r>
        <w:rPr>
          <w:sz w:val="22"/>
          <w:szCs w:val="22"/>
        </w:rPr>
        <w:t xml:space="preserve">príslušnej kapitole </w:t>
      </w:r>
      <w:commentRangeEnd w:id="201"/>
      <w:r>
        <w:rPr>
          <w:rStyle w:val="Odkaznakomentr"/>
          <w:rFonts w:eastAsia="Times New Roman"/>
          <w:lang w:val="x-none" w:eastAsia="x-none"/>
        </w:rPr>
        <w:commentReference w:id="201"/>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05D68032" w:rsidR="00F7312F" w:rsidRPr="00A91910" w:rsidRDefault="00F7312F" w:rsidP="00287542">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 xml:space="preserve">predkladá Prijímateľ aj neuhradené účtovné doklady </w:t>
      </w:r>
      <w:r w:rsidR="007D1959" w:rsidRPr="007D1959">
        <w:rPr>
          <w:sz w:val="22"/>
          <w:szCs w:val="22"/>
        </w:rPr>
        <w:t xml:space="preserve">/ časti účtovných dokladov </w:t>
      </w:r>
      <w:r w:rsidRPr="003B1B29">
        <w:rPr>
          <w:sz w:val="22"/>
          <w:szCs w:val="22"/>
        </w:rPr>
        <w:t>(</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sidR="00176722" w:rsidRPr="00176722">
        <w:rPr>
          <w:sz w:val="22"/>
          <w:szCs w:val="22"/>
        </w:rPr>
        <w:t>, resp. ich kópia</w:t>
      </w:r>
      <w:r>
        <w:rPr>
          <w:sz w:val="22"/>
          <w:szCs w:val="22"/>
        </w:rPr>
        <w:t xml:space="preserve">) </w:t>
      </w:r>
      <w:del w:id="202" w:author="Poskytovateľ" w:date="2022-05-23T10:06:00Z">
        <w:r w:rsidDel="00143697">
          <w:rPr>
            <w:sz w:val="22"/>
            <w:szCs w:val="22"/>
          </w:rPr>
          <w:delText xml:space="preserve">prijaté od Dodávateľa Projektu </w:delText>
        </w:r>
      </w:del>
      <w:r>
        <w:rPr>
          <w:sz w:val="22"/>
          <w:szCs w:val="22"/>
        </w:rPr>
        <w:t xml:space="preserve">a </w:t>
      </w:r>
      <w:r w:rsidRPr="00802C1A">
        <w:rPr>
          <w:sz w:val="22"/>
          <w:szCs w:val="22"/>
        </w:rPr>
        <w:t xml:space="preserve">relevantnú podpornú </w:t>
      </w:r>
      <w:r w:rsidRPr="003B1B29">
        <w:rPr>
          <w:sz w:val="22"/>
          <w:szCs w:val="22"/>
        </w:rPr>
        <w:t>dokumentáciu</w:t>
      </w:r>
      <w:r w:rsidR="00176722" w:rsidRPr="00176722">
        <w:rPr>
          <w:sz w:val="22"/>
          <w:szCs w:val="22"/>
        </w:rPr>
        <w:t>, resp. jej kópiu</w:t>
      </w:r>
      <w:r>
        <w:rPr>
          <w:sz w:val="22"/>
          <w:szCs w:val="22"/>
        </w:rPr>
        <w:t>, ktor</w:t>
      </w:r>
      <w:ins w:id="203" w:author="Poskytovateľ" w:date="2022-05-23T10:06:00Z">
        <w:r w:rsidR="00287542">
          <w:rPr>
            <w:sz w:val="22"/>
            <w:szCs w:val="22"/>
          </w:rPr>
          <w:t>ých</w:t>
        </w:r>
      </w:ins>
      <w:del w:id="204" w:author="Poskytovateľ" w:date="2022-05-23T10:06:00Z">
        <w:r w:rsidDel="00287542">
          <w:rPr>
            <w:sz w:val="22"/>
            <w:szCs w:val="22"/>
          </w:rPr>
          <w:delText>ej</w:delText>
        </w:r>
      </w:del>
      <w:r>
        <w:rPr>
          <w:sz w:val="22"/>
          <w:szCs w:val="22"/>
        </w:rPr>
        <w:t xml:space="preserve"> minimálny rozsah stanovuje Systém riadenia EŠIF a </w:t>
      </w:r>
      <w:ins w:id="205" w:author="Poskytovateľ" w:date="2022-05-23T10:06:00Z">
        <w:r w:rsidR="00287542" w:rsidRPr="00287542">
          <w:rPr>
            <w:sz w:val="22"/>
            <w:szCs w:val="22"/>
          </w:rPr>
          <w:t>iný Právny dokument</w:t>
        </w:r>
      </w:ins>
      <w:del w:id="206" w:author="Poskytovateľ" w:date="2022-05-23T10:06:00Z">
        <w:r w:rsidDel="00287542">
          <w:rPr>
            <w:sz w:val="22"/>
            <w:szCs w:val="22"/>
          </w:rPr>
          <w:delText>Poskytovateľ</w:delText>
        </w:r>
      </w:del>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ins w:id="207" w:author="Poskytovateľ" w:date="2022-05-23T10:07:00Z">
        <w:r w:rsidR="00287542" w:rsidRPr="00287542">
          <w:t xml:space="preserve"> </w:t>
        </w:r>
        <w:r w:rsidR="00287542" w:rsidRPr="00287542">
          <w:rPr>
            <w:rFonts w:cs="Arial"/>
            <w:sz w:val="22"/>
            <w:szCs w:val="22"/>
          </w:rPr>
          <w:t>výdavkov</w:t>
        </w:r>
      </w:ins>
      <w:r w:rsidRPr="00691C16">
        <w:rPr>
          <w:rFonts w:cs="Arial"/>
          <w:sz w:val="22"/>
          <w:szCs w:val="22"/>
        </w:rPr>
        <w:t xml:space="preserve">, ktoré stanovuje Systém riadenia </w:t>
      </w:r>
      <w:r>
        <w:rPr>
          <w:rFonts w:cs="Arial"/>
          <w:sz w:val="22"/>
          <w:szCs w:val="22"/>
        </w:rPr>
        <w:t>EŠIF</w:t>
      </w:r>
      <w:r w:rsidRPr="00691C16">
        <w:rPr>
          <w:rFonts w:cs="Arial"/>
          <w:sz w:val="22"/>
          <w:szCs w:val="22"/>
        </w:rPr>
        <w:t xml:space="preserve"> a </w:t>
      </w:r>
      <w:ins w:id="208" w:author="Poskytovateľ" w:date="2022-05-23T10:07:00Z">
        <w:r w:rsidR="00287542" w:rsidRPr="00287542">
          <w:rPr>
            <w:rFonts w:cs="Arial"/>
            <w:sz w:val="22"/>
            <w:szCs w:val="22"/>
          </w:rPr>
          <w:t>iný Právny dokumen</w:t>
        </w:r>
        <w:r w:rsidR="00287542">
          <w:rPr>
            <w:rFonts w:cs="Arial"/>
            <w:sz w:val="22"/>
            <w:szCs w:val="22"/>
          </w:rPr>
          <w:t>t</w:t>
        </w:r>
      </w:ins>
      <w:del w:id="209" w:author="Poskytovateľ" w:date="2022-05-23T10:07:00Z">
        <w:r w:rsidDel="00287542">
          <w:rPr>
            <w:rFonts w:cs="Arial"/>
            <w:sz w:val="22"/>
            <w:szCs w:val="22"/>
          </w:rPr>
          <w:delText>Poskytovateľ</w:delText>
        </w:r>
      </w:del>
      <w:r w:rsidRPr="00691C16">
        <w:rPr>
          <w:rFonts w:cs="Arial"/>
          <w:sz w:val="22"/>
          <w:szCs w:val="22"/>
        </w:rPr>
        <w:t>.</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2709FA21"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w:t>
      </w:r>
      <w:del w:id="210" w:author="Poskytovateľ" w:date="2022-05-23T10:07:00Z">
        <w:r w:rsidRPr="00A91910" w:rsidDel="00287542">
          <w:rPr>
            <w:sz w:val="22"/>
            <w:szCs w:val="22"/>
          </w:rPr>
          <w:delText xml:space="preserve">Dodávateľom </w:delText>
        </w:r>
      </w:del>
      <w:r w:rsidRPr="00A91910">
        <w:rPr>
          <w:sz w:val="22"/>
          <w:szCs w:val="22"/>
        </w:rPr>
        <w:t xml:space="preserve">účtovné doklady súvisiace s Realizáciou aktivít Projektu </w:t>
      </w:r>
      <w:r w:rsidRPr="00FD086A">
        <w:rPr>
          <w:sz w:val="22"/>
          <w:szCs w:val="22"/>
        </w:rPr>
        <w:t xml:space="preserve">najneskôr do </w:t>
      </w:r>
      <w:r w:rsidR="007D1959">
        <w:rPr>
          <w:sz w:val="22"/>
          <w:szCs w:val="22"/>
        </w:rPr>
        <w:t xml:space="preserve">5 </w:t>
      </w:r>
      <w:del w:id="211" w:author="Poskytovateľ" w:date="2022-05-23T10:07:00Z">
        <w:r w:rsidR="007D1959" w:rsidDel="00287542">
          <w:rPr>
            <w:sz w:val="22"/>
            <w:szCs w:val="22"/>
          </w:rPr>
          <w:delText>pracovných</w:delText>
        </w:r>
        <w:r w:rsidRPr="00FD086A" w:rsidDel="00287542">
          <w:rPr>
            <w:sz w:val="22"/>
            <w:szCs w:val="22"/>
          </w:rPr>
          <w:delText xml:space="preserve"> </w:delText>
        </w:r>
      </w:del>
      <w:r w:rsidRPr="00FD086A">
        <w:rPr>
          <w:sz w:val="22"/>
          <w:szCs w:val="22"/>
        </w:rPr>
        <w:t>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4E8DA34D"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w:t>
      </w:r>
      <w:ins w:id="212" w:author="Poskytovateľ" w:date="2022-05-23T10:07:00Z">
        <w:r w:rsidR="00287542">
          <w:rPr>
            <w:sz w:val="22"/>
            <w:szCs w:val="22"/>
          </w:rPr>
          <w:t>i</w:t>
        </w:r>
      </w:ins>
      <w:del w:id="213" w:author="Poskytovateľ" w:date="2022-05-23T10:07:00Z">
        <w:r w:rsidRPr="003B1B29" w:rsidDel="00287542">
          <w:rPr>
            <w:sz w:val="22"/>
            <w:szCs w:val="22"/>
          </w:rPr>
          <w:delText>o</w:delText>
        </w:r>
      </w:del>
      <w:r w:rsidRPr="003B1B29">
        <w:rPr>
          <w:sz w:val="22"/>
          <w:szCs w:val="22"/>
        </w:rPr>
        <w:t>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 xml:space="preserve">predfinancovania je Prijímateľ povinný (najneskôr do </w:t>
      </w:r>
      <w:r w:rsidR="007D1959">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stanovuje príslušná kapitola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603AD79A" w:rsidR="00F7312F" w:rsidRDefault="00F7312F" w:rsidP="00287542">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 xml:space="preserve">Prijímateľ zodpovedá za pravosť, </w:t>
      </w:r>
      <w:ins w:id="214" w:author="Poskytovateľ" w:date="2022-05-23T10:08:00Z">
        <w:r w:rsidR="00287542">
          <w:rPr>
            <w:sz w:val="22"/>
            <w:szCs w:val="22"/>
          </w:rPr>
          <w:t xml:space="preserve">pravdivosť, </w:t>
        </w:r>
      </w:ins>
      <w:r w:rsidRPr="00A958DC">
        <w:rPr>
          <w:sz w:val="22"/>
          <w:szCs w:val="22"/>
        </w:rPr>
        <w:t>správnosť a kompletnosť údajov uvedených v týchto Žiadostiach o platbu</w:t>
      </w:r>
      <w:r w:rsidRPr="00F73453">
        <w:rPr>
          <w:sz w:val="22"/>
          <w:szCs w:val="22"/>
        </w:rPr>
        <w:t xml:space="preserve">. Ak </w:t>
      </w:r>
      <w:r w:rsidRPr="00A91910">
        <w:rPr>
          <w:sz w:val="22"/>
          <w:szCs w:val="22"/>
        </w:rPr>
        <w:t>na základe nepravých</w:t>
      </w:r>
      <w:ins w:id="215" w:author="Poskytovateľ" w:date="2022-05-23T10:08:00Z">
        <w:r w:rsidR="00287542">
          <w:rPr>
            <w:sz w:val="22"/>
            <w:szCs w:val="22"/>
          </w:rPr>
          <w:t>, nepravdivých,</w:t>
        </w:r>
      </w:ins>
      <w:r w:rsidRPr="00A91910">
        <w:rPr>
          <w:sz w:val="22"/>
          <w:szCs w:val="22"/>
        </w:rPr>
        <w:t xml:space="preserve">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w:t>
      </w:r>
      <w:ins w:id="216" w:author="Poskytovateľ" w:date="2022-05-23T10:08:00Z">
        <w:r w:rsidR="00287542" w:rsidRPr="00287542">
          <w:rPr>
            <w:sz w:val="22"/>
            <w:szCs w:val="22"/>
          </w:rPr>
          <w:t>, nepravdivých</w:t>
        </w:r>
      </w:ins>
      <w:r w:rsidRPr="003B1B29">
        <w:rPr>
          <w:sz w:val="22"/>
          <w:szCs w:val="22"/>
        </w:rPr>
        <w:t xml:space="preserve">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4B7D11F3" w:rsidR="00F7312F" w:rsidRDefault="00F7312F" w:rsidP="00287542">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xml:space="preserve">, </w:t>
      </w:r>
      <w:ins w:id="217" w:author="Poskytovateľ" w:date="2022-05-23T10:09:00Z">
        <w:r w:rsidR="00287542">
          <w:rPr>
            <w:sz w:val="22"/>
            <w:szCs w:val="22"/>
          </w:rPr>
          <w:t xml:space="preserve">a </w:t>
        </w:r>
      </w:ins>
      <w:del w:id="218" w:author="Poskytovateľ" w:date="2022-05-23T10:09:00Z">
        <w:r w:rsidDel="00287542">
          <w:rPr>
            <w:sz w:val="22"/>
            <w:szCs w:val="22"/>
          </w:rPr>
          <w:delText xml:space="preserve">pričom </w:delText>
        </w:r>
      </w:del>
      <w:r>
        <w:rPr>
          <w:sz w:val="22"/>
          <w:szCs w:val="22"/>
        </w:rPr>
        <w:t xml:space="preserve">Prijímateľ je povinný sa na účely výkonu kontroly riadiť § 21 zákona o finančnej kontrole a audite, inými </w:t>
      </w:r>
      <w:del w:id="219" w:author="Poskytovateľ" w:date="2022-05-23T10:09:00Z">
        <w:r w:rsidDel="00287542">
          <w:rPr>
            <w:sz w:val="22"/>
            <w:szCs w:val="22"/>
          </w:rPr>
          <w:delText xml:space="preserve">relevantnými </w:delText>
        </w:r>
      </w:del>
      <w:r>
        <w:rPr>
          <w:sz w:val="22"/>
          <w:szCs w:val="22"/>
        </w:rPr>
        <w:t>právnymi predpismi</w:t>
      </w:r>
      <w:ins w:id="220" w:author="Poskytovateľ" w:date="2022-05-23T10:09:00Z">
        <w:r w:rsidR="00287542">
          <w:rPr>
            <w:sz w:val="22"/>
            <w:szCs w:val="22"/>
          </w:rPr>
          <w:t xml:space="preserve"> SR</w:t>
        </w:r>
      </w:ins>
      <w:del w:id="221" w:author="Poskytovateľ" w:date="2022-05-23T10:09:00Z">
        <w:r w:rsidDel="00287542">
          <w:rPr>
            <w:sz w:val="22"/>
            <w:szCs w:val="22"/>
          </w:rPr>
          <w:delText xml:space="preserve"> </w:delText>
        </w:r>
      </w:del>
      <w:ins w:id="222" w:author="Poskytovateľ" w:date="2022-05-23T10:09:00Z">
        <w:r w:rsidR="00287542" w:rsidRPr="00287542">
          <w:rPr>
            <w:sz w:val="22"/>
            <w:szCs w:val="22"/>
          </w:rPr>
          <w:t xml:space="preserve">, právnymi aktmi EÚ </w:t>
        </w:r>
      </w:ins>
      <w:r>
        <w:rPr>
          <w:sz w:val="22"/>
          <w:szCs w:val="22"/>
        </w:rPr>
        <w:t xml:space="preserve">a inými </w:t>
      </w:r>
      <w:ins w:id="223" w:author="Poskytovateľ" w:date="2022-05-23T10:09:00Z">
        <w:r w:rsidR="00287542" w:rsidRPr="00287542">
          <w:rPr>
            <w:sz w:val="22"/>
            <w:szCs w:val="22"/>
          </w:rPr>
          <w:t xml:space="preserve">Právnymi </w:t>
        </w:r>
      </w:ins>
      <w:r>
        <w:rPr>
          <w:sz w:val="22"/>
          <w:szCs w:val="22"/>
        </w:rPr>
        <w:t>dokumentmi</w:t>
      </w:r>
      <w:del w:id="224" w:author="Poskytovateľ" w:date="2022-05-23T10:09:00Z">
        <w:r w:rsidDel="00287542">
          <w:rPr>
            <w:sz w:val="22"/>
            <w:szCs w:val="22"/>
          </w:rPr>
          <w:delText xml:space="preserve"> Poskytovateľa</w:delText>
        </w:r>
      </w:del>
      <w:r>
        <w:rPr>
          <w:sz w:val="22"/>
          <w:szCs w:val="22"/>
        </w:rPr>
        <w:t>.</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16837FD5" w:rsidR="00DE0A49" w:rsidRPr="001E030D" w:rsidRDefault="00F7312F" w:rsidP="00287542">
      <w:pPr>
        <w:pStyle w:val="Odsekzoznamu1"/>
        <w:numPr>
          <w:ilvl w:val="0"/>
          <w:numId w:val="89"/>
        </w:numPr>
        <w:spacing w:after="120" w:line="276" w:lineRule="auto"/>
        <w:jc w:val="both"/>
        <w:rPr>
          <w:sz w:val="22"/>
          <w:szCs w:val="22"/>
        </w:rPr>
      </w:pPr>
      <w:r w:rsidRPr="00723A51">
        <w:rPr>
          <w:sz w:val="22"/>
          <w:szCs w:val="22"/>
        </w:rPr>
        <w:t xml:space="preserve">Po vykonaní kontroly podľa predchádzajúceho odseku Poskytovateľ Žiadosť o platbu (poskytnutie predfinancovania) a Žiadosť o platbu (zúčtovanie predfinancovania) </w:t>
      </w:r>
      <w:r w:rsidRPr="00791875">
        <w:rPr>
          <w:sz w:val="22"/>
          <w:szCs w:val="22"/>
        </w:rPr>
        <w:t>schváli v plnej výške</w:t>
      </w:r>
      <w:r w:rsidRPr="00723A51">
        <w:rPr>
          <w:sz w:val="22"/>
          <w:szCs w:val="22"/>
        </w:rPr>
        <w:t xml:space="preserve">, </w:t>
      </w:r>
      <w:r w:rsidRPr="00791875">
        <w:rPr>
          <w:sz w:val="22"/>
          <w:szCs w:val="22"/>
        </w:rPr>
        <w:t>schváli v zníženej výške</w:t>
      </w:r>
      <w:r w:rsidRPr="00723A51">
        <w:rPr>
          <w:sz w:val="22"/>
          <w:szCs w:val="22"/>
        </w:rPr>
        <w:t xml:space="preserve">, </w:t>
      </w:r>
      <w:r w:rsidRPr="00791875">
        <w:rPr>
          <w:sz w:val="22"/>
          <w:szCs w:val="22"/>
        </w:rPr>
        <w:t>zamietne</w:t>
      </w:r>
      <w:r w:rsidR="00176722" w:rsidRPr="00791875">
        <w:rPr>
          <w:sz w:val="22"/>
          <w:szCs w:val="22"/>
        </w:rPr>
        <w:t xml:space="preserve"> alebo</w:t>
      </w:r>
      <w:r w:rsidRPr="00723A51">
        <w:rPr>
          <w:sz w:val="22"/>
          <w:szCs w:val="22"/>
        </w:rPr>
        <w:t xml:space="preserve"> pozastaví</w:t>
      </w:r>
      <w:r w:rsidR="00176722" w:rsidRPr="00723A51">
        <w:rPr>
          <w:sz w:val="22"/>
          <w:szCs w:val="22"/>
        </w:rPr>
        <w:t>, pričom</w:t>
      </w:r>
      <w:r w:rsidR="00723A51">
        <w:rPr>
          <w:sz w:val="22"/>
          <w:szCs w:val="22"/>
        </w:rPr>
        <w:t xml:space="preserve"> </w:t>
      </w:r>
      <w:r w:rsidRPr="00723A51">
        <w:rPr>
          <w:sz w:val="22"/>
          <w:szCs w:val="22"/>
        </w:rPr>
        <w:t>zo Žiadosti o platbu (poskytnutie predfinancovania)</w:t>
      </w:r>
      <w:r w:rsidR="00176722" w:rsidRPr="00723A51">
        <w:rPr>
          <w:sz w:val="22"/>
          <w:szCs w:val="22"/>
        </w:rPr>
        <w:t xml:space="preserve"> môže časť nárokovaných výdavkov, u ktorých je potrebné pokračovať v kontrole, </w:t>
      </w:r>
      <w:r w:rsidR="00176722" w:rsidRPr="00B710EA">
        <w:rPr>
          <w:sz w:val="22"/>
          <w:szCs w:val="22"/>
        </w:rPr>
        <w:t>vyčleniť, a to v lehotách určených Systémom finančného riadenia,</w:t>
      </w:r>
      <w:ins w:id="225" w:author="Poskytovateľ" w:date="2022-05-23T10:14:00Z">
        <w:r w:rsidR="00287542" w:rsidRPr="00287542">
          <w:t xml:space="preserve"> </w:t>
        </w:r>
        <w:r w:rsidR="00287542">
          <w:rPr>
            <w:sz w:val="22"/>
            <w:szCs w:val="22"/>
          </w:rPr>
          <w:t>alebo iným Právnym dokumentom</w:t>
        </w:r>
      </w:ins>
      <w:commentRangeStart w:id="226"/>
      <w:del w:id="227" w:author="Poskytovateľ" w:date="2022-05-23T10:14:00Z">
        <w:r w:rsidR="006839BD" w:rsidDel="00287542">
          <w:rPr>
            <w:sz w:val="22"/>
            <w:szCs w:val="22"/>
          </w:rPr>
          <w:delText>, resp. vo Výnimke</w:delText>
        </w:r>
        <w:r w:rsidR="006839BD" w:rsidRPr="006839BD" w:rsidDel="00287542">
          <w:rPr>
            <w:sz w:val="22"/>
            <w:szCs w:val="22"/>
          </w:rPr>
          <w:delText xml:space="preserve"> zo Systému finančného riadenia š</w:delText>
        </w:r>
        <w:r w:rsidR="00F93844" w:rsidDel="00287542">
          <w:rPr>
            <w:sz w:val="22"/>
            <w:szCs w:val="22"/>
          </w:rPr>
          <w:delText xml:space="preserve">trukturálnych fondov, </w:delText>
        </w:r>
        <w:r w:rsidR="001E1275" w:rsidRPr="001E1275" w:rsidDel="00287542">
          <w:rPr>
            <w:sz w:val="22"/>
            <w:szCs w:val="22"/>
          </w:rPr>
          <w:delText xml:space="preserve">Kohézneho fondu a Európskeho námorného a rybárskeho fondu na programové obdobie 2014 – 2020 </w:delText>
        </w:r>
        <w:r w:rsidR="00F93844" w:rsidDel="00287542">
          <w:rPr>
            <w:sz w:val="22"/>
            <w:szCs w:val="22"/>
          </w:rPr>
          <w:delText>zo dňa 08.04.2020</w:delText>
        </w:r>
        <w:r w:rsidR="006839BD" w:rsidRPr="006839BD" w:rsidDel="00287542">
          <w:rPr>
            <w:sz w:val="22"/>
            <w:szCs w:val="22"/>
          </w:rPr>
          <w:delText xml:space="preserve">  (ďalej ako „Výnimka“)</w:delText>
        </w:r>
        <w:commentRangeEnd w:id="226"/>
        <w:r w:rsidR="006839BD" w:rsidDel="00287542">
          <w:rPr>
            <w:rStyle w:val="Odkaznakomentr"/>
            <w:rFonts w:eastAsia="Times New Roman"/>
            <w:lang w:val="x-none" w:eastAsia="x-none"/>
          </w:rPr>
          <w:commentReference w:id="226"/>
        </w:r>
      </w:del>
      <w:r w:rsidR="006839BD">
        <w:rPr>
          <w:sz w:val="22"/>
          <w:szCs w:val="22"/>
        </w:rPr>
        <w:t>.</w:t>
      </w:r>
      <w:r w:rsidRPr="001E030D">
        <w:rPr>
          <w:sz w:val="22"/>
          <w:szCs w:val="22"/>
        </w:rPr>
        <w:t xml:space="preserve">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45A8BFC2" w14:textId="6D540843" w:rsidR="00B710EA" w:rsidRDefault="00F7312F" w:rsidP="00287542">
      <w:pPr>
        <w:pStyle w:val="Odsekzoznamu1"/>
        <w:numPr>
          <w:ilvl w:val="0"/>
          <w:numId w:val="89"/>
        </w:numPr>
        <w:spacing w:before="240" w:after="240" w:line="276" w:lineRule="auto"/>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w:t>
      </w:r>
      <w:ins w:id="228" w:author="Poskytovateľ" w:date="2022-05-23T10:16:00Z">
        <w:r w:rsidR="00287542" w:rsidRPr="00287542">
          <w:rPr>
            <w:sz w:val="22"/>
            <w:szCs w:val="22"/>
          </w:rPr>
          <w:t>po dohode s platobnou jednotkou takúto Žiadosť o platbu schváliť a uhradiť alebo pozastaví</w:t>
        </w:r>
      </w:ins>
      <w:del w:id="229" w:author="Poskytovateľ" w:date="2022-05-23T10:16:00Z">
        <w:r w:rsidRPr="008D1F03" w:rsidDel="00287542">
          <w:rPr>
            <w:sz w:val="22"/>
            <w:szCs w:val="22"/>
          </w:rPr>
          <w:delText>pozastaviť</w:delText>
        </w:r>
      </w:del>
      <w:r w:rsidRPr="008D1F03">
        <w:rPr>
          <w:sz w:val="22"/>
          <w:szCs w:val="22"/>
        </w:rPr>
        <w:t xml:space="preserve">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w:t>
      </w:r>
      <w:r w:rsidR="00AD7C61">
        <w:rPr>
          <w:sz w:val="22"/>
          <w:szCs w:val="22"/>
        </w:rPr>
        <w:t xml:space="preserve"> prebiehajúceho</w:t>
      </w:r>
      <w:r>
        <w:rPr>
          <w:sz w:val="22"/>
          <w:szCs w:val="22"/>
        </w:rPr>
        <w:t xml:space="preserve"> skúmania.  </w:t>
      </w:r>
    </w:p>
    <w:p w14:paraId="434955E6" w14:textId="0532E77B" w:rsidR="00F7312F" w:rsidRPr="00791875"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Poskytovateľ je oprávnený, v prípade potreby počas výkonu kontroly žiadosti o platbu (poskytnutie predfinancovania), vyčleniť / technicky vyčleniť časti nárokovaných finančných prostriedkov z predloženej žiadosti o platbu (poskytnutie predfinancovania). V prípade systému predfinancovania je možné nárokované finančné prostriedky vyčleniť len na úrovni účtovného dokladu.</w:t>
      </w:r>
    </w:p>
    <w:p w14:paraId="3E4BBE59" w14:textId="7AD21F51" w:rsidR="00B710EA" w:rsidRPr="00723A51"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Ak vznikne nezúčtovaný rozdiel poskytnutého predfinancovania v dôsledku neukončeného prebiehajúceho skúmania, prijímateľ nie je povinný vrátiť nezúčtovaný rozdiel platobnej jednotke až do ukončenia prebiehajúceho skúmania.</w:t>
      </w: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7C46DF98" w:rsidR="00F7312F" w:rsidRPr="00A91910" w:rsidRDefault="00F7312F" w:rsidP="00AD7C61">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Podrobnosti a detailné postupy realizácie platieb systémom zálohových platieb sú upravené v príslušnej kapitole 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31E4C9C0" w:rsidR="00F7312F" w:rsidRPr="00A91910" w:rsidRDefault="00B20EE1" w:rsidP="00706C4C">
      <w:pPr>
        <w:pStyle w:val="Odsekzoznamu1"/>
        <w:numPr>
          <w:ilvl w:val="0"/>
          <w:numId w:val="90"/>
        </w:numPr>
        <w:spacing w:after="120" w:line="276" w:lineRule="auto"/>
        <w:jc w:val="both"/>
        <w:rPr>
          <w:sz w:val="22"/>
          <w:szCs w:val="22"/>
        </w:rPr>
      </w:pPr>
      <w:r w:rsidRPr="00B20EE1">
        <w:rPr>
          <w:sz w:val="22"/>
          <w:szCs w:val="22"/>
        </w:rPr>
        <w:t>Prijímateľ po Začatí realizácie aktivít Projektu a nadobudnutí účinnosti Zmluvy o poskytnutí NFP, predkladá Poskytovateľovi Žiadosť o platbu (poskytnutie zálohovej platby) maximálne do výšky stanovenej</w:t>
      </w:r>
      <w:del w:id="230" w:author="Poskytovateľ" w:date="2022-05-23T10:17:00Z">
        <w:r w:rsidRPr="00B20EE1" w:rsidDel="00706C4C">
          <w:rPr>
            <w:sz w:val="22"/>
            <w:szCs w:val="22"/>
          </w:rPr>
          <w:delText xml:space="preserve"> </w:delText>
        </w:r>
      </w:del>
      <w:ins w:id="231" w:author="Poskytovateľ" w:date="2022-05-23T10:17:00Z">
        <w:r w:rsidR="00706C4C">
          <w:rPr>
            <w:sz w:val="22"/>
            <w:szCs w:val="22"/>
          </w:rPr>
          <w:t xml:space="preserve"> v Systéme finančného riadenia</w:t>
        </w:r>
      </w:ins>
      <w:del w:id="232" w:author="Poskytovateľ" w:date="2022-05-23T10:17:00Z">
        <w:r w:rsidRPr="00B20EE1" w:rsidDel="00706C4C">
          <w:rPr>
            <w:sz w:val="22"/>
            <w:szCs w:val="22"/>
          </w:rPr>
          <w:delText xml:space="preserve">vo Výnimke. V zmysle uvedenej výnimky sa maximálna výška zálohovej platby vypočíta ako </w:delText>
        </w:r>
        <w:commentRangeStart w:id="233"/>
        <w:r w:rsidRPr="00B20EE1" w:rsidDel="00706C4C">
          <w:rPr>
            <w:sz w:val="22"/>
            <w:szCs w:val="22"/>
          </w:rPr>
          <w:delText>40 %</w:delText>
        </w:r>
        <w:commentRangeEnd w:id="233"/>
        <w:r w:rsidDel="00706C4C">
          <w:rPr>
            <w:rStyle w:val="Odkaznakomentr"/>
            <w:rFonts w:eastAsia="Times New Roman"/>
            <w:lang w:val="x-none" w:eastAsia="x-none"/>
          </w:rPr>
          <w:commentReference w:id="233"/>
        </w:r>
        <w:r w:rsidRPr="00B20EE1" w:rsidDel="00706C4C">
          <w:rPr>
            <w:sz w:val="22"/>
            <w:szCs w:val="22"/>
          </w:rPr>
          <w:delText xml:space="preserve">   z celkového nenávratného finančného príspevku zníženého o už poskytnutú časť nenávratného finančného príspevku systémom refundácie</w:delText>
        </w:r>
        <w:r w:rsidR="00AD7C61" w:rsidDel="00706C4C">
          <w:rPr>
            <w:sz w:val="22"/>
            <w:szCs w:val="22"/>
          </w:rPr>
          <w:delText>.</w:delText>
        </w:r>
        <w:r w:rsidR="00AD7C61" w:rsidRPr="00AD7C61" w:rsidDel="00706C4C">
          <w:delText xml:space="preserve"> </w:delText>
        </w:r>
        <w:r w:rsidR="00AD7C61" w:rsidRPr="00AD7C61" w:rsidDel="00706C4C">
          <w:rPr>
            <w:sz w:val="22"/>
            <w:szCs w:val="22"/>
          </w:rPr>
          <w:delText>Pri výpočte sa nezohľadňuje počet mesiacov realizácie projektu</w:delText>
        </w:r>
      </w:del>
      <w:r w:rsidRPr="00B20EE1">
        <w:rPr>
          <w:sz w:val="22"/>
          <w:szCs w:val="22"/>
        </w:rPr>
        <w:t>.</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6E70ED32"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 xml:space="preserve">ajneskôr do </w:t>
      </w:r>
      <w:r w:rsidR="00E87691">
        <w:rPr>
          <w:sz w:val="22"/>
          <w:szCs w:val="22"/>
        </w:rPr>
        <w:t>12</w:t>
      </w:r>
      <w:r w:rsidRPr="00A91910">
        <w:rPr>
          <w:sz w:val="22"/>
          <w:szCs w:val="22"/>
        </w:rPr>
        <w:t xml:space="preserve">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1D4CBD45"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w:t>
      </w:r>
      <w:ins w:id="234" w:author="Poskytovateľ" w:date="2022-05-23T10:17:00Z">
        <w:r w:rsidR="00706C4C">
          <w:rPr>
            <w:sz w:val="22"/>
            <w:szCs w:val="22"/>
          </w:rPr>
          <w:t>ých</w:t>
        </w:r>
      </w:ins>
      <w:del w:id="235" w:author="Poskytovateľ" w:date="2022-05-23T10:17:00Z">
        <w:r w:rsidDel="00706C4C">
          <w:rPr>
            <w:sz w:val="22"/>
            <w:szCs w:val="22"/>
          </w:rPr>
          <w:delText>ej</w:delText>
        </w:r>
      </w:del>
      <w:r>
        <w:rPr>
          <w:sz w:val="22"/>
          <w:szCs w:val="22"/>
        </w:rPr>
        <w:t xml:space="preserve">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370A753E"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w:t>
      </w:r>
      <w:ins w:id="236" w:author="Poskytovateľ" w:date="2022-05-23T10:18:00Z">
        <w:r w:rsidR="00706C4C" w:rsidRPr="00706C4C">
          <w:rPr>
            <w:sz w:val="22"/>
            <w:szCs w:val="22"/>
          </w:rPr>
          <w:t xml:space="preserve">Prijímateľa </w:t>
        </w:r>
      </w:ins>
      <w:r w:rsidRPr="00A91910">
        <w:rPr>
          <w:sz w:val="22"/>
          <w:szCs w:val="22"/>
        </w:rPr>
        <w:t xml:space="preserve">zúčtovať 100 % </w:t>
      </w:r>
      <w:r>
        <w:rPr>
          <w:sz w:val="22"/>
          <w:szCs w:val="22"/>
        </w:rPr>
        <w:t xml:space="preserve">sumy každej jednej </w:t>
      </w:r>
      <w:r w:rsidRPr="00A91910">
        <w:rPr>
          <w:sz w:val="22"/>
          <w:szCs w:val="22"/>
        </w:rPr>
        <w:t>poskytnutej zálohovej platby</w:t>
      </w:r>
      <w:r>
        <w:rPr>
          <w:sz w:val="22"/>
          <w:szCs w:val="22"/>
        </w:rPr>
        <w:t xml:space="preserve"> v lehote </w:t>
      </w:r>
      <w:r w:rsidR="00AD7C61">
        <w:rPr>
          <w:sz w:val="22"/>
          <w:szCs w:val="22"/>
        </w:rPr>
        <w:t>12</w:t>
      </w:r>
      <w:r>
        <w:rPr>
          <w:sz w:val="22"/>
          <w:szCs w:val="22"/>
        </w:rPr>
        <w:t xml:space="preserve">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27FB8868"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AD7C61" w:rsidRPr="00AD7C61">
        <w:rPr>
          <w:sz w:val="22"/>
          <w:szCs w:val="22"/>
        </w:rPr>
        <w:t xml:space="preserve">, ak nie je </w:t>
      </w:r>
      <w:ins w:id="237" w:author="Poskytovateľ" w:date="2022-05-23T10:18:00Z">
        <w:r w:rsidR="00706C4C" w:rsidRPr="00706C4C">
          <w:rPr>
            <w:sz w:val="22"/>
            <w:szCs w:val="22"/>
          </w:rPr>
          <w:t xml:space="preserve">oprávnený postupovať </w:t>
        </w:r>
      </w:ins>
      <w:del w:id="238" w:author="Poskytovateľ" w:date="2022-05-23T10:18:00Z">
        <w:r w:rsidR="00AD7C61" w:rsidRPr="00AD7C61" w:rsidDel="00706C4C">
          <w:rPr>
            <w:sz w:val="22"/>
            <w:szCs w:val="22"/>
          </w:rPr>
          <w:delText xml:space="preserve">dohodnuté </w:delText>
        </w:r>
      </w:del>
      <w:r w:rsidR="00AD7C61" w:rsidRPr="00AD7C61">
        <w:rPr>
          <w:sz w:val="22"/>
          <w:szCs w:val="22"/>
        </w:rPr>
        <w:t>inak</w:t>
      </w:r>
      <w:r w:rsidRPr="00A91910">
        <w:rPr>
          <w:sz w:val="22"/>
          <w:szCs w:val="22"/>
        </w:rPr>
        <w:t>.</w:t>
      </w:r>
    </w:p>
    <w:p w14:paraId="33A3ED0D" w14:textId="77777777" w:rsidR="00F7312F" w:rsidRPr="00A91910" w:rsidRDefault="00F7312F" w:rsidP="00AB4D60">
      <w:pPr>
        <w:pStyle w:val="Odsekzoznamu1"/>
        <w:spacing w:line="276" w:lineRule="auto"/>
        <w:rPr>
          <w:sz w:val="22"/>
          <w:szCs w:val="22"/>
        </w:rPr>
      </w:pPr>
    </w:p>
    <w:p w14:paraId="32C9E2B7" w14:textId="45FCB8D0" w:rsidR="00F7312F" w:rsidRDefault="00B20EE1" w:rsidP="00B20EE1">
      <w:pPr>
        <w:pStyle w:val="Odsekzoznamu1"/>
        <w:numPr>
          <w:ilvl w:val="0"/>
          <w:numId w:val="90"/>
        </w:numPr>
        <w:spacing w:line="276" w:lineRule="auto"/>
        <w:jc w:val="both"/>
        <w:rPr>
          <w:sz w:val="22"/>
          <w:szCs w:val="22"/>
        </w:rPr>
      </w:pPr>
      <w:r w:rsidRPr="00B20EE1">
        <w:t xml:space="preserve"> </w:t>
      </w:r>
      <w:r w:rsidRPr="00B20EE1">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sz w:val="22"/>
          <w:szCs w:val="22"/>
        </w:rPr>
        <w:t xml:space="preserve">vej platby, je maximálne </w:t>
      </w:r>
      <w:commentRangeStart w:id="239"/>
      <w:r>
        <w:rPr>
          <w:sz w:val="22"/>
          <w:szCs w:val="22"/>
        </w:rPr>
        <w:t>40 %</w:t>
      </w:r>
      <w:commentRangeEnd w:id="239"/>
      <w:r>
        <w:rPr>
          <w:rStyle w:val="Odkaznakomentr"/>
          <w:rFonts w:eastAsia="Times New Roman"/>
          <w:lang w:val="x-none" w:eastAsia="x-none"/>
        </w:rPr>
        <w:commentReference w:id="239"/>
      </w:r>
      <w:r>
        <w:rPr>
          <w:sz w:val="22"/>
          <w:szCs w:val="22"/>
        </w:rPr>
        <w:t xml:space="preserve"> </w:t>
      </w:r>
      <w:r w:rsidRPr="00B20EE1">
        <w:rPr>
          <w:sz w:val="22"/>
          <w:szCs w:val="22"/>
        </w:rPr>
        <w:t>z celkového nenávratného finančného príspevku zníženého o už poskytnutú časť NFP.</w:t>
      </w:r>
    </w:p>
    <w:p w14:paraId="060B5BE7" w14:textId="77777777" w:rsidR="00F7312F" w:rsidRDefault="00F7312F" w:rsidP="00AB4D60">
      <w:pPr>
        <w:pStyle w:val="Odsekzoznamu"/>
        <w:rPr>
          <w:sz w:val="22"/>
          <w:szCs w:val="22"/>
        </w:rPr>
      </w:pPr>
    </w:p>
    <w:p w14:paraId="50A5B163" w14:textId="3F315B41"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839BD">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w:t>
      </w:r>
      <w:r w:rsidR="006839BD">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7F930C9C" w14:textId="77777777" w:rsidR="00F7312F" w:rsidRDefault="00F7312F" w:rsidP="00F7312F">
      <w:pPr>
        <w:pStyle w:val="Odsekzoznamu1"/>
        <w:spacing w:line="276" w:lineRule="auto"/>
        <w:jc w:val="both"/>
        <w:rPr>
          <w:sz w:val="22"/>
          <w:szCs w:val="22"/>
        </w:rPr>
      </w:pPr>
    </w:p>
    <w:p w14:paraId="4757C138" w14:textId="6351E972" w:rsidR="00F7312F" w:rsidRDefault="00F7312F" w:rsidP="00706C4C">
      <w:pPr>
        <w:pStyle w:val="Odsekzoznamu1"/>
        <w:numPr>
          <w:ilvl w:val="0"/>
          <w:numId w:val="90"/>
        </w:numPr>
        <w:spacing w:line="276" w:lineRule="auto"/>
        <w:jc w:val="both"/>
        <w:rPr>
          <w:sz w:val="22"/>
          <w:szCs w:val="22"/>
        </w:rPr>
      </w:pPr>
      <w:r w:rsidRPr="00FC4D98">
        <w:rPr>
          <w:sz w:val="22"/>
          <w:szCs w:val="22"/>
        </w:rPr>
        <w:t xml:space="preserve">Ak Prijímateľ nezúčtuje 100 % poskytnutej zálohovej platby do </w:t>
      </w:r>
      <w:r w:rsidR="006839BD">
        <w:rPr>
          <w:sz w:val="22"/>
          <w:szCs w:val="22"/>
        </w:rPr>
        <w:t>12</w:t>
      </w:r>
      <w:r w:rsidRPr="00FC4D98">
        <w:rPr>
          <w:sz w:val="22"/>
          <w:szCs w:val="22"/>
        </w:rPr>
        <w:t xml:space="preserve">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w:t>
      </w:r>
      <w:r w:rsidR="007D1959">
        <w:rPr>
          <w:sz w:val="22"/>
          <w:szCs w:val="22"/>
        </w:rPr>
        <w:t>10</w:t>
      </w:r>
      <w:r w:rsidRPr="00FC4D98">
        <w:rPr>
          <w:sz w:val="22"/>
          <w:szCs w:val="22"/>
        </w:rPr>
        <w:t xml:space="preserve"> dní po uplynutí </w:t>
      </w:r>
      <w:r w:rsidR="006839BD">
        <w:rPr>
          <w:sz w:val="22"/>
          <w:szCs w:val="22"/>
        </w:rPr>
        <w:t>12</w:t>
      </w:r>
      <w:r>
        <w:rPr>
          <w:sz w:val="22"/>
          <w:szCs w:val="22"/>
        </w:rPr>
        <w:t xml:space="preserve">-mesačnej </w:t>
      </w:r>
      <w:r w:rsidRPr="00FC4D98">
        <w:rPr>
          <w:sz w:val="22"/>
          <w:szCs w:val="22"/>
        </w:rPr>
        <w:t xml:space="preserve">lehoty vrátiť sumu nezúčtovaného rozdielu na účet určený Poskytovateľom. </w:t>
      </w:r>
      <w:ins w:id="240" w:author="Poskytovateľ" w:date="2022-05-23T10:19:00Z">
        <w:r w:rsidR="00706C4C" w:rsidRPr="00706C4C">
          <w:rPr>
            <w:sz w:val="22"/>
            <w:szCs w:val="22"/>
          </w:rPr>
          <w:t>Podrobnosti sú upravené v príslušnej kapitole Systému finančného riadenia.</w:t>
        </w:r>
      </w:ins>
    </w:p>
    <w:p w14:paraId="0C9C67A0" w14:textId="77777777" w:rsidR="00F7312F" w:rsidRDefault="00F7312F" w:rsidP="00AB4D60">
      <w:pPr>
        <w:pStyle w:val="Odsekzoznamu1"/>
        <w:spacing w:line="276" w:lineRule="auto"/>
        <w:jc w:val="both"/>
        <w:rPr>
          <w:sz w:val="22"/>
          <w:szCs w:val="22"/>
        </w:rPr>
      </w:pPr>
    </w:p>
    <w:p w14:paraId="67401647" w14:textId="41EC13CE" w:rsidR="00F7312F" w:rsidRDefault="00F7312F" w:rsidP="00706C4C">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 xml:space="preserve">až po uplynutí </w:t>
      </w:r>
      <w:r w:rsidR="007B4D1A">
        <w:rPr>
          <w:sz w:val="22"/>
          <w:szCs w:val="22"/>
        </w:rPr>
        <w:t>12</w:t>
      </w:r>
      <w:r w:rsidRPr="0015282D">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w:t>
      </w:r>
      <w:ins w:id="241" w:author="Poskytovateľ" w:date="2022-05-23T10:19:00Z">
        <w:r w:rsidR="00706C4C">
          <w:rPr>
            <w:sz w:val="22"/>
            <w:szCs w:val="22"/>
          </w:rPr>
          <w:t xml:space="preserve"> </w:t>
        </w:r>
      </w:ins>
      <w:r>
        <w:rPr>
          <w:sz w:val="22"/>
          <w:szCs w:val="22"/>
        </w:rPr>
        <w:t xml:space="preserve"> </w:t>
      </w:r>
      <w:ins w:id="242" w:author="Poskytovateľ" w:date="2022-05-23T10:19:00Z">
        <w:r w:rsidR="00706C4C" w:rsidRPr="00706C4C">
          <w:rPr>
            <w:sz w:val="22"/>
            <w:szCs w:val="22"/>
          </w:rPr>
          <w:t>Podrobnosti sú upravené v príslušnej kapitole Systému finančného riadenia.</w:t>
        </w:r>
      </w:ins>
    </w:p>
    <w:p w14:paraId="20A381A1" w14:textId="77777777" w:rsidR="00F7312F" w:rsidRPr="00A91910" w:rsidRDefault="00F7312F" w:rsidP="00AB4D60">
      <w:pPr>
        <w:pStyle w:val="Odsekzoznamu1"/>
        <w:spacing w:line="276" w:lineRule="auto"/>
        <w:rPr>
          <w:sz w:val="22"/>
          <w:szCs w:val="22"/>
        </w:rPr>
      </w:pPr>
    </w:p>
    <w:p w14:paraId="3BB0BD2E" w14:textId="71B5EC16"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w:t>
      </w:r>
      <w:ins w:id="243" w:author="Poskytovateľ" w:date="2022-05-23T10:24:00Z">
        <w:r w:rsidR="00706C4C" w:rsidRPr="00706C4C">
          <w:rPr>
            <w:sz w:val="22"/>
            <w:szCs w:val="22"/>
          </w:rPr>
          <w:t>pravdivosť,</w:t>
        </w:r>
        <w:r w:rsidR="00706C4C">
          <w:rPr>
            <w:sz w:val="22"/>
            <w:szCs w:val="22"/>
          </w:rPr>
          <w:t xml:space="preserve"> </w:t>
        </w:r>
      </w:ins>
      <w:r w:rsidRPr="00A91910">
        <w:rPr>
          <w:sz w:val="22"/>
          <w:szCs w:val="22"/>
        </w:rPr>
        <w:t xml:space="preserve">správnosť a kompletnosť údajov uvedených v Žiadosti o platbu. </w:t>
      </w:r>
      <w:r>
        <w:rPr>
          <w:sz w:val="22"/>
          <w:szCs w:val="22"/>
        </w:rPr>
        <w:t xml:space="preserve">Ak </w:t>
      </w:r>
      <w:r w:rsidRPr="00A91910">
        <w:rPr>
          <w:sz w:val="22"/>
          <w:szCs w:val="22"/>
        </w:rPr>
        <w:t>na základe nepravých</w:t>
      </w:r>
      <w:del w:id="244" w:author="Poskytovateľ" w:date="2022-05-23T10:24:00Z">
        <w:r w:rsidRPr="00A91910" w:rsidDel="00706C4C">
          <w:rPr>
            <w:sz w:val="22"/>
            <w:szCs w:val="22"/>
          </w:rPr>
          <w:delText xml:space="preserve"> </w:delText>
        </w:r>
      </w:del>
      <w:ins w:id="245" w:author="Poskytovateľ" w:date="2022-05-23T10:24:00Z">
        <w:r w:rsidR="00706C4C" w:rsidRPr="00706C4C">
          <w:rPr>
            <w:sz w:val="22"/>
            <w:szCs w:val="22"/>
          </w:rPr>
          <w:t xml:space="preserve">, nepravdivých </w:t>
        </w:r>
      </w:ins>
      <w:r w:rsidRPr="00A91910">
        <w:rPr>
          <w:sz w:val="22"/>
          <w:szCs w:val="22"/>
        </w:rPr>
        <w:t>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w:t>
      </w:r>
      <w:ins w:id="246" w:author="Poskytovateľ" w:date="2022-05-23T10:24:00Z">
        <w:r w:rsidR="00706C4C" w:rsidRPr="00706C4C">
          <w:rPr>
            <w:sz w:val="22"/>
            <w:szCs w:val="22"/>
          </w:rPr>
          <w:t>, nepravdivých</w:t>
        </w:r>
      </w:ins>
      <w:r>
        <w:rPr>
          <w:sz w:val="22"/>
          <w:szCs w:val="22"/>
        </w:rPr>
        <w:t xml:space="preserve">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589E53EF" w:rsidR="00F7312F" w:rsidRDefault="00F7312F" w:rsidP="00413267">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xml:space="preserve">, </w:t>
      </w:r>
      <w:ins w:id="247" w:author="Poskytovateľ" w:date="2022-05-23T10:25:00Z">
        <w:r w:rsidR="00706C4C">
          <w:rPr>
            <w:sz w:val="22"/>
            <w:szCs w:val="22"/>
          </w:rPr>
          <w:t>a</w:t>
        </w:r>
      </w:ins>
      <w:ins w:id="248" w:author="Poskytovateľ" w:date="2022-05-23T10:26:00Z">
        <w:r w:rsidR="00413267">
          <w:rPr>
            <w:sz w:val="22"/>
            <w:szCs w:val="22"/>
          </w:rPr>
          <w:t xml:space="preserve"> </w:t>
        </w:r>
      </w:ins>
      <w:del w:id="249" w:author="Poskytovateľ" w:date="2022-05-23T10:25:00Z">
        <w:r w:rsidDel="00706C4C">
          <w:rPr>
            <w:sz w:val="22"/>
            <w:szCs w:val="22"/>
          </w:rPr>
          <w:delText xml:space="preserve">pričom </w:delText>
        </w:r>
      </w:del>
      <w:r>
        <w:rPr>
          <w:sz w:val="22"/>
          <w:szCs w:val="22"/>
        </w:rPr>
        <w:t xml:space="preserve">Prijímateľ je povinný sa na účely výkonu kontroly riadiť § 21 zákona o finančnej kontrole a audite, inými </w:t>
      </w:r>
      <w:del w:id="250" w:author="Poskytovateľ" w:date="2022-05-23T10:26:00Z">
        <w:r w:rsidDel="00413267">
          <w:rPr>
            <w:sz w:val="22"/>
            <w:szCs w:val="22"/>
          </w:rPr>
          <w:delText xml:space="preserve">relevantnými </w:delText>
        </w:r>
      </w:del>
      <w:r>
        <w:rPr>
          <w:sz w:val="22"/>
          <w:szCs w:val="22"/>
        </w:rPr>
        <w:t xml:space="preserve">právnymi predpismi </w:t>
      </w:r>
      <w:ins w:id="251" w:author="Poskytovateľ" w:date="2022-05-23T10:26:00Z">
        <w:r w:rsidR="00413267" w:rsidRPr="00413267">
          <w:rPr>
            <w:sz w:val="22"/>
            <w:szCs w:val="22"/>
          </w:rPr>
          <w:t xml:space="preserve">SR, právnymi aktmi EÚ </w:t>
        </w:r>
      </w:ins>
      <w:r>
        <w:rPr>
          <w:sz w:val="22"/>
          <w:szCs w:val="22"/>
        </w:rPr>
        <w:t xml:space="preserve">a inými </w:t>
      </w:r>
      <w:ins w:id="252" w:author="Poskytovateľ" w:date="2022-05-23T10:27:00Z">
        <w:r w:rsidR="00413267" w:rsidRPr="00413267">
          <w:rPr>
            <w:sz w:val="22"/>
            <w:szCs w:val="22"/>
          </w:rPr>
          <w:t xml:space="preserve">Právnymi </w:t>
        </w:r>
      </w:ins>
      <w:r>
        <w:rPr>
          <w:sz w:val="22"/>
          <w:szCs w:val="22"/>
        </w:rPr>
        <w:t>dokumentmi</w:t>
      </w:r>
      <w:del w:id="253" w:author="Poskytovateľ" w:date="2022-05-23T10:27:00Z">
        <w:r w:rsidDel="00413267">
          <w:rPr>
            <w:sz w:val="22"/>
            <w:szCs w:val="22"/>
          </w:rPr>
          <w:delText xml:space="preserve"> Poskytovateľa</w:delText>
        </w:r>
      </w:del>
      <w:r>
        <w:rPr>
          <w:sz w:val="22"/>
          <w:szCs w:val="22"/>
        </w:rPr>
        <w:t>.</w:t>
      </w:r>
    </w:p>
    <w:p w14:paraId="79E3C76B" w14:textId="77777777" w:rsidR="00F7312F" w:rsidRDefault="00F7312F" w:rsidP="00F7312F">
      <w:pPr>
        <w:pStyle w:val="Odsekzoznamu1"/>
        <w:spacing w:after="120" w:line="276" w:lineRule="auto"/>
        <w:jc w:val="both"/>
        <w:rPr>
          <w:sz w:val="22"/>
          <w:szCs w:val="22"/>
        </w:rPr>
      </w:pPr>
    </w:p>
    <w:p w14:paraId="3266599F" w14:textId="039E97EC"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Poskytovateľ Žiadosť o platbu (poskytnutie zálohovej platby) a</w:t>
      </w:r>
      <w:ins w:id="254" w:author="Poskytovateľ" w:date="2022-05-23T10:27:00Z">
        <w:r w:rsidR="00413267">
          <w:rPr>
            <w:sz w:val="22"/>
            <w:szCs w:val="22"/>
          </w:rPr>
          <w:t>ko aj</w:t>
        </w:r>
      </w:ins>
      <w:r w:rsidRPr="00A91910">
        <w:rPr>
          <w:sz w:val="22"/>
          <w:szCs w:val="22"/>
        </w:rPr>
        <w:t xml:space="preserve"> Žiadosť o platbu (zúčtovanie zálohovej platby) </w:t>
      </w:r>
      <w:r w:rsidRPr="0015282D">
        <w:rPr>
          <w:sz w:val="22"/>
        </w:rPr>
        <w:t>schváli v plnej výške, schváli v zníženej výške, zamietne</w:t>
      </w:r>
      <w:r w:rsidR="00AD7C61">
        <w:rPr>
          <w:sz w:val="22"/>
          <w:szCs w:val="22"/>
        </w:rPr>
        <w:t xml:space="preserve"> alebo</w:t>
      </w:r>
      <w:r w:rsidRPr="0015282D">
        <w:rPr>
          <w:sz w:val="22"/>
          <w:szCs w:val="22"/>
        </w:rPr>
        <w:t xml:space="preserve"> pozastaví</w:t>
      </w:r>
      <w:r w:rsidRPr="00A91910">
        <w:rPr>
          <w:sz w:val="22"/>
          <w:szCs w:val="22"/>
        </w:rPr>
        <w:t xml:space="preserve"> </w:t>
      </w:r>
      <w:r>
        <w:rPr>
          <w:sz w:val="22"/>
          <w:szCs w:val="22"/>
        </w:rPr>
        <w:t>zo Žiadosti o platbu (zúčtovanie zálohovej platby)</w:t>
      </w:r>
      <w:r w:rsidRPr="00A91910">
        <w:rPr>
          <w:sz w:val="22"/>
          <w:szCs w:val="22"/>
        </w:rPr>
        <w:t xml:space="preserve"> </w:t>
      </w:r>
      <w:r w:rsidR="00AD7C61" w:rsidRPr="00AD7C61">
        <w:rPr>
          <w:sz w:val="22"/>
          <w:szCs w:val="22"/>
        </w:rPr>
        <w:t>môže časť nárokovaných výdavkov, u ktorých je</w:t>
      </w:r>
      <w:r w:rsidR="00AD7C61">
        <w:rPr>
          <w:sz w:val="22"/>
          <w:szCs w:val="22"/>
        </w:rPr>
        <w:t xml:space="preserve"> potrebné pokračovať v kontrole, </w:t>
      </w:r>
      <w:r w:rsidRPr="0015282D">
        <w:rPr>
          <w:sz w:val="22"/>
        </w:rPr>
        <w:t>vyčlen</w:t>
      </w:r>
      <w:r w:rsidR="00AD7C61">
        <w:rPr>
          <w:sz w:val="22"/>
        </w:rPr>
        <w:t>iť</w:t>
      </w:r>
      <w:r w:rsidR="00175B98">
        <w:rPr>
          <w:sz w:val="22"/>
          <w:szCs w:val="22"/>
        </w:rPr>
        <w:t xml:space="preserve"> </w:t>
      </w:r>
      <w:r w:rsidRPr="00A91910">
        <w:rPr>
          <w:sz w:val="22"/>
          <w:szCs w:val="22"/>
        </w:rPr>
        <w:t>a to v lehotách určených Systémom finančného riadenia</w:t>
      </w:r>
      <w:del w:id="255" w:author="Poskytovateľ" w:date="2022-05-23T10:27:00Z">
        <w:r w:rsidR="001E1275" w:rsidDel="00413267">
          <w:rPr>
            <w:sz w:val="22"/>
            <w:szCs w:val="22"/>
          </w:rPr>
          <w:delText>, resp. vo Výnimke</w:delText>
        </w:r>
      </w:del>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2CC5FC80" w14:textId="4816E7E5" w:rsidR="007B4D1A"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904D1FA" w14:textId="77777777" w:rsidR="007B4D1A" w:rsidRDefault="007B4D1A" w:rsidP="00E85DB0">
      <w:pPr>
        <w:pStyle w:val="Odsekzoznamu"/>
        <w:rPr>
          <w:sz w:val="22"/>
          <w:szCs w:val="22"/>
        </w:rPr>
      </w:pPr>
    </w:p>
    <w:p w14:paraId="1D056196" w14:textId="7EABC249" w:rsidR="007B4D1A" w:rsidRDefault="007B4D1A" w:rsidP="007B4D1A">
      <w:pPr>
        <w:pStyle w:val="Odsekzoznamu1"/>
        <w:numPr>
          <w:ilvl w:val="0"/>
          <w:numId w:val="90"/>
        </w:numPr>
        <w:spacing w:after="120" w:line="276" w:lineRule="auto"/>
        <w:jc w:val="both"/>
        <w:rPr>
          <w:sz w:val="22"/>
          <w:szCs w:val="22"/>
        </w:rPr>
      </w:pPr>
      <w:del w:id="256" w:author="Poskytovateľ" w:date="2022-05-23T10:27:00Z">
        <w:r w:rsidRPr="007B4D1A" w:rsidDel="00413267">
          <w:rPr>
            <w:sz w:val="22"/>
            <w:szCs w:val="22"/>
          </w:rPr>
          <w:delText xml:space="preserve">Zmluvné strany sa osobitne dohodli, že </w:delText>
        </w:r>
      </w:del>
      <w:commentRangeStart w:id="257"/>
      <w:r w:rsidRPr="007B4D1A">
        <w:rPr>
          <w:sz w:val="22"/>
          <w:szCs w:val="22"/>
        </w:rPr>
        <w:t xml:space="preserve">Poskytovateľ môže poskytnúť ďalšiu zálohovú platbu aj bez predchádzajúceho schválenia Žiadosti o platbu (zúčtovanie zálohovej platby) v súlade s Výnimkou zo Systému finančného </w:t>
      </w:r>
      <w:r>
        <w:rPr>
          <w:sz w:val="22"/>
          <w:szCs w:val="22"/>
        </w:rPr>
        <w:t xml:space="preserve">riadenia štrukturálnych fondov </w:t>
      </w:r>
      <w:r w:rsidRPr="007B4D1A">
        <w:rPr>
          <w:sz w:val="22"/>
          <w:szCs w:val="22"/>
        </w:rPr>
        <w:t>zo dňa 08.04.2020.</w:t>
      </w:r>
      <w:commentRangeEnd w:id="257"/>
      <w:r>
        <w:rPr>
          <w:rStyle w:val="Odkaznakomentr"/>
          <w:rFonts w:eastAsia="Times New Roman"/>
          <w:lang w:val="x-none" w:eastAsia="x-none"/>
        </w:rPr>
        <w:commentReference w:id="257"/>
      </w:r>
      <w:r w:rsidRPr="007B4D1A">
        <w:rPr>
          <w:sz w:val="22"/>
          <w:szCs w:val="22"/>
        </w:rPr>
        <w:t xml:space="preserve">  </w:t>
      </w:r>
    </w:p>
    <w:p w14:paraId="50C27AA9" w14:textId="77777777" w:rsidR="007B4D1A" w:rsidRDefault="007B4D1A" w:rsidP="00E85DB0">
      <w:pPr>
        <w:pStyle w:val="Odsekzoznamu"/>
        <w:rPr>
          <w:sz w:val="22"/>
          <w:szCs w:val="22"/>
        </w:rPr>
      </w:pPr>
    </w:p>
    <w:p w14:paraId="6A69D5C7" w14:textId="3AA50CF2" w:rsidR="00DE0A49" w:rsidRDefault="007B4D1A" w:rsidP="007B4D1A">
      <w:pPr>
        <w:pStyle w:val="Odsekzoznamu1"/>
        <w:numPr>
          <w:ilvl w:val="0"/>
          <w:numId w:val="90"/>
        </w:numPr>
        <w:spacing w:after="120" w:line="276" w:lineRule="auto"/>
        <w:jc w:val="both"/>
        <w:rPr>
          <w:sz w:val="22"/>
          <w:szCs w:val="22"/>
        </w:rPr>
      </w:pPr>
      <w:r w:rsidRPr="007B4D1A">
        <w:rPr>
          <w:sz w:val="22"/>
          <w:szCs w:val="22"/>
        </w:rPr>
        <w:t xml:space="preserve">Ak došlo k márnemu uplynutiu pôvodne dohodnutej 9-mesačnej lehoty na zúčtovanie zálohovej platby, ktorá sa </w:t>
      </w:r>
      <w:del w:id="258" w:author="Poskytovateľ" w:date="2022-05-23T10:27:00Z">
        <w:r w:rsidRPr="007B4D1A" w:rsidDel="00413267">
          <w:rPr>
            <w:sz w:val="22"/>
            <w:szCs w:val="22"/>
          </w:rPr>
          <w:delText xml:space="preserve">Výnimkou, resp. </w:delText>
        </w:r>
      </w:del>
      <w:r w:rsidRPr="007B4D1A">
        <w:rPr>
          <w:sz w:val="22"/>
          <w:szCs w:val="22"/>
        </w:rPr>
        <w:t>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5BCF68D8" w14:textId="77777777" w:rsidR="00B710EA" w:rsidRDefault="00B710EA" w:rsidP="00791875">
      <w:pPr>
        <w:pStyle w:val="Odsekzoznamu"/>
        <w:rPr>
          <w:sz w:val="22"/>
          <w:szCs w:val="22"/>
        </w:rPr>
      </w:pPr>
    </w:p>
    <w:p w14:paraId="6A084F19" w14:textId="31782BB6" w:rsidR="00B710EA" w:rsidRPr="00E206A6" w:rsidRDefault="00B710EA" w:rsidP="00B710EA">
      <w:pPr>
        <w:pStyle w:val="Odsekzoznamu1"/>
        <w:numPr>
          <w:ilvl w:val="0"/>
          <w:numId w:val="90"/>
        </w:numPr>
        <w:spacing w:after="120" w:line="276" w:lineRule="auto"/>
        <w:jc w:val="both"/>
        <w:rPr>
          <w:sz w:val="22"/>
          <w:szCs w:val="22"/>
        </w:rPr>
      </w:pPr>
      <w:r>
        <w:rPr>
          <w:sz w:val="22"/>
          <w:szCs w:val="22"/>
        </w:rPr>
        <w:t xml:space="preserve">Poskytovateľ je </w:t>
      </w:r>
      <w:r w:rsidRPr="00B710EA">
        <w:rPr>
          <w:sz w:val="22"/>
          <w:szCs w:val="22"/>
        </w:rPr>
        <w:t>oprávnený, v prípade potreby počas výkonu kontroly žiadosti o platbu (zúčtovanie zálohovej platby),</w:t>
      </w:r>
      <w:r>
        <w:rPr>
          <w:sz w:val="22"/>
          <w:szCs w:val="22"/>
        </w:rPr>
        <w:t xml:space="preserve"> vyčleniť / technicky vyčleniť</w:t>
      </w:r>
      <w:r w:rsidRPr="00B710EA">
        <w:rPr>
          <w:sz w:val="22"/>
          <w:szCs w:val="22"/>
        </w:rPr>
        <w:t xml:space="preserve"> časti deklarovaných výdavkov z predloženej žiadosti o platbu (zúčtovanie zálohovej platby). V prípade systému zálohových platieb je možné deklarované výdavky vyčleniť na úrovni deklarovaného výdavku.</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055353B0"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príslušnej kapitole 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4B896D97" w:rsidR="00F7312F" w:rsidRPr="00A91910" w:rsidRDefault="00F7312F" w:rsidP="00413267">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w:t>
      </w:r>
      <w:ins w:id="259" w:author="Poskytovateľ" w:date="2022-05-23T10:28:00Z">
        <w:r w:rsidR="00413267">
          <w:rPr>
            <w:sz w:val="22"/>
            <w:szCs w:val="22"/>
          </w:rPr>
          <w:t>ých</w:t>
        </w:r>
      </w:ins>
      <w:del w:id="260" w:author="Poskytovateľ" w:date="2022-05-23T10:28:00Z">
        <w:r w:rsidDel="00413267">
          <w:rPr>
            <w:sz w:val="22"/>
            <w:szCs w:val="22"/>
          </w:rPr>
          <w:delText>ej</w:delText>
        </w:r>
      </w:del>
      <w:r>
        <w:rPr>
          <w:sz w:val="22"/>
          <w:szCs w:val="22"/>
        </w:rPr>
        <w:t xml:space="preserve"> minimálny rozsah stanovuje Systém riadenia EŠIF a </w:t>
      </w:r>
      <w:ins w:id="261" w:author="Poskytovateľ" w:date="2022-05-23T10:29:00Z">
        <w:r w:rsidR="00413267" w:rsidRPr="00413267">
          <w:rPr>
            <w:sz w:val="22"/>
            <w:szCs w:val="22"/>
          </w:rPr>
          <w:t>iný Právny dokument</w:t>
        </w:r>
      </w:ins>
      <w:del w:id="262" w:author="Poskytovateľ" w:date="2022-05-23T10:29:00Z">
        <w:r w:rsidDel="00413267">
          <w:rPr>
            <w:sz w:val="22"/>
            <w:szCs w:val="22"/>
          </w:rPr>
          <w:delText>Poskytovateľ</w:delText>
        </w:r>
      </w:del>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51C03B5F"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w:t>
      </w:r>
      <w:ins w:id="263" w:author="Poskytovateľ" w:date="2022-05-23T10:29:00Z">
        <w:r w:rsidR="00413267">
          <w:rPr>
            <w:sz w:val="22"/>
            <w:szCs w:val="22"/>
          </w:rPr>
          <w:t xml:space="preserve">pravdivosť, </w:t>
        </w:r>
      </w:ins>
      <w:r w:rsidRPr="00A91910">
        <w:rPr>
          <w:sz w:val="22"/>
          <w:szCs w:val="22"/>
        </w:rPr>
        <w:t xml:space="preserve">správnosť a kompletnosť údajov uvedených v Žiadosti o platbu. </w:t>
      </w:r>
      <w:r>
        <w:rPr>
          <w:sz w:val="22"/>
          <w:szCs w:val="22"/>
        </w:rPr>
        <w:t>Ak</w:t>
      </w:r>
      <w:r w:rsidRPr="00A91910">
        <w:rPr>
          <w:sz w:val="22"/>
          <w:szCs w:val="22"/>
        </w:rPr>
        <w:t xml:space="preserve"> na základe nepravých</w:t>
      </w:r>
      <w:ins w:id="264" w:author="Poskytovateľ" w:date="2022-05-23T10:29:00Z">
        <w:r w:rsidR="00413267">
          <w:rPr>
            <w:sz w:val="22"/>
            <w:szCs w:val="22"/>
          </w:rPr>
          <w:t>, nepravdivých</w:t>
        </w:r>
      </w:ins>
      <w:r w:rsidRPr="00A91910">
        <w:rPr>
          <w:sz w:val="22"/>
          <w:szCs w:val="22"/>
        </w:rPr>
        <w:t xml:space="preserve">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w:t>
      </w:r>
      <w:ins w:id="265" w:author="Poskytovateľ" w:date="2022-05-23T10:29:00Z">
        <w:r w:rsidR="00413267">
          <w:rPr>
            <w:sz w:val="22"/>
            <w:szCs w:val="22"/>
          </w:rPr>
          <w:t>, jnepravdivých</w:t>
        </w:r>
      </w:ins>
      <w:r>
        <w:rPr>
          <w:sz w:val="22"/>
          <w:szCs w:val="22"/>
        </w:rPr>
        <w:t xml:space="preserve">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5AD84433" w:rsidR="00737D80" w:rsidRDefault="00F7312F" w:rsidP="00413267">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xml:space="preserve">, </w:t>
      </w:r>
      <w:ins w:id="266" w:author="Poskytovateľ" w:date="2022-05-23T10:30:00Z">
        <w:r w:rsidR="00413267">
          <w:rPr>
            <w:sz w:val="22"/>
            <w:szCs w:val="22"/>
          </w:rPr>
          <w:t xml:space="preserve">a </w:t>
        </w:r>
      </w:ins>
      <w:del w:id="267" w:author="Poskytovateľ" w:date="2022-05-23T10:30:00Z">
        <w:r w:rsidDel="00413267">
          <w:rPr>
            <w:sz w:val="22"/>
            <w:szCs w:val="22"/>
          </w:rPr>
          <w:delText xml:space="preserve">pričom </w:delText>
        </w:r>
      </w:del>
      <w:r>
        <w:rPr>
          <w:sz w:val="22"/>
          <w:szCs w:val="22"/>
        </w:rPr>
        <w:t xml:space="preserve">Prijímateľ je povinný sa na účely výkonu kontroly riadiť § 21 zákona o finančnej kontrole a audite, inými </w:t>
      </w:r>
      <w:del w:id="268" w:author="Poskytovateľ" w:date="2022-05-23T10:30:00Z">
        <w:r w:rsidDel="00413267">
          <w:rPr>
            <w:sz w:val="22"/>
            <w:szCs w:val="22"/>
          </w:rPr>
          <w:delText xml:space="preserve">relevantnými </w:delText>
        </w:r>
      </w:del>
      <w:r>
        <w:rPr>
          <w:sz w:val="22"/>
          <w:szCs w:val="22"/>
        </w:rPr>
        <w:t xml:space="preserve">právnymi predpismi </w:t>
      </w:r>
      <w:ins w:id="269" w:author="Poskytovateľ" w:date="2022-05-23T10:30:00Z">
        <w:r w:rsidR="00413267" w:rsidRPr="00413267">
          <w:rPr>
            <w:sz w:val="22"/>
            <w:szCs w:val="22"/>
          </w:rPr>
          <w:t xml:space="preserve">SR, právnymi aktmi EÚ </w:t>
        </w:r>
      </w:ins>
      <w:r>
        <w:rPr>
          <w:sz w:val="22"/>
          <w:szCs w:val="22"/>
        </w:rPr>
        <w:t>a</w:t>
      </w:r>
      <w:del w:id="270" w:author="Poskytovateľ" w:date="2022-05-23T10:30:00Z">
        <w:r w:rsidDel="00413267">
          <w:rPr>
            <w:sz w:val="22"/>
            <w:szCs w:val="22"/>
          </w:rPr>
          <w:delText> </w:delText>
        </w:r>
      </w:del>
      <w:ins w:id="271" w:author="Poskytovateľ" w:date="2022-05-23T10:30:00Z">
        <w:r w:rsidR="00413267">
          <w:rPr>
            <w:sz w:val="22"/>
            <w:szCs w:val="22"/>
          </w:rPr>
          <w:t> </w:t>
        </w:r>
      </w:ins>
      <w:r>
        <w:rPr>
          <w:sz w:val="22"/>
          <w:szCs w:val="22"/>
        </w:rPr>
        <w:t>inými</w:t>
      </w:r>
      <w:ins w:id="272" w:author="Poskytovateľ" w:date="2022-05-23T10:30:00Z">
        <w:r w:rsidR="00413267">
          <w:rPr>
            <w:sz w:val="22"/>
            <w:szCs w:val="22"/>
          </w:rPr>
          <w:t xml:space="preserve"> Právnymi</w:t>
        </w:r>
      </w:ins>
      <w:r>
        <w:rPr>
          <w:sz w:val="22"/>
          <w:szCs w:val="22"/>
        </w:rPr>
        <w:t xml:space="preserve"> dokumentmi</w:t>
      </w:r>
      <w:del w:id="273" w:author="Poskytovateľ" w:date="2022-05-23T10:30:00Z">
        <w:r w:rsidDel="00413267">
          <w:rPr>
            <w:sz w:val="22"/>
            <w:szCs w:val="22"/>
          </w:rPr>
          <w:delText xml:space="preserve"> Poskytovateľa</w:delText>
        </w:r>
      </w:del>
      <w:r>
        <w:rPr>
          <w:sz w:val="22"/>
          <w:szCs w:val="22"/>
        </w:rPr>
        <w:t>.</w:t>
      </w:r>
    </w:p>
    <w:p w14:paraId="1C571D69" w14:textId="77777777" w:rsidR="00737D80" w:rsidRDefault="00737D80" w:rsidP="0015282D">
      <w:pPr>
        <w:pStyle w:val="Odsekzoznamu1"/>
        <w:spacing w:before="240" w:after="120" w:line="276" w:lineRule="auto"/>
        <w:jc w:val="both"/>
        <w:rPr>
          <w:sz w:val="22"/>
          <w:szCs w:val="22"/>
        </w:rPr>
      </w:pPr>
    </w:p>
    <w:p w14:paraId="707939A6" w14:textId="07771712" w:rsidR="00737D80" w:rsidRPr="00737D80" w:rsidRDefault="00F7312F" w:rsidP="00413267">
      <w:pPr>
        <w:pStyle w:val="Odsekzoznamu1"/>
        <w:numPr>
          <w:ilvl w:val="0"/>
          <w:numId w:val="91"/>
        </w:numPr>
        <w:spacing w:before="240" w:after="120" w:line="276" w:lineRule="auto"/>
        <w:jc w:val="both"/>
        <w:rPr>
          <w:sz w:val="22"/>
          <w:szCs w:val="22"/>
        </w:rPr>
      </w:pPr>
      <w:r w:rsidRPr="00055791">
        <w:rPr>
          <w:sz w:val="22"/>
          <w:szCs w:val="22"/>
        </w:rPr>
        <w:t>Po vykonaní kontroly Poskytovateľ</w:t>
      </w:r>
      <w:r w:rsidR="00AD7C61" w:rsidRPr="00AD7C61">
        <w:t xml:space="preserve"> </w:t>
      </w:r>
      <w:r w:rsidR="00AD7C61" w:rsidRPr="00AD7C61">
        <w:rPr>
          <w:sz w:val="22"/>
          <w:szCs w:val="22"/>
        </w:rPr>
        <w:t>podľa predchádzajúceho odseku</w:t>
      </w:r>
      <w:r w:rsidRPr="00055791">
        <w:rPr>
          <w:sz w:val="22"/>
          <w:szCs w:val="22"/>
        </w:rPr>
        <w:t xml:space="preserve"> Žiadosť o platbu schváli v plnej výške, s</w:t>
      </w:r>
      <w:r w:rsidRPr="0015282D">
        <w:rPr>
          <w:sz w:val="22"/>
          <w:szCs w:val="22"/>
        </w:rPr>
        <w:t>chváli v zníženej výške, zamietne</w:t>
      </w:r>
      <w:r w:rsidR="00AD7C61">
        <w:rPr>
          <w:sz w:val="22"/>
          <w:szCs w:val="22"/>
        </w:rPr>
        <w:t xml:space="preserve"> alebo</w:t>
      </w:r>
      <w:r w:rsidRPr="0015282D">
        <w:rPr>
          <w:sz w:val="22"/>
          <w:szCs w:val="22"/>
        </w:rPr>
        <w:t xml:space="preserve"> pozastaví</w:t>
      </w:r>
      <w:r w:rsidR="00AD7C61">
        <w:rPr>
          <w:sz w:val="22"/>
          <w:szCs w:val="22"/>
        </w:rPr>
        <w:t xml:space="preserve">, </w:t>
      </w:r>
      <w:r w:rsidR="00AD7C61" w:rsidRPr="00AD7C61">
        <w:rPr>
          <w:sz w:val="22"/>
          <w:szCs w:val="22"/>
        </w:rPr>
        <w:t xml:space="preserve">pričom časť nárokovaných výdavkov, </w:t>
      </w:r>
      <w:ins w:id="274" w:author="Poskytovateľ" w:date="2022-05-23T10:30:00Z">
        <w:r w:rsidR="00413267">
          <w:rPr>
            <w:sz w:val="22"/>
            <w:szCs w:val="22"/>
          </w:rPr>
          <w:t xml:space="preserve">pri </w:t>
        </w:r>
      </w:ins>
      <w:del w:id="275" w:author="Poskytovateľ" w:date="2022-05-23T10:30:00Z">
        <w:r w:rsidR="00AD7C61" w:rsidRPr="00AD7C61" w:rsidDel="00413267">
          <w:rPr>
            <w:sz w:val="22"/>
            <w:szCs w:val="22"/>
          </w:rPr>
          <w:delText xml:space="preserve">u </w:delText>
        </w:r>
      </w:del>
      <w:r w:rsidR="00AD7C61" w:rsidRPr="00AD7C61">
        <w:rPr>
          <w:sz w:val="22"/>
          <w:szCs w:val="22"/>
        </w:rPr>
        <w:t>ktorých je potrebné pokračovať v kontrole, môže</w:t>
      </w:r>
      <w:r w:rsidRPr="0015282D">
        <w:rPr>
          <w:sz w:val="22"/>
          <w:szCs w:val="22"/>
        </w:rPr>
        <w:t xml:space="preserve"> vyčlen</w:t>
      </w:r>
      <w:r w:rsidR="00AD7C61">
        <w:rPr>
          <w:sz w:val="22"/>
          <w:szCs w:val="22"/>
        </w:rPr>
        <w:t>iť</w:t>
      </w:r>
      <w:r w:rsidR="00AD7C61" w:rsidRPr="00AD7C61">
        <w:rPr>
          <w:sz w:val="22"/>
          <w:szCs w:val="22"/>
        </w:rPr>
        <w:t>, a to v lehotách určených Systémom finančného riadenia</w:t>
      </w:r>
      <w:ins w:id="276" w:author="Poskytovateľ" w:date="2022-05-23T10:31:00Z">
        <w:r w:rsidR="00413267" w:rsidRPr="00413267">
          <w:t xml:space="preserve"> </w:t>
        </w:r>
        <w:r w:rsidR="00413267" w:rsidRPr="00413267">
          <w:rPr>
            <w:sz w:val="22"/>
            <w:szCs w:val="22"/>
          </w:rPr>
          <w:t>a iným Právnym dokumentom</w:t>
        </w:r>
      </w:ins>
      <w:del w:id="277" w:author="Poskytovateľ" w:date="2022-05-23T10:31:00Z">
        <w:r w:rsidR="00AD7C61" w:rsidRPr="00AD7C61" w:rsidDel="00413267">
          <w:rPr>
            <w:sz w:val="22"/>
            <w:szCs w:val="22"/>
          </w:rPr>
          <w:delText>, resp. vo Výnimke</w:delText>
        </w:r>
      </w:del>
      <w:r w:rsidR="00AD7C61">
        <w:rPr>
          <w:sz w:val="22"/>
          <w:szCs w:val="22"/>
        </w:rPr>
        <w:t>.</w:t>
      </w:r>
      <w:r w:rsidRPr="0015282D">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w:t>
      </w:r>
      <w:r w:rsidR="00AD7C61">
        <w:rPr>
          <w:sz w:val="22"/>
          <w:szCs w:val="22"/>
        </w:rPr>
        <w:t xml:space="preserve">oskytovateľa </w:t>
      </w:r>
      <w:r w:rsidRPr="0015282D">
        <w:rPr>
          <w:sz w:val="22"/>
          <w:szCs w:val="22"/>
        </w:rPr>
        <w:t xml:space="preserve">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460F6A24" w:rsidR="00F7312F" w:rsidRPr="00791875"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E445389" w14:textId="77777777" w:rsidR="00B710EA" w:rsidRDefault="00B710EA" w:rsidP="00791875">
      <w:pPr>
        <w:pStyle w:val="Odsekzoznamu"/>
        <w:rPr>
          <w:b/>
          <w:bCs/>
          <w:caps/>
        </w:rPr>
      </w:pPr>
    </w:p>
    <w:p w14:paraId="6A31A999" w14:textId="44E27602" w:rsidR="00B710EA" w:rsidRPr="00737D80" w:rsidRDefault="00B710EA" w:rsidP="0015282D">
      <w:pPr>
        <w:pStyle w:val="Odsekzoznamu1"/>
        <w:numPr>
          <w:ilvl w:val="0"/>
          <w:numId w:val="91"/>
        </w:numPr>
        <w:spacing w:after="120" w:line="276" w:lineRule="auto"/>
        <w:jc w:val="both"/>
        <w:rPr>
          <w:b/>
          <w:bCs/>
          <w:caps/>
        </w:rPr>
      </w:pPr>
      <w:r w:rsidRPr="00791875">
        <w:rPr>
          <w:rFonts w:cs="Arial"/>
          <w:sz w:val="22"/>
          <w:szCs w:val="16"/>
        </w:rPr>
        <w:t>Poskytovateľ je oprávnený, v prípade potreby počas výkonu kontroly žiadosti o platbu (priebežná platba), vyčleniť / technicky vyčleniť časti deklarovaných výdavkov z predloženej žiadosti o platbu (priebežná platba). V  prípade systému refundácie je možné deklarované výdavky vyčleniť na úrovni deklarovaného výdavku.</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655E7C73" w:rsidR="00F7312F" w:rsidRPr="00A91910" w:rsidRDefault="007D1959" w:rsidP="007D1959">
      <w:pPr>
        <w:pStyle w:val="Odsekzoznamu1"/>
        <w:numPr>
          <w:ilvl w:val="0"/>
          <w:numId w:val="92"/>
        </w:numPr>
        <w:spacing w:after="120" w:line="276" w:lineRule="auto"/>
        <w:jc w:val="both"/>
        <w:rPr>
          <w:sz w:val="22"/>
          <w:szCs w:val="22"/>
        </w:rPr>
      </w:pPr>
      <w:r w:rsidRPr="007D1959">
        <w:rPr>
          <w:sz w:val="22"/>
          <w:szCs w:val="22"/>
        </w:rPr>
        <w:t xml:space="preserve">Ak nie je možné prílohy k Žiadosti o platbu predložiť elektronicky </w:t>
      </w:r>
      <w:ins w:id="278" w:author="Poskytovateľ" w:date="2022-05-23T10:31:00Z">
        <w:r w:rsidR="00413267">
          <w:rPr>
            <w:sz w:val="22"/>
            <w:szCs w:val="22"/>
          </w:rPr>
          <w:t>cez</w:t>
        </w:r>
      </w:ins>
      <w:del w:id="279" w:author="Poskytovateľ" w:date="2022-05-23T10:31:00Z">
        <w:r w:rsidRPr="007D1959" w:rsidDel="00413267">
          <w:rPr>
            <w:sz w:val="22"/>
            <w:szCs w:val="22"/>
          </w:rPr>
          <w:delText>v</w:delText>
        </w:r>
      </w:del>
      <w:r w:rsidRPr="007D1959">
        <w:rPr>
          <w:sz w:val="22"/>
          <w:szCs w:val="22"/>
        </w:rPr>
        <w:t xml:space="preserve"> ITMS2014+, je Prijímateľ oprávnený predložiť prílohy k Žiadosti o platbu aj v listinnej forme (účtovné doklady, výpisy z účtu, podporná dokumentácia vo forme rovnopisov originálov alebo ich kópie).</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4CBC1F0B" w:rsidR="00F7312F" w:rsidRPr="00A91910" w:rsidRDefault="00F7312F" w:rsidP="00AD7C61">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AD7C61" w:rsidRPr="00AD7C61">
        <w:rPr>
          <w:color w:val="000000"/>
          <w:sz w:val="22"/>
          <w:szCs w:val="22"/>
        </w:rPr>
        <w:t>Kombinácia všetkých troch systémov financovania (systém zálohových platieb, systém predfinancovania a systém refundácie navzájom) je možná pre všetkých prijímateľov, za dodržania podmienok definovaných</w:t>
      </w:r>
      <w:del w:id="280" w:author="Poskytovateľ" w:date="2022-05-23T10:31:00Z">
        <w:r w:rsidR="00AD7C61" w:rsidRPr="00AD7C61" w:rsidDel="00413267">
          <w:rPr>
            <w:color w:val="000000"/>
            <w:sz w:val="22"/>
            <w:szCs w:val="22"/>
          </w:rPr>
          <w:delText xml:space="preserve"> vo Výnimke,</w:delText>
        </w:r>
      </w:del>
      <w:r w:rsidR="00AD7C61" w:rsidRPr="00AD7C61">
        <w:rPr>
          <w:color w:val="000000"/>
          <w:sz w:val="22"/>
          <w:szCs w:val="22"/>
        </w:rPr>
        <w:t xml:space="preserve"> v Systéme finančného riadenia</w:t>
      </w:r>
      <w:del w:id="281" w:author="Poskytovateľ" w:date="2022-05-23T10:31:00Z">
        <w:r w:rsidR="00AD7C61" w:rsidRPr="00AD7C61" w:rsidDel="00413267">
          <w:rPr>
            <w:color w:val="000000"/>
            <w:sz w:val="22"/>
            <w:szCs w:val="22"/>
          </w:rPr>
          <w:delText xml:space="preserve"> a vo Výzve</w:delText>
        </w:r>
      </w:del>
      <w:r w:rsidR="00AD7C61" w:rsidRPr="00AD7C61">
        <w:rPr>
          <w:color w:val="000000"/>
          <w:sz w:val="22"/>
          <w:szCs w:val="22"/>
        </w:rPr>
        <w:t>.</w:t>
      </w:r>
      <w:r w:rsidR="00AD7C61">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3AF9181E" w:rsidR="00F7312F" w:rsidRDefault="00F7312F" w:rsidP="007D1959">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 xml:space="preserve">Pri </w:t>
      </w:r>
      <w:del w:id="282" w:author="Poskytovateľ" w:date="2022-05-23T10:37:00Z">
        <w:r w:rsidRPr="000C27EB" w:rsidDel="00CF4FEE">
          <w:rPr>
            <w:sz w:val="22"/>
            <w:szCs w:val="22"/>
          </w:rPr>
          <w:delText>vy</w:delText>
        </w:r>
      </w:del>
      <w:ins w:id="283" w:author="Poskytovateľ" w:date="2022-05-23T10:37:00Z">
        <w:r w:rsidR="00CF4FEE">
          <w:rPr>
            <w:sz w:val="22"/>
            <w:szCs w:val="22"/>
          </w:rPr>
          <w:t>po</w:t>
        </w:r>
      </w:ins>
      <w:r w:rsidRPr="000C27EB">
        <w:rPr>
          <w:sz w:val="22"/>
          <w:szCs w:val="22"/>
        </w:rPr>
        <w:t>užití troch systémov financovania v rámci jedného projektu</w:t>
      </w:r>
      <w:r w:rsidR="007D1959" w:rsidRPr="007D1959">
        <w:rPr>
          <w:sz w:val="22"/>
          <w:szCs w:val="22"/>
        </w:rPr>
        <w:t>, Prijímateľ oznámi identifikované rozpočtové položky Projektu Poskytovateľovi</w:t>
      </w:r>
      <w:r w:rsidRPr="000C27EB">
        <w:rPr>
          <w:sz w:val="22"/>
          <w:szCs w:val="22"/>
        </w:rPr>
        <w:t xml:space="preserve"> </w:t>
      </w:r>
      <w:r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40127818" w:rsidR="00F7312F" w:rsidRDefault="00F7312F" w:rsidP="00AB4D60">
      <w:pPr>
        <w:pStyle w:val="Odsekzoznamu1"/>
        <w:numPr>
          <w:ilvl w:val="0"/>
          <w:numId w:val="92"/>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w:t>
      </w:r>
      <w:del w:id="284" w:author="Poskytovateľ" w:date="2022-05-23T10:37:00Z">
        <w:r w:rsidRPr="00A91910" w:rsidDel="00CF4FEE">
          <w:rPr>
            <w:sz w:val="22"/>
            <w:szCs w:val="22"/>
          </w:rPr>
          <w:delText xml:space="preserve">Dodávateľom </w:delText>
        </w:r>
      </w:del>
      <w:r w:rsidRPr="00A91910">
        <w:rPr>
          <w:sz w:val="22"/>
          <w:szCs w:val="22"/>
        </w:rPr>
        <w:t>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3E7133FA"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w:t>
      </w:r>
      <w:del w:id="285" w:author="Poskytovateľ" w:date="2022-05-23T10:38:00Z">
        <w:r w:rsidDel="00CF4FEE">
          <w:rPr>
            <w:sz w:val="22"/>
            <w:szCs w:val="22"/>
          </w:rPr>
          <w:delText>maximálnej</w:delText>
        </w:r>
      </w:del>
      <w:r>
        <w:rPr>
          <w:sz w:val="22"/>
          <w:szCs w:val="22"/>
        </w:rPr>
        <w:t xml:space="preserve">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286"/>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86"/>
      <w:r w:rsidRPr="00A91910">
        <w:rPr>
          <w:rStyle w:val="Odkaznakomentr"/>
          <w:sz w:val="22"/>
          <w:szCs w:val="22"/>
        </w:rPr>
        <w:commentReference w:id="286"/>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211A7E08" w:rsidR="00F7312F" w:rsidRPr="00A91910" w:rsidRDefault="00F7312F" w:rsidP="00CF4FEE">
      <w:pPr>
        <w:pStyle w:val="Odsekzoznamu1"/>
        <w:numPr>
          <w:ilvl w:val="0"/>
          <w:numId w:val="92"/>
        </w:numPr>
        <w:spacing w:after="120" w:line="276" w:lineRule="auto"/>
        <w:jc w:val="both"/>
        <w:rPr>
          <w:color w:val="000000"/>
          <w:sz w:val="22"/>
          <w:szCs w:val="22"/>
        </w:rPr>
      </w:pPr>
      <w:r w:rsidRPr="00A91910">
        <w:rPr>
          <w:color w:val="000000"/>
          <w:sz w:val="22"/>
          <w:szCs w:val="22"/>
        </w:rPr>
        <w:t xml:space="preserve">Na účely tejto Zmluvy </w:t>
      </w:r>
      <w:ins w:id="287" w:author="Poskytovateľ" w:date="2022-05-23T10:38:00Z">
        <w:r w:rsidR="00CF4FEE" w:rsidRPr="00CF4FEE">
          <w:rPr>
            <w:color w:val="000000"/>
            <w:sz w:val="22"/>
            <w:szCs w:val="22"/>
          </w:rPr>
          <w:t xml:space="preserve">o poskytnutí NFP </w:t>
        </w:r>
      </w:ins>
      <w:r w:rsidRPr="00A91910">
        <w:rPr>
          <w:color w:val="000000"/>
          <w:sz w:val="22"/>
          <w:szCs w:val="22"/>
        </w:rPr>
        <w:t>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0ACF8D34"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úhrada oprávnenej osobe na základe výkonu rozhodnutia voči Dodávateľovi v zmysle </w:t>
      </w:r>
      <w:del w:id="288" w:author="Poskytovateľ" w:date="2022-05-23T10:38:00Z">
        <w:r w:rsidRPr="00510D6A" w:rsidDel="00CF4FEE">
          <w:rPr>
            <w:rFonts w:ascii="Times New Roman" w:hAnsi="Times New Roman"/>
            <w:color w:val="000000"/>
          </w:rPr>
          <w:delText xml:space="preserve">všeobecne záväzných </w:delText>
        </w:r>
      </w:del>
      <w:r w:rsidRPr="00510D6A">
        <w:rPr>
          <w:rFonts w:ascii="Times New Roman" w:hAnsi="Times New Roman"/>
          <w:color w:val="000000"/>
        </w:rPr>
        <w:t>právnych predpisov SR,</w:t>
      </w:r>
    </w:p>
    <w:p w14:paraId="7F67122D" w14:textId="77777777" w:rsidR="001F4F64"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r w:rsidR="001F4F64">
        <w:rPr>
          <w:rFonts w:ascii="Times New Roman" w:hAnsi="Times New Roman"/>
          <w:color w:val="000000"/>
        </w:rPr>
        <w:t>,</w:t>
      </w:r>
    </w:p>
    <w:p w14:paraId="7C37951E" w14:textId="31F548CB" w:rsidR="00F7312F" w:rsidRDefault="001F4F64" w:rsidP="00791875">
      <w:pPr>
        <w:numPr>
          <w:ilvl w:val="3"/>
          <w:numId w:val="86"/>
        </w:numPr>
        <w:tabs>
          <w:tab w:val="clear" w:pos="2880"/>
        </w:tabs>
        <w:spacing w:before="120" w:after="120"/>
        <w:ind w:left="1418" w:hanging="425"/>
        <w:jc w:val="both"/>
        <w:rPr>
          <w:rFonts w:ascii="Times New Roman" w:hAnsi="Times New Roman"/>
          <w:color w:val="000000"/>
        </w:rPr>
      </w:pPr>
      <w:r w:rsidRPr="001F4F64">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4D5961DD" w:rsidR="00F7312F" w:rsidRDefault="00F7312F" w:rsidP="00AB4D60">
      <w:pPr>
        <w:pStyle w:val="Odsekzoznamu1"/>
        <w:numPr>
          <w:ilvl w:val="0"/>
          <w:numId w:val="92"/>
        </w:numPr>
        <w:spacing w:after="120" w:line="276" w:lineRule="auto"/>
        <w:jc w:val="both"/>
        <w:rPr>
          <w:ins w:id="289" w:author="Poskytovateľ" w:date="2022-05-23T10:39:00Z"/>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90C4B26" w14:textId="71D9B925" w:rsidR="00CF4FEE" w:rsidRDefault="00CF4FEE" w:rsidP="00CF4FEE">
      <w:pPr>
        <w:pStyle w:val="Odsekzoznamu1"/>
        <w:spacing w:after="120" w:line="276" w:lineRule="auto"/>
        <w:ind w:left="0"/>
        <w:jc w:val="both"/>
        <w:rPr>
          <w:color w:val="000000"/>
          <w:sz w:val="22"/>
          <w:szCs w:val="22"/>
        </w:rPr>
        <w:pPrChange w:id="290" w:author="Poskytovateľ" w:date="2022-05-23T10:39:00Z">
          <w:pPr>
            <w:pStyle w:val="Odsekzoznamu1"/>
            <w:numPr>
              <w:numId w:val="92"/>
            </w:numPr>
            <w:spacing w:after="120" w:line="276" w:lineRule="auto"/>
            <w:ind w:hanging="360"/>
            <w:jc w:val="both"/>
          </w:pPr>
        </w:pPrChange>
      </w:pPr>
    </w:p>
    <w:p w14:paraId="2CDB46B1" w14:textId="3C5A8A3D" w:rsidR="00F7312F" w:rsidDel="00CF4FEE" w:rsidRDefault="001F4F64" w:rsidP="00791875">
      <w:pPr>
        <w:pStyle w:val="Odsekzoznamu1"/>
        <w:numPr>
          <w:ilvl w:val="0"/>
          <w:numId w:val="92"/>
        </w:numPr>
        <w:spacing w:after="120" w:line="276" w:lineRule="auto"/>
        <w:jc w:val="both"/>
        <w:rPr>
          <w:del w:id="291" w:author="Poskytovateľ" w:date="2022-05-23T10:39:00Z"/>
          <w:color w:val="000000"/>
          <w:sz w:val="22"/>
          <w:szCs w:val="22"/>
        </w:rPr>
      </w:pPr>
      <w:r w:rsidRPr="001F4F64">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87615A8" w14:textId="77777777" w:rsidR="00CF4FEE" w:rsidRDefault="00CF4FEE" w:rsidP="00CF4FEE">
      <w:pPr>
        <w:pStyle w:val="Odsekzoznamu1"/>
        <w:numPr>
          <w:ilvl w:val="0"/>
          <w:numId w:val="92"/>
        </w:numPr>
        <w:spacing w:after="120" w:line="276" w:lineRule="auto"/>
        <w:jc w:val="both"/>
        <w:rPr>
          <w:ins w:id="292" w:author="Poskytovateľ" w:date="2022-05-23T10:39:00Z"/>
          <w:color w:val="000000"/>
          <w:sz w:val="22"/>
          <w:szCs w:val="22"/>
        </w:rPr>
        <w:pPrChange w:id="293" w:author="Poskytovateľ" w:date="2022-05-23T10:39:00Z">
          <w:pPr>
            <w:pStyle w:val="Odsekzoznamu"/>
            <w:numPr>
              <w:numId w:val="92"/>
            </w:numPr>
            <w:ind w:hanging="360"/>
            <w:jc w:val="both"/>
          </w:pPr>
        </w:pPrChange>
      </w:pPr>
    </w:p>
    <w:p w14:paraId="326629CF" w14:textId="77777777" w:rsidR="00CF4FEE" w:rsidRPr="001F4F64" w:rsidRDefault="00CF4FEE" w:rsidP="00CF4FEE">
      <w:pPr>
        <w:pStyle w:val="Odsekzoznamu1"/>
        <w:spacing w:after="120" w:line="276" w:lineRule="auto"/>
        <w:jc w:val="both"/>
        <w:rPr>
          <w:ins w:id="294" w:author="Poskytovateľ" w:date="2022-05-23T10:39:00Z"/>
          <w:color w:val="000000"/>
          <w:sz w:val="22"/>
          <w:szCs w:val="22"/>
        </w:rPr>
        <w:pPrChange w:id="295" w:author="Poskytovateľ" w:date="2022-05-23T10:40:00Z">
          <w:pPr>
            <w:pStyle w:val="Odsekzoznamu1"/>
            <w:numPr>
              <w:numId w:val="92"/>
            </w:numPr>
            <w:spacing w:after="120" w:line="276" w:lineRule="auto"/>
            <w:ind w:hanging="360"/>
            <w:jc w:val="both"/>
          </w:pPr>
        </w:pPrChange>
      </w:pPr>
    </w:p>
    <w:p w14:paraId="7333BD0E" w14:textId="58D0D9D1" w:rsidR="00F7312F" w:rsidDel="00CF4FEE" w:rsidRDefault="00F7312F" w:rsidP="00CF4FEE">
      <w:pPr>
        <w:pStyle w:val="Odsekzoznamu1"/>
        <w:numPr>
          <w:ilvl w:val="0"/>
          <w:numId w:val="92"/>
        </w:numPr>
        <w:spacing w:after="120" w:line="276" w:lineRule="auto"/>
        <w:jc w:val="both"/>
        <w:rPr>
          <w:del w:id="296" w:author="Poskytovateľ" w:date="2022-05-23T10:39:00Z"/>
          <w:color w:val="000000"/>
          <w:sz w:val="22"/>
          <w:szCs w:val="22"/>
        </w:rPr>
      </w:pPr>
      <w:r w:rsidRPr="00CF4FEE">
        <w:rPr>
          <w:color w:val="000000"/>
          <w:sz w:val="22"/>
          <w:szCs w:val="22"/>
          <w:rPrChange w:id="297" w:author="Poskytovateľ" w:date="2022-05-23T10:39:00Z">
            <w:rPr>
              <w:sz w:val="22"/>
              <w:szCs w:val="22"/>
            </w:rPr>
          </w:rPrChange>
        </w:rPr>
        <w:t xml:space="preserve">V prípade započítania pohľadávok Dodávateľa a Prijímateľa v súlade s § 580 až </w:t>
      </w:r>
      <w:r w:rsidR="00B856F8" w:rsidRPr="00CF4FEE">
        <w:rPr>
          <w:color w:val="000000"/>
          <w:sz w:val="22"/>
          <w:szCs w:val="22"/>
          <w:rPrChange w:id="298" w:author="Poskytovateľ" w:date="2022-05-23T10:39:00Z">
            <w:rPr>
              <w:sz w:val="22"/>
              <w:szCs w:val="22"/>
            </w:rPr>
          </w:rPrChange>
        </w:rPr>
        <w:br/>
      </w:r>
      <w:r w:rsidRPr="00CF4FEE">
        <w:rPr>
          <w:color w:val="000000"/>
          <w:sz w:val="22"/>
          <w:szCs w:val="22"/>
          <w:rPrChange w:id="299" w:author="Poskytovateľ" w:date="2022-05-23T10:39:00Z">
            <w:rPr>
              <w:sz w:val="22"/>
              <w:szCs w:val="22"/>
            </w:rPr>
          </w:rPrChange>
        </w:rPr>
        <w:t>§ 581  Občianskeho zákonníka, resp. § 358 až § 364 Obchodného zákonníka, Prijímateľ v rámci dokumentácie Žiadosti o platbu predloží doklady preukazujúce započítanie pohľadávok.</w:t>
      </w:r>
    </w:p>
    <w:p w14:paraId="5F410EDA" w14:textId="77777777" w:rsidR="00CF4FEE" w:rsidRDefault="00CF4FEE" w:rsidP="00CF4FEE">
      <w:pPr>
        <w:pStyle w:val="Odsekzoznamu1"/>
        <w:numPr>
          <w:ilvl w:val="0"/>
          <w:numId w:val="92"/>
        </w:numPr>
        <w:spacing w:after="120" w:line="276" w:lineRule="auto"/>
        <w:jc w:val="both"/>
        <w:rPr>
          <w:ins w:id="300" w:author="Poskytovateľ" w:date="2022-05-23T10:40:00Z"/>
          <w:color w:val="000000"/>
          <w:sz w:val="22"/>
          <w:szCs w:val="22"/>
        </w:rPr>
        <w:pPrChange w:id="301" w:author="Poskytovateľ" w:date="2022-05-23T10:39:00Z">
          <w:pPr>
            <w:pStyle w:val="Odsekzoznamu"/>
            <w:numPr>
              <w:numId w:val="92"/>
            </w:numPr>
            <w:ind w:hanging="360"/>
            <w:jc w:val="both"/>
          </w:pPr>
        </w:pPrChange>
      </w:pPr>
    </w:p>
    <w:p w14:paraId="7522B2CE" w14:textId="77777777" w:rsidR="00CF4FEE" w:rsidRPr="00CF4FEE" w:rsidRDefault="00CF4FEE" w:rsidP="00CF4FEE">
      <w:pPr>
        <w:pStyle w:val="Odsekzoznamu1"/>
        <w:spacing w:after="120" w:line="276" w:lineRule="auto"/>
        <w:jc w:val="both"/>
        <w:rPr>
          <w:ins w:id="302" w:author="Poskytovateľ" w:date="2022-05-23T10:39:00Z"/>
          <w:color w:val="000000"/>
          <w:sz w:val="22"/>
          <w:szCs w:val="22"/>
          <w:rPrChange w:id="303" w:author="Poskytovateľ" w:date="2022-05-23T10:39:00Z">
            <w:rPr>
              <w:ins w:id="304" w:author="Poskytovateľ" w:date="2022-05-23T10:39:00Z"/>
              <w:sz w:val="22"/>
              <w:szCs w:val="22"/>
            </w:rPr>
          </w:rPrChange>
        </w:rPr>
        <w:pPrChange w:id="305" w:author="Poskytovateľ" w:date="2022-05-23T10:40:00Z">
          <w:pPr>
            <w:pStyle w:val="Odsekzoznamu1"/>
            <w:numPr>
              <w:numId w:val="92"/>
            </w:numPr>
            <w:spacing w:after="120" w:line="276" w:lineRule="auto"/>
            <w:ind w:hanging="360"/>
            <w:jc w:val="both"/>
          </w:pPr>
        </w:pPrChange>
      </w:pPr>
      <w:bookmarkStart w:id="306" w:name="_GoBack"/>
      <w:bookmarkEnd w:id="306"/>
    </w:p>
    <w:p w14:paraId="22E8AA3D" w14:textId="77777777" w:rsidR="00F7312F" w:rsidRPr="00CF4FEE" w:rsidDel="00CF4FEE" w:rsidRDefault="00F7312F" w:rsidP="00CF4FEE">
      <w:pPr>
        <w:pStyle w:val="Odsekzoznamu1"/>
        <w:rPr>
          <w:del w:id="307" w:author="Poskytovateľ" w:date="2022-05-23T10:39:00Z"/>
          <w:sz w:val="22"/>
          <w:szCs w:val="22"/>
        </w:rPr>
        <w:pPrChange w:id="308" w:author="Poskytovateľ" w:date="2022-05-23T10:39:00Z">
          <w:pPr>
            <w:pStyle w:val="Odsekzoznamu1"/>
            <w:spacing w:after="120" w:line="276" w:lineRule="auto"/>
            <w:jc w:val="both"/>
          </w:pPr>
        </w:pPrChange>
      </w:pPr>
    </w:p>
    <w:p w14:paraId="4AF19F52" w14:textId="588849AA" w:rsidR="00445DDD" w:rsidRPr="0015282D" w:rsidRDefault="00F7312F" w:rsidP="00CF4FEE">
      <w:pPr>
        <w:pStyle w:val="Odsekzoznamu1"/>
        <w:numPr>
          <w:ilvl w:val="0"/>
          <w:numId w:val="92"/>
        </w:numPr>
        <w:spacing w:after="120" w:line="276" w:lineRule="auto"/>
        <w:jc w:val="both"/>
        <w:pPrChange w:id="309" w:author="Poskytovateľ" w:date="2022-05-23T10:39:00Z">
          <w:pPr>
            <w:pStyle w:val="Odsekzoznamu"/>
            <w:numPr>
              <w:numId w:val="92"/>
            </w:numPr>
            <w:ind w:hanging="360"/>
            <w:jc w:val="both"/>
          </w:pPr>
        </w:pPrChange>
      </w:pPr>
      <w:r w:rsidRPr="00CF4FEE">
        <w:rPr>
          <w:sz w:val="22"/>
          <w:rPrChange w:id="310" w:author="Poskytovateľ" w:date="2022-05-23T10:39:00Z">
            <w:rPr/>
          </w:rPrChange>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6FCCA464"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7 ods. 7.2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6-04-07T22:59:00Z" w:initials="a">
    <w:p w14:paraId="5B0F1BED" w14:textId="1515F0D2" w:rsidR="00143697" w:rsidRPr="006130F7" w:rsidRDefault="00143697">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143697" w:rsidRDefault="00143697">
      <w:pPr>
        <w:pStyle w:val="Textkomentra"/>
      </w:pPr>
      <w:r>
        <w:rPr>
          <w:rStyle w:val="Odkaznakomentr"/>
        </w:rPr>
        <w:annotationRef/>
      </w:r>
      <w:r w:rsidRPr="00755553">
        <w:rPr>
          <w:rFonts w:eastAsia="Calibri"/>
          <w:sz w:val="12"/>
          <w:szCs w:val="12"/>
        </w:rPr>
        <w:t>Vypustí sa, ak nerelevantné.</w:t>
      </w:r>
    </w:p>
  </w:comment>
  <w:comment w:id="3" w:author="KH" w:date="2019-12-02T10:48:00Z" w:initials="KH">
    <w:p w14:paraId="40D01999" w14:textId="79F7D665" w:rsidR="00143697" w:rsidRPr="00DD042F" w:rsidRDefault="00143697">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4" w:author="KH" w:date="2019-12-02T10:49:00Z" w:initials="KH">
    <w:p w14:paraId="4230A448" w14:textId="33E8C6D2" w:rsidR="00143697" w:rsidRPr="00DD042F" w:rsidRDefault="00143697"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143697" w:rsidRPr="00982EA3" w:rsidRDefault="00143697">
      <w:pPr>
        <w:pStyle w:val="Textkomentra"/>
        <w:rPr>
          <w:lang w:val="sk-SK"/>
        </w:rPr>
      </w:pPr>
    </w:p>
  </w:comment>
  <w:comment w:id="6" w:author="autor" w:initials="A">
    <w:p w14:paraId="795CB1C4" w14:textId="77777777" w:rsidR="00143697" w:rsidRPr="003311ED" w:rsidRDefault="00143697"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KH" w:date="2019-12-02T10:54:00Z" w:initials="KH">
    <w:p w14:paraId="42099EFE" w14:textId="04202FF3" w:rsidR="00143697" w:rsidRPr="00DD042F" w:rsidRDefault="00143697"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143697" w:rsidRPr="00982EA3" w:rsidRDefault="00143697">
      <w:pPr>
        <w:pStyle w:val="Textkomentra"/>
        <w:rPr>
          <w:lang w:val="sk-SK"/>
        </w:rPr>
      </w:pPr>
    </w:p>
  </w:comment>
  <w:comment w:id="8" w:author="Poskytovateľ" w:date="2019-12-04T09:38:00Z" w:initials="UD">
    <w:p w14:paraId="4201D232" w14:textId="1CBDBD63" w:rsidR="00143697" w:rsidRDefault="00143697">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9" w:author="autor" w:date="2016-04-07T22:59:00Z" w:initials="a">
    <w:p w14:paraId="7615C4DE" w14:textId="710D873D" w:rsidR="00143697" w:rsidRDefault="00143697">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20" w:author="Poskytovateľ" w:date="2019-12-04T09:39:00Z" w:initials="UD">
    <w:p w14:paraId="36174CD1" w14:textId="2EF04E43" w:rsidR="00143697" w:rsidRDefault="00143697">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7" w:author="autor" w:date="2016-04-07T23:00:00Z" w:initials="a">
    <w:p w14:paraId="2F0A2C11" w14:textId="47D85189" w:rsidR="00143697" w:rsidRPr="006130F7" w:rsidRDefault="00143697">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28" w:author="uzivatel" w:date="2016-03-15T15:16:00Z" w:initials="u">
    <w:p w14:paraId="3B6B5BA2" w14:textId="2D04A764" w:rsidR="00143697" w:rsidRPr="006222D7" w:rsidRDefault="00143697"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29" w:author="uzivatel" w:date="2016-03-15T15:16:00Z" w:initials="u">
    <w:p w14:paraId="20A72E1F" w14:textId="77777777" w:rsidR="00143697" w:rsidRPr="006222D7" w:rsidRDefault="00143697"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33" w:author="uzivatel" w:date="2016-03-15T15:16:00Z" w:initials="u">
    <w:p w14:paraId="48A10DB0" w14:textId="77777777" w:rsidR="00143697" w:rsidRPr="006222D7" w:rsidRDefault="00143697"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34" w:author="autor" w:date="2016-04-07T23:00:00Z" w:initials="a">
    <w:p w14:paraId="50BCBE33" w14:textId="05C4521A" w:rsidR="00143697" w:rsidRPr="000264FC" w:rsidRDefault="00143697">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35" w:author="autor" w:date="2016-04-07T23:01:00Z" w:initials="a">
    <w:p w14:paraId="17874211" w14:textId="578E708F" w:rsidR="00143697" w:rsidRPr="000264FC" w:rsidRDefault="00143697">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36" w:author="KH" w:date="2019-12-02T11:19:00Z" w:initials="KH">
    <w:p w14:paraId="558EB2F0" w14:textId="2D5D42FC" w:rsidR="00143697" w:rsidRPr="00DD042F" w:rsidRDefault="00143697">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37" w:author="brunn" w:date="2016-03-15T15:16:00Z" w:initials="b">
    <w:p w14:paraId="6870CA73" w14:textId="77777777" w:rsidR="00143697" w:rsidRPr="00414935" w:rsidRDefault="00143697"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38" w:author="Tibor Barna" w:date="2016-03-15T15:16:00Z" w:initials="T. B.">
    <w:p w14:paraId="4A139AFB" w14:textId="77777777" w:rsidR="00143697" w:rsidRDefault="00143697">
      <w:pPr>
        <w:pStyle w:val="Textkomentra"/>
      </w:pPr>
      <w:r>
        <w:rPr>
          <w:rStyle w:val="Odkaznakomentr"/>
        </w:rPr>
        <w:annotationRef/>
      </w:r>
      <w:r w:rsidRPr="00576235">
        <w:t>Poskytovateľ je povinný dodržať podmienku v zmysle kapitoly 3.5.10, ods. 2 písm. h) Systému riadenia EŠIF.</w:t>
      </w:r>
    </w:p>
  </w:comment>
  <w:comment w:id="39" w:author="xxx" w:date="2016-03-15T15:16:00Z" w:initials="XX">
    <w:p w14:paraId="6D2D7D07" w14:textId="77777777" w:rsidR="00143697" w:rsidRPr="00C733EF" w:rsidRDefault="00143697"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40" w:author="autor" w:initials="A">
    <w:p w14:paraId="016F9CB2" w14:textId="77777777" w:rsidR="00143697" w:rsidRDefault="00143697"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143697" w:rsidRPr="0051470D" w:rsidRDefault="00143697" w:rsidP="00E9451C">
      <w:pPr>
        <w:pStyle w:val="Textkomentra"/>
        <w:rPr>
          <w:lang w:val="sk-SK"/>
        </w:rPr>
      </w:pPr>
    </w:p>
    <w:p w14:paraId="3C6A875F" w14:textId="77777777" w:rsidR="00143697" w:rsidRDefault="00143697"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143697" w:rsidRDefault="00143697"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41" w:author="KH" w:date="2019-12-02T11:29:00Z" w:initials="KH">
    <w:p w14:paraId="16F1DCF8" w14:textId="77777777" w:rsidR="00143697" w:rsidRPr="006130F7" w:rsidRDefault="00143697" w:rsidP="00E9451C">
      <w:pPr>
        <w:pStyle w:val="Textkomentra"/>
        <w:rPr>
          <w:lang w:val="sk-SK"/>
        </w:rPr>
      </w:pPr>
      <w:r>
        <w:rPr>
          <w:rStyle w:val="Odkaznakomentr"/>
        </w:rPr>
        <w:annotationRef/>
      </w:r>
      <w:r w:rsidRPr="00DD042F">
        <w:rPr>
          <w:sz w:val="12"/>
          <w:szCs w:val="12"/>
        </w:rPr>
        <w:t>Vypustí sa, ak nerelevantné.</w:t>
      </w:r>
    </w:p>
    <w:p w14:paraId="53C142EB" w14:textId="3831096A" w:rsidR="00143697" w:rsidRDefault="00143697">
      <w:pPr>
        <w:pStyle w:val="Textkomentra"/>
      </w:pPr>
    </w:p>
  </w:comment>
  <w:comment w:id="42" w:author="autor" w:initials="A">
    <w:p w14:paraId="2D97163A" w14:textId="77777777" w:rsidR="00143697" w:rsidRPr="00696ADB" w:rsidRDefault="00143697" w:rsidP="003F5CF2">
      <w:pPr>
        <w:pStyle w:val="Textkomentra"/>
        <w:rPr>
          <w:lang w:val="sk-SK"/>
        </w:rPr>
      </w:pPr>
      <w:r>
        <w:rPr>
          <w:rStyle w:val="Odkaznakomentr"/>
        </w:rPr>
        <w:annotationRef/>
      </w:r>
      <w:r>
        <w:rPr>
          <w:lang w:val="sk-SK"/>
        </w:rPr>
        <w:t>RO odstráni, ak sa v projekte zjednodušené vykazovanie výdavkov nevyužíva</w:t>
      </w:r>
    </w:p>
  </w:comment>
  <w:comment w:id="48" w:author="autor" w:date="2016-04-07T23:01:00Z" w:initials="a">
    <w:p w14:paraId="073B2471" w14:textId="0D01275A" w:rsidR="00143697" w:rsidRDefault="00143697">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49" w:author="xxx" w:date="2016-03-15T15:16:00Z" w:initials="XX">
    <w:p w14:paraId="5CD24246" w14:textId="77777777" w:rsidR="00143697" w:rsidRDefault="00143697">
      <w:pPr>
        <w:pStyle w:val="Textkomentra"/>
      </w:pPr>
      <w:r>
        <w:rPr>
          <w:rStyle w:val="Odkaznakomentr"/>
        </w:rPr>
        <w:annotationRef/>
      </w:r>
      <w:r w:rsidRPr="00BD2AA7">
        <w:t>Napríklad kópia pozvánky na posledné školenie spolu s kópiou prezenčnej listiny účastníkov.</w:t>
      </w:r>
      <w:r>
        <w:t xml:space="preserve"> </w:t>
      </w:r>
    </w:p>
  </w:comment>
  <w:comment w:id="50" w:author="xxx" w:date="2016-03-15T15:16:00Z" w:initials="XX">
    <w:p w14:paraId="09454D60" w14:textId="77777777" w:rsidR="00143697" w:rsidRDefault="00143697"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51" w:author="Poskytovateľ" w:date="2019-12-04T09:41:00Z" w:initials="UD">
    <w:p w14:paraId="4C284813" w14:textId="665E0555" w:rsidR="00143697" w:rsidRDefault="00143697">
      <w:pPr>
        <w:pStyle w:val="Textkomentra"/>
      </w:pPr>
      <w:r>
        <w:rPr>
          <w:rStyle w:val="Odkaznakomentr"/>
        </w:rPr>
        <w:annotationRef/>
      </w:r>
      <w:r w:rsidRPr="00DD042F">
        <w:t>Vypustí sa, ak nerelevantné.</w:t>
      </w:r>
    </w:p>
  </w:comment>
  <w:comment w:id="55" w:author="autor" w:initials="A">
    <w:p w14:paraId="45E323EF" w14:textId="77777777" w:rsidR="00143697" w:rsidRDefault="00143697" w:rsidP="005B2D3B">
      <w:pPr>
        <w:pStyle w:val="Textkomentra"/>
      </w:pPr>
      <w:r>
        <w:rPr>
          <w:rStyle w:val="Odkaznakomentr"/>
        </w:rPr>
        <w:annotationRef/>
      </w:r>
      <w:r>
        <w:t>Koncesie, odkaz na web, práce chýbajú, ak neprišla ani jedna ponuky</w:t>
      </w:r>
    </w:p>
  </w:comment>
  <w:comment w:id="58" w:author="KH" w:date="2019-12-02T11:49:00Z" w:initials="KH">
    <w:p w14:paraId="26A3337A" w14:textId="4921456C" w:rsidR="00143697" w:rsidRPr="004958C2" w:rsidRDefault="00143697">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59" w:author="KH" w:date="2019-12-02T11:50:00Z" w:initials="KH">
    <w:p w14:paraId="16932CF3" w14:textId="39A060F9" w:rsidR="00143697" w:rsidRPr="004958C2" w:rsidRDefault="00143697">
      <w:pPr>
        <w:pStyle w:val="Textkomentra"/>
        <w:rPr>
          <w:lang w:val="sk-SK"/>
        </w:rPr>
      </w:pPr>
      <w:r>
        <w:rPr>
          <w:rStyle w:val="Odkaznakomentr"/>
        </w:rPr>
        <w:annotationRef/>
      </w:r>
      <w:r w:rsidRPr="00DD042F">
        <w:rPr>
          <w:lang w:val="sk-SK"/>
        </w:rPr>
        <w:t>CKO: „Vypustí sa ak nie je relevantné“.</w:t>
      </w:r>
    </w:p>
  </w:comment>
  <w:comment w:id="60" w:author="autor" w:date="2016-04-07T23:02:00Z" w:initials="a">
    <w:p w14:paraId="7D575E94" w14:textId="7BE63D6E" w:rsidR="00143697" w:rsidRDefault="00143697">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61" w:author="autor" w:date="2016-04-07T23:02:00Z" w:initials="a">
    <w:p w14:paraId="4ACFB0A0" w14:textId="5FAEC371" w:rsidR="00143697" w:rsidRDefault="00143697">
      <w:pPr>
        <w:pStyle w:val="Textkomentra"/>
      </w:pPr>
      <w:r>
        <w:rPr>
          <w:rStyle w:val="Odkaznakomentr"/>
        </w:rPr>
        <w:annotationRef/>
      </w:r>
      <w:r>
        <w:t>Ak nerelevantné, vypustí sa.</w:t>
      </w:r>
    </w:p>
  </w:comment>
  <w:comment w:id="62" w:author="autor" w:date="2016-04-07T23:02:00Z" w:initials="a">
    <w:p w14:paraId="4E8CB193" w14:textId="2A351901" w:rsidR="00143697" w:rsidRDefault="00143697"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63" w:author="autor" w:date="2016-04-07T23:02:00Z" w:initials="a">
    <w:p w14:paraId="520D09F6" w14:textId="24244734" w:rsidR="00143697" w:rsidRDefault="00143697">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64" w:author="CKO" w:date="2016-03-15T15:16:00Z" w:initials="CKO">
    <w:p w14:paraId="1A41FFF5" w14:textId="0E80F1DF" w:rsidR="00143697" w:rsidRPr="00685086" w:rsidRDefault="00143697">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78" w:author="CKO" w:date="2016-03-15T15:16:00Z" w:initials="CKO">
    <w:p w14:paraId="710510B3" w14:textId="77777777" w:rsidR="00143697" w:rsidRDefault="00143697">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95" w:author="Poskytovateľ" w:date="2021-05-06T09:46:00Z" w:initials="UD">
    <w:p w14:paraId="200B68C3" w14:textId="018AAE20" w:rsidR="00143697" w:rsidRPr="00C12E5E" w:rsidRDefault="00143697">
      <w:pPr>
        <w:pStyle w:val="Textkomentra"/>
        <w:rPr>
          <w:lang w:val="sk-SK"/>
        </w:rPr>
      </w:pPr>
      <w:r>
        <w:rPr>
          <w:rStyle w:val="Odkaznakomentr"/>
        </w:rPr>
        <w:annotationRef/>
      </w:r>
      <w:r>
        <w:t>P</w:t>
      </w:r>
      <w:r w:rsidRPr="00C12E5E">
        <w:t>latí finančný limit verejného obstarávateľa, ktorý poskytol 50% a menej finančných prostriedkov na dodanie tovaru, uskutočnenie stavebných prác a poskytnutie služieb z NFP</w:t>
      </w:r>
      <w:r>
        <w:rPr>
          <w:lang w:val="sk-SK"/>
        </w:rPr>
        <w:t>.</w:t>
      </w:r>
    </w:p>
  </w:comment>
  <w:comment w:id="100" w:author="CKO" w:date="2016-03-15T15:16:00Z" w:initials="CKO">
    <w:p w14:paraId="6A5E93CB" w14:textId="77777777" w:rsidR="00143697" w:rsidRPr="000E1967" w:rsidRDefault="00143697">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119" w:author="autor" w:initials="A">
    <w:p w14:paraId="1644B61E" w14:textId="77777777" w:rsidR="00143697" w:rsidRDefault="00143697"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23" w:author="Poskytovateľ" w:date="2019-12-04T09:50:00Z" w:initials="UD">
    <w:p w14:paraId="0DAE205E" w14:textId="1C03CEA8" w:rsidR="00143697" w:rsidRDefault="00143697">
      <w:pPr>
        <w:pStyle w:val="Textkomentra"/>
      </w:pPr>
      <w:r>
        <w:rPr>
          <w:rStyle w:val="Odkaznakomentr"/>
        </w:rPr>
        <w:annotationRef/>
      </w:r>
      <w:r>
        <w:rPr>
          <w:lang w:val="sk-SK"/>
        </w:rPr>
        <w:t>Odstráni sa pre projekty, v ktorých sa zjednodušené vykazovanie výdavkov neaplikuje.</w:t>
      </w:r>
    </w:p>
  </w:comment>
  <w:comment w:id="127" w:author="autor" w:date="2016-04-07T23:03:00Z" w:initials="a">
    <w:p w14:paraId="1ECC58CE" w14:textId="648ABFC1" w:rsidR="00143697" w:rsidRPr="006130F7" w:rsidRDefault="00143697">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130" w:author="autor" w:initials="A">
    <w:p w14:paraId="2DAAED7C" w14:textId="77777777" w:rsidR="00143697" w:rsidRPr="00EF4107" w:rsidRDefault="00143697"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131" w:author="CKO" w:date="2016-03-15T15:16:00Z" w:initials="CKO">
    <w:p w14:paraId="6C03EF97" w14:textId="77777777" w:rsidR="00143697" w:rsidRPr="00BF3F38" w:rsidRDefault="00143697">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132" w:author="xxx" w:date="2016-03-15T15:16:00Z" w:initials="XX">
    <w:p w14:paraId="6E0B63DF" w14:textId="77777777" w:rsidR="00143697" w:rsidRPr="00DA6CAD" w:rsidRDefault="00143697"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33" w:author="xxx" w:date="2016-03-15T15:16:00Z" w:initials="XX">
    <w:p w14:paraId="46035121" w14:textId="77777777" w:rsidR="00143697" w:rsidRPr="00161823" w:rsidRDefault="00143697"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137" w:author="xxx" w:date="2016-03-15T15:16:00Z" w:initials="XX">
    <w:p w14:paraId="084C4738" w14:textId="77777777" w:rsidR="00143697" w:rsidRDefault="00143697">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38" w:author="autor" w:date="2016-04-07T23:03:00Z" w:initials="a">
    <w:p w14:paraId="39EB323E" w14:textId="79D68181"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39" w:author="autor" w:date="2016-04-07T23:03:00Z" w:initials="a">
    <w:p w14:paraId="35333BA8" w14:textId="39E43B19"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0" w:author="autor" w:date="2016-04-07T23:03:00Z" w:initials="a">
    <w:p w14:paraId="03BC01C8" w14:textId="48D61623"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1" w:author="autor" w:date="2016-04-07T23:04:00Z" w:initials="a">
    <w:p w14:paraId="581C1295" w14:textId="05E72C2A"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2" w:author="xxx" w:date="2016-03-15T15:16:00Z" w:initials="XX">
    <w:p w14:paraId="34B8D933" w14:textId="77777777" w:rsidR="00143697" w:rsidRDefault="00143697">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143" w:author="autor" w:date="2016-04-07T23:04:00Z" w:initials="a">
    <w:p w14:paraId="109601A1" w14:textId="7545446C"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4" w:author="xxx" w:date="2016-03-15T15:16:00Z" w:initials="XX">
    <w:p w14:paraId="3E1FAB46" w14:textId="77777777" w:rsidR="00143697" w:rsidRDefault="00143697">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45" w:author="autor" w:date="2016-04-07T23:04:00Z" w:initials="a">
    <w:p w14:paraId="7D5ED3EC" w14:textId="08DF3086"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6" w:author="autor" w:date="2016-04-07T23:04:00Z" w:initials="a">
    <w:p w14:paraId="755532AF" w14:textId="1BF6FA57"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7" w:author="autor" w:date="2016-04-07T23:04:00Z" w:initials="a">
    <w:p w14:paraId="6CEE9573" w14:textId="43D18E25"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148" w:author="xxx" w:date="2016-03-15T15:16:00Z" w:initials="XX">
    <w:p w14:paraId="4FAFD8F2" w14:textId="77777777" w:rsidR="00143697" w:rsidRDefault="00143697">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49" w:author="KH" w:date="2019-12-02T13:53:00Z" w:initials="KH">
    <w:p w14:paraId="4A1F3588" w14:textId="413C4A02" w:rsidR="00143697" w:rsidRPr="004A5762" w:rsidRDefault="00143697">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150" w:author="KH" w:date="2019-12-02T13:56:00Z" w:initials="KH">
    <w:p w14:paraId="0716D893" w14:textId="60C31894" w:rsidR="00143697" w:rsidRPr="004A5762" w:rsidRDefault="00143697">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151" w:author="autor" w:date="2016-04-07T23:05:00Z" w:initials="a">
    <w:p w14:paraId="5946F01D" w14:textId="1406859B" w:rsidR="00143697" w:rsidRPr="006130F7" w:rsidRDefault="00143697"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152" w:author="autor" w:date="2016-04-07T23:05:00Z" w:initials="a">
    <w:p w14:paraId="3522E574" w14:textId="763EA855" w:rsidR="00143697" w:rsidRPr="006130F7" w:rsidRDefault="00143697" w:rsidP="00C236E4">
      <w:pPr>
        <w:pStyle w:val="Textkomentra"/>
      </w:pPr>
      <w:r>
        <w:rPr>
          <w:rStyle w:val="Odkaznakomentr"/>
        </w:rPr>
        <w:annotationRef/>
      </w:r>
      <w:r w:rsidRPr="00C236E4">
        <w:t>Ak nerelevantné, vypustí sa.</w:t>
      </w:r>
    </w:p>
  </w:comment>
  <w:comment w:id="153" w:author="KH" w:date="2019-12-02T14:33:00Z" w:initials="KH">
    <w:p w14:paraId="1A4A66AE" w14:textId="77777777" w:rsidR="00143697" w:rsidRPr="00AC240F" w:rsidRDefault="00143697"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143697" w:rsidRPr="007B37AD" w:rsidRDefault="00143697">
      <w:pPr>
        <w:pStyle w:val="Textkomentra"/>
        <w:rPr>
          <w:lang w:val="sk-SK"/>
        </w:rPr>
      </w:pPr>
    </w:p>
  </w:comment>
  <w:comment w:id="155" w:author="autor" w:initials="A">
    <w:p w14:paraId="18E46DB8" w14:textId="646EBD7B" w:rsidR="00143697" w:rsidRDefault="00143697"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156" w:author="xxx" w:date="2016-03-15T15:16:00Z" w:initials="XX">
    <w:p w14:paraId="7AE4EDF4" w14:textId="77777777" w:rsidR="00143697" w:rsidRDefault="00143697">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143697" w:rsidRDefault="00143697">
      <w:pPr>
        <w:pStyle w:val="Textkomentra"/>
      </w:pPr>
      <w:r>
        <w:rPr>
          <w:sz w:val="12"/>
          <w:szCs w:val="12"/>
          <w:lang w:val="sk-SK"/>
        </w:rPr>
        <w:t xml:space="preserve">Odsek sa vypustí aj v prípade </w:t>
      </w:r>
      <w:r>
        <w:rPr>
          <w:sz w:val="12"/>
          <w:szCs w:val="12"/>
        </w:rPr>
        <w:t>projektov technickej pomoci.</w:t>
      </w:r>
    </w:p>
  </w:comment>
  <w:comment w:id="157" w:author="xxx" w:date="2016-03-15T15:16:00Z" w:initials="XX">
    <w:p w14:paraId="284BD790" w14:textId="77777777" w:rsidR="00143697" w:rsidRDefault="00143697" w:rsidP="00A91910">
      <w:pPr>
        <w:pStyle w:val="Textkomentra"/>
      </w:pPr>
      <w:r>
        <w:rPr>
          <w:rStyle w:val="Odkaznakomentr"/>
        </w:rPr>
        <w:annotationRef/>
      </w:r>
    </w:p>
    <w:p w14:paraId="00998230" w14:textId="77777777" w:rsidR="00143697" w:rsidRDefault="00143697" w:rsidP="00A91910">
      <w:pPr>
        <w:pStyle w:val="Textkomentra"/>
      </w:pPr>
      <w:r>
        <w:t xml:space="preserve">Previazanosť na čl. 6.6 zmluvy. </w:t>
      </w:r>
    </w:p>
    <w:p w14:paraId="1C241ADF" w14:textId="77777777" w:rsidR="00143697" w:rsidRDefault="00143697" w:rsidP="00A91910">
      <w:pPr>
        <w:pStyle w:val="Textkomentra"/>
      </w:pPr>
    </w:p>
    <w:p w14:paraId="30278FAA" w14:textId="77777777" w:rsidR="00143697" w:rsidRPr="00424388" w:rsidRDefault="00143697"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143697" w:rsidRDefault="00143697" w:rsidP="00A91910">
      <w:pPr>
        <w:pStyle w:val="Textkomentra"/>
      </w:pPr>
    </w:p>
    <w:p w14:paraId="5D86F75E" w14:textId="77777777" w:rsidR="00143697" w:rsidRDefault="00143697"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143697" w:rsidRDefault="00143697" w:rsidP="00A91910">
      <w:pPr>
        <w:pStyle w:val="Textkomentra"/>
        <w:ind w:left="360"/>
      </w:pPr>
      <w:r>
        <w:t xml:space="preserve"> </w:t>
      </w:r>
    </w:p>
    <w:p w14:paraId="533DD5C0" w14:textId="77777777" w:rsidR="00143697" w:rsidRDefault="00143697"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143697" w:rsidRDefault="00143697" w:rsidP="00A91910">
      <w:pPr>
        <w:pStyle w:val="Textkomentra"/>
      </w:pPr>
    </w:p>
    <w:p w14:paraId="1319B8FF" w14:textId="77777777" w:rsidR="00143697" w:rsidRDefault="00143697"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61" w:author="autor" w:date="2016-04-07T23:05:00Z" w:initials="a">
    <w:p w14:paraId="4C758A9D" w14:textId="4599BD00" w:rsidR="00143697" w:rsidRDefault="00143697">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165" w:author="autor" w:initials="A">
    <w:p w14:paraId="244A2264" w14:textId="259FEB55" w:rsidR="00143697" w:rsidRPr="001A6D0E" w:rsidRDefault="00143697"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177" w:author="autor" w:date="2016-04-07T23:06:00Z" w:initials="a">
    <w:p w14:paraId="35F46FF5" w14:textId="75A6802E" w:rsidR="00143697" w:rsidRDefault="00143697">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178" w:author="RS" w:date="2018-12-03T16:17:00Z" w:initials="RS">
    <w:p w14:paraId="3EDA31A0" w14:textId="77777777" w:rsidR="00143697" w:rsidRPr="000A07B0" w:rsidRDefault="00143697"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143697" w:rsidRDefault="00143697">
      <w:pPr>
        <w:pStyle w:val="Textkomentra"/>
      </w:pPr>
    </w:p>
  </w:comment>
  <w:comment w:id="180" w:author="xxx" w:date="2016-03-15T15:16:00Z" w:initials="XX">
    <w:p w14:paraId="208D56A3" w14:textId="77777777" w:rsidR="00143697" w:rsidRDefault="00143697">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181" w:author="xxx" w:date="2016-03-15T15:16:00Z" w:initials="XX">
    <w:p w14:paraId="69417B76" w14:textId="77777777" w:rsidR="00143697" w:rsidRDefault="00143697"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143697" w:rsidRDefault="00143697" w:rsidP="00F2106D">
      <w:pPr>
        <w:pStyle w:val="Textkomentra"/>
      </w:pPr>
    </w:p>
    <w:p w14:paraId="41BE68DD" w14:textId="77777777" w:rsidR="00143697" w:rsidRDefault="00143697">
      <w:pPr>
        <w:pStyle w:val="Textkomentra"/>
      </w:pPr>
    </w:p>
  </w:comment>
  <w:comment w:id="182" w:author="KH" w:date="2019-12-03T08:16:00Z" w:initials="KH">
    <w:p w14:paraId="08B90905" w14:textId="35DC523B" w:rsidR="00143697" w:rsidRPr="00523B18" w:rsidRDefault="00143697">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83" w:author="xxx" w:date="2016-03-15T15:16:00Z" w:initials="XX">
    <w:p w14:paraId="40C9AAEB" w14:textId="77777777" w:rsidR="00143697" w:rsidRPr="00AA2FB0" w:rsidRDefault="00143697">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184" w:author="xxx" w:date="2016-03-15T15:16:00Z" w:initials="XX">
    <w:p w14:paraId="13AEE1E6" w14:textId="135EC91D" w:rsidR="00143697" w:rsidRDefault="00143697">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185" w:author="xxx" w:date="2016-03-15T15:16:00Z" w:initials="XX">
    <w:p w14:paraId="371CF6F1" w14:textId="77777777" w:rsidR="00143697" w:rsidRDefault="00143697">
      <w:pPr>
        <w:pStyle w:val="Textkomentra"/>
      </w:pPr>
      <w:r>
        <w:rPr>
          <w:rStyle w:val="Odkaznakomentr"/>
        </w:rPr>
        <w:annotationRef/>
      </w:r>
      <w:r>
        <w:t xml:space="preserve">Upraví sa podľa toho, či ide o PGP projekt alebo nie (písm. c) bude zamenené za písm. b). </w:t>
      </w:r>
    </w:p>
  </w:comment>
  <w:comment w:id="186" w:author="MDVRR SR" w:date="2016-03-15T15:16:00Z" w:initials="MDVRR SR">
    <w:p w14:paraId="6D3A52D7" w14:textId="77777777" w:rsidR="00143697" w:rsidRPr="00DF1F64" w:rsidRDefault="00143697">
      <w:pPr>
        <w:pStyle w:val="Textkomentra"/>
        <w:rPr>
          <w:lang w:val="sk-SK"/>
        </w:rPr>
      </w:pPr>
      <w:r>
        <w:rPr>
          <w:rStyle w:val="Odkaznakomentr"/>
        </w:rPr>
        <w:annotationRef/>
      </w:r>
      <w:r>
        <w:rPr>
          <w:lang w:val="sk-SK"/>
        </w:rPr>
        <w:t>V prípade TP RO OPIS sa uvedie dátum predloženie žiadosti o zmenu OPII na EK.</w:t>
      </w:r>
    </w:p>
  </w:comment>
  <w:comment w:id="188" w:author="CKO" w:date="2016-03-15T15:16:00Z" w:initials="CKO">
    <w:p w14:paraId="7188F365" w14:textId="77777777" w:rsidR="00143697" w:rsidRPr="00C030B8" w:rsidRDefault="00143697">
      <w:pPr>
        <w:pStyle w:val="Textkomentra"/>
        <w:rPr>
          <w:lang w:val="sk-SK"/>
        </w:rPr>
      </w:pPr>
      <w:r>
        <w:rPr>
          <w:rStyle w:val="Odkaznakomentr"/>
        </w:rPr>
        <w:annotationRef/>
      </w:r>
      <w:r w:rsidRPr="00127E9E">
        <w:rPr>
          <w:lang w:val="sk-SK"/>
        </w:rPr>
        <w:t>Upozorňuje sa na prepojenie s článkom 5 ods. 5.1 zmluvy</w:t>
      </w:r>
    </w:p>
  </w:comment>
  <w:comment w:id="190" w:author="autor" w:date="2016-04-07T23:06:00Z" w:initials="a">
    <w:p w14:paraId="0F906764" w14:textId="4ACC9AEA" w:rsidR="00143697" w:rsidRDefault="00143697">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191" w:author="Poskytovateľ" w:date="2018-05-24T10:00:00Z" w:initials="UD">
    <w:p w14:paraId="2133F7C2" w14:textId="17DAE07B" w:rsidR="00143697" w:rsidRDefault="00143697">
      <w:pPr>
        <w:pStyle w:val="Textkomentra"/>
      </w:pPr>
      <w:r>
        <w:rPr>
          <w:rStyle w:val="Odkaznakomentr"/>
        </w:rPr>
        <w:annotationRef/>
      </w:r>
      <w:r>
        <w:rPr>
          <w:lang w:val="sk-SK"/>
        </w:rPr>
        <w:t>Odstráni sa pre projekty, v ktorých sa zjednodušené vykazovanie výdavkov neaplikuje.</w:t>
      </w:r>
    </w:p>
  </w:comment>
  <w:comment w:id="192" w:author="Poskytovateľ" w:date="2019-12-04T09:48:00Z" w:initials="UD">
    <w:p w14:paraId="1DDD2A39" w14:textId="2B73480E" w:rsidR="00143697" w:rsidRDefault="00143697">
      <w:pPr>
        <w:pStyle w:val="Textkomentra"/>
      </w:pPr>
      <w:r>
        <w:rPr>
          <w:rStyle w:val="Odkaznakomentr"/>
        </w:rPr>
        <w:annotationRef/>
      </w:r>
      <w:r>
        <w:rPr>
          <w:lang w:val="sk-SK"/>
        </w:rPr>
        <w:t>Odstráni sa pre projekty, v ktorých sa zjednodušené vykazovanie výdavkov neaplikuje.</w:t>
      </w:r>
    </w:p>
  </w:comment>
  <w:comment w:id="193" w:author="autor" w:date="2016-04-07T23:07:00Z" w:initials="a">
    <w:p w14:paraId="265FD98D" w14:textId="426DE69F" w:rsidR="00143697" w:rsidRDefault="00143697">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194" w:author="xxx" w:date="2016-03-15T15:16:00Z" w:initials="XX">
    <w:p w14:paraId="227586AA" w14:textId="77777777" w:rsidR="00143697" w:rsidRPr="00452D64" w:rsidRDefault="00143697">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197" w:author="autor" w:initials="A">
    <w:p w14:paraId="36F6B3D1" w14:textId="77777777" w:rsidR="00143697" w:rsidRPr="00A7705C" w:rsidRDefault="00143697"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201" w:author="autor" w:initials="A">
    <w:p w14:paraId="315D19BD" w14:textId="77777777" w:rsidR="00143697" w:rsidRDefault="00143697"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226" w:author="Poskytovateľ" w:date="2020-07-08T13:25:00Z" w:initials="UD">
    <w:p w14:paraId="6F0A73B8" w14:textId="0F35C1BE" w:rsidR="00143697" w:rsidRPr="006839BD" w:rsidRDefault="00143697">
      <w:pPr>
        <w:pStyle w:val="Textkomentra"/>
        <w:rPr>
          <w:lang w:val="sk-SK"/>
        </w:rPr>
      </w:pPr>
      <w:r>
        <w:rPr>
          <w:rStyle w:val="Odkaznakomentr"/>
        </w:rPr>
        <w:annotationRef/>
      </w:r>
      <w:r>
        <w:rPr>
          <w:lang w:val="sk-SK"/>
        </w:rPr>
        <w:t xml:space="preserve">V tomto prípade ide </w:t>
      </w:r>
      <w:r w:rsidRPr="006839BD">
        <w:t>o iniciatívnu výnimku ministra financií zo dňa 08.04.2020</w:t>
      </w:r>
      <w:r>
        <w:rPr>
          <w:lang w:val="sk-SK"/>
        </w:rPr>
        <w:t>.</w:t>
      </w:r>
      <w:r>
        <w:t xml:space="preserve"> V prípade </w:t>
      </w:r>
      <w:r>
        <w:rPr>
          <w:lang w:val="sk-SK"/>
        </w:rPr>
        <w:t xml:space="preserve">ak sa bude uplatňovať </w:t>
      </w:r>
      <w:r>
        <w:t>individuálna výnimka udelená</w:t>
      </w:r>
      <w:r w:rsidRPr="006839BD">
        <w:t xml:space="preserve"> </w:t>
      </w:r>
      <w:r>
        <w:rPr>
          <w:lang w:val="sk-SK"/>
        </w:rPr>
        <w:t>RO OPII, príslušná odvolávka sa primerane upraví.</w:t>
      </w:r>
    </w:p>
  </w:comment>
  <w:comment w:id="233" w:author="Poskytovateľ" w:date="2020-07-09T12:49:00Z" w:initials="UD">
    <w:p w14:paraId="19D30E71" w14:textId="0021CA34" w:rsidR="00143697" w:rsidRDefault="00143697">
      <w:pPr>
        <w:pStyle w:val="Textkomentra"/>
      </w:pPr>
      <w:r>
        <w:rPr>
          <w:rStyle w:val="Odkaznakomentr"/>
        </w:rPr>
        <w:annotationRef/>
      </w:r>
      <w:r w:rsidRPr="00B20EE1">
        <w:t>Výška percenta môže byť upravená v súlade s udelenou individuálnou výnimkou zo SFR.</w:t>
      </w:r>
    </w:p>
  </w:comment>
  <w:comment w:id="239" w:author="Poskytovateľ" w:date="2020-07-09T12:51:00Z" w:initials="UD">
    <w:p w14:paraId="2EAC4D09" w14:textId="03C4B7CB" w:rsidR="00143697" w:rsidRDefault="00143697">
      <w:pPr>
        <w:pStyle w:val="Textkomentra"/>
      </w:pPr>
      <w:r>
        <w:rPr>
          <w:rStyle w:val="Odkaznakomentr"/>
        </w:rPr>
        <w:annotationRef/>
      </w:r>
      <w:r w:rsidRPr="00B20EE1">
        <w:t>Výška percenta môže byť upravená v súlade s udelenou individuálnou výnimkou zo SFR.</w:t>
      </w:r>
    </w:p>
  </w:comment>
  <w:comment w:id="257" w:author="Poskytovateľ" w:date="2020-07-08T13:39:00Z" w:initials="UD">
    <w:p w14:paraId="6B504263" w14:textId="229FCE68" w:rsidR="00143697" w:rsidRPr="00E87691" w:rsidRDefault="00143697">
      <w:pPr>
        <w:pStyle w:val="Textkomentra"/>
        <w:rPr>
          <w:lang w:val="sk-SK"/>
        </w:rPr>
      </w:pPr>
      <w:r>
        <w:rPr>
          <w:rStyle w:val="Odkaznakomentr"/>
        </w:rPr>
        <w:annotationRef/>
      </w:r>
      <w:r w:rsidRPr="007B4D1A">
        <w:t>Postup je časovo obmedzený na platnosť uvedenej Výnimky, t. j. do 31.12.2020.</w:t>
      </w:r>
      <w:r>
        <w:rPr>
          <w:lang w:val="sk-SK"/>
        </w:rPr>
        <w:t xml:space="preserve"> </w:t>
      </w:r>
    </w:p>
  </w:comment>
  <w:comment w:id="286" w:author="autor" w:initials="A">
    <w:p w14:paraId="56A3B5B4" w14:textId="77777777" w:rsidR="00143697" w:rsidRDefault="00143697"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200B68C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6F0A73B8" w15:done="0"/>
  <w15:commentEx w15:paraId="19D30E71" w15:done="0"/>
  <w15:commentEx w15:paraId="2EAC4D09" w15:done="0"/>
  <w15:commentEx w15:paraId="6B504263" w15:done="0"/>
  <w15:commentEx w15:paraId="56A3B5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9BD97" w14:textId="77777777" w:rsidR="00143697" w:rsidRDefault="00143697" w:rsidP="00107570">
      <w:pPr>
        <w:spacing w:after="0" w:line="240" w:lineRule="auto"/>
      </w:pPr>
      <w:r>
        <w:separator/>
      </w:r>
    </w:p>
  </w:endnote>
  <w:endnote w:type="continuationSeparator" w:id="0">
    <w:p w14:paraId="4C2DC024" w14:textId="77777777" w:rsidR="00143697" w:rsidRDefault="00143697" w:rsidP="00107570">
      <w:pPr>
        <w:spacing w:after="0" w:line="240" w:lineRule="auto"/>
      </w:pPr>
      <w:r>
        <w:continuationSeparator/>
      </w:r>
    </w:p>
  </w:endnote>
  <w:endnote w:type="continuationNotice" w:id="1">
    <w:p w14:paraId="7FD24AF5" w14:textId="77777777" w:rsidR="00143697" w:rsidRDefault="001436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5FF71A0E" w:rsidR="00143697" w:rsidRPr="00096FD8" w:rsidRDefault="00143697"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CF4FEE">
      <w:rPr>
        <w:b/>
        <w:bCs/>
        <w:noProof/>
        <w:sz w:val="22"/>
      </w:rPr>
      <w:t>64</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CF4FEE">
      <w:rPr>
        <w:b/>
        <w:bCs/>
        <w:noProof/>
        <w:sz w:val="22"/>
      </w:rPr>
      <w:t>65</w:t>
    </w:r>
    <w:r w:rsidRPr="00096FD8">
      <w:rPr>
        <w:b/>
        <w:bCs/>
        <w:sz w:val="22"/>
      </w:rPr>
      <w:fldChar w:fldCharType="end"/>
    </w:r>
  </w:p>
  <w:p w14:paraId="127DC37B" w14:textId="77777777" w:rsidR="00143697" w:rsidRPr="004405B8" w:rsidRDefault="00143697" w:rsidP="003834BD">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4EB54E98" w:rsidR="00143697" w:rsidRPr="0079357C" w:rsidRDefault="00143697">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CF4FEE">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143697" w:rsidRDefault="001436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FFB08" w14:textId="77777777" w:rsidR="00143697" w:rsidRDefault="00143697" w:rsidP="00107570">
      <w:pPr>
        <w:spacing w:after="0" w:line="240" w:lineRule="auto"/>
      </w:pPr>
      <w:r>
        <w:separator/>
      </w:r>
    </w:p>
  </w:footnote>
  <w:footnote w:type="continuationSeparator" w:id="0">
    <w:p w14:paraId="7E187A8D" w14:textId="77777777" w:rsidR="00143697" w:rsidRDefault="00143697" w:rsidP="00107570">
      <w:pPr>
        <w:spacing w:after="0" w:line="240" w:lineRule="auto"/>
      </w:pPr>
      <w:r>
        <w:continuationSeparator/>
      </w:r>
    </w:p>
  </w:footnote>
  <w:footnote w:type="continuationNotice" w:id="1">
    <w:p w14:paraId="1FC17936" w14:textId="77777777" w:rsidR="00143697" w:rsidRDefault="00143697">
      <w:pPr>
        <w:spacing w:after="0" w:line="240" w:lineRule="auto"/>
      </w:pPr>
    </w:p>
  </w:footnote>
  <w:footnote w:id="2">
    <w:p w14:paraId="3C828175" w14:textId="77777777" w:rsidR="00143697" w:rsidRDefault="00143697"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6028B4EF" w:rsidR="00143697" w:rsidRPr="00A66B02" w:rsidRDefault="00143697"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143697" w:rsidRDefault="0014369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2E9A50B8"/>
    <w:lvl w:ilvl="0" w:tplc="013810B4">
      <w:start w:val="1"/>
      <w:numFmt w:val="decimal"/>
      <w:lvlText w:val="%1."/>
      <w:lvlJc w:val="left"/>
      <w:pPr>
        <w:tabs>
          <w:tab w:val="num" w:pos="540"/>
        </w:tabs>
        <w:ind w:left="540" w:hanging="540"/>
      </w:pPr>
      <w:rPr>
        <w:rFonts w:ascii="Times New Roman" w:hAnsi="Times New Roman" w:cs="Times New Roman"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BB43B08"/>
    <w:lvl w:ilvl="0">
      <w:start w:val="1"/>
      <w:numFmt w:val="decimal"/>
      <w:lvlText w:val="%1."/>
      <w:lvlJc w:val="left"/>
      <w:pPr>
        <w:tabs>
          <w:tab w:val="num" w:pos="540"/>
        </w:tabs>
        <w:ind w:left="540" w:hanging="540"/>
      </w:pPr>
      <w:rPr>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kytovateľ">
    <w15:presenceInfo w15:providerId="None" w15:userId="Poskytovateľ"/>
  </w15:person>
  <w15:person w15:author="autor">
    <w15:presenceInfo w15:providerId="None" w15:userId="autor"/>
  </w15:person>
  <w15:person w15:author="KH">
    <w15:presenceInfo w15:providerId="None" w15:userId="KH"/>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3640"/>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4339"/>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4F7"/>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7"/>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2F7E"/>
    <w:rsid w:val="001639D2"/>
    <w:rsid w:val="00170C9D"/>
    <w:rsid w:val="001717FF"/>
    <w:rsid w:val="00174CB4"/>
    <w:rsid w:val="00174D35"/>
    <w:rsid w:val="001756C6"/>
    <w:rsid w:val="001756D4"/>
    <w:rsid w:val="00175B98"/>
    <w:rsid w:val="00176722"/>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D7F6C"/>
    <w:rsid w:val="001E0409"/>
    <w:rsid w:val="001E1275"/>
    <w:rsid w:val="001E200C"/>
    <w:rsid w:val="001E202A"/>
    <w:rsid w:val="001E3EE1"/>
    <w:rsid w:val="001E40F6"/>
    <w:rsid w:val="001F0C1B"/>
    <w:rsid w:val="001F1339"/>
    <w:rsid w:val="001F2F07"/>
    <w:rsid w:val="001F4F64"/>
    <w:rsid w:val="001F5209"/>
    <w:rsid w:val="00203BEB"/>
    <w:rsid w:val="00203E84"/>
    <w:rsid w:val="00205055"/>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87542"/>
    <w:rsid w:val="0029027A"/>
    <w:rsid w:val="00291178"/>
    <w:rsid w:val="00291A10"/>
    <w:rsid w:val="00293060"/>
    <w:rsid w:val="00293368"/>
    <w:rsid w:val="002966B1"/>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516"/>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2100"/>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9AD"/>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3267"/>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2E90"/>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1D93"/>
    <w:rsid w:val="00512D79"/>
    <w:rsid w:val="005140FA"/>
    <w:rsid w:val="00514B95"/>
    <w:rsid w:val="00515616"/>
    <w:rsid w:val="0051589C"/>
    <w:rsid w:val="00516D5A"/>
    <w:rsid w:val="0051786E"/>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4E39"/>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C6743"/>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56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1CAE"/>
    <w:rsid w:val="006724B4"/>
    <w:rsid w:val="00674103"/>
    <w:rsid w:val="006768C4"/>
    <w:rsid w:val="006807C9"/>
    <w:rsid w:val="006811A6"/>
    <w:rsid w:val="00682D9C"/>
    <w:rsid w:val="00682EF5"/>
    <w:rsid w:val="006839BD"/>
    <w:rsid w:val="006839FF"/>
    <w:rsid w:val="0068411F"/>
    <w:rsid w:val="006841EE"/>
    <w:rsid w:val="00684AEC"/>
    <w:rsid w:val="00685086"/>
    <w:rsid w:val="006861F2"/>
    <w:rsid w:val="00686C7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06C4C"/>
    <w:rsid w:val="007104B1"/>
    <w:rsid w:val="00710564"/>
    <w:rsid w:val="007107C6"/>
    <w:rsid w:val="007115F7"/>
    <w:rsid w:val="00712461"/>
    <w:rsid w:val="00713AC2"/>
    <w:rsid w:val="0071640E"/>
    <w:rsid w:val="00717916"/>
    <w:rsid w:val="00720AE9"/>
    <w:rsid w:val="00723A51"/>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0B51"/>
    <w:rsid w:val="0078134D"/>
    <w:rsid w:val="00782BBB"/>
    <w:rsid w:val="00783517"/>
    <w:rsid w:val="0078365C"/>
    <w:rsid w:val="007914B1"/>
    <w:rsid w:val="00791659"/>
    <w:rsid w:val="00791875"/>
    <w:rsid w:val="00791BD0"/>
    <w:rsid w:val="007921F8"/>
    <w:rsid w:val="0079357C"/>
    <w:rsid w:val="00794BFA"/>
    <w:rsid w:val="00795CF6"/>
    <w:rsid w:val="007A1588"/>
    <w:rsid w:val="007A2554"/>
    <w:rsid w:val="007A4189"/>
    <w:rsid w:val="007A6408"/>
    <w:rsid w:val="007A702F"/>
    <w:rsid w:val="007B15E7"/>
    <w:rsid w:val="007B2685"/>
    <w:rsid w:val="007B37AD"/>
    <w:rsid w:val="007B4D1A"/>
    <w:rsid w:val="007C0904"/>
    <w:rsid w:val="007C25BD"/>
    <w:rsid w:val="007C25DC"/>
    <w:rsid w:val="007C2969"/>
    <w:rsid w:val="007C430E"/>
    <w:rsid w:val="007C5152"/>
    <w:rsid w:val="007D1959"/>
    <w:rsid w:val="007D2F27"/>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3388"/>
    <w:rsid w:val="0082433F"/>
    <w:rsid w:val="00825E9D"/>
    <w:rsid w:val="00826811"/>
    <w:rsid w:val="00833664"/>
    <w:rsid w:val="008345EF"/>
    <w:rsid w:val="00834ACC"/>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9A7"/>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4073"/>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C61"/>
    <w:rsid w:val="00AD7DFB"/>
    <w:rsid w:val="00AE311B"/>
    <w:rsid w:val="00AE6ABB"/>
    <w:rsid w:val="00AE77F9"/>
    <w:rsid w:val="00AF28CD"/>
    <w:rsid w:val="00AF36B6"/>
    <w:rsid w:val="00AF6E00"/>
    <w:rsid w:val="00AF7F24"/>
    <w:rsid w:val="00B00D87"/>
    <w:rsid w:val="00B026CD"/>
    <w:rsid w:val="00B02ADB"/>
    <w:rsid w:val="00B030EE"/>
    <w:rsid w:val="00B04D59"/>
    <w:rsid w:val="00B06844"/>
    <w:rsid w:val="00B0694A"/>
    <w:rsid w:val="00B06E6F"/>
    <w:rsid w:val="00B07B43"/>
    <w:rsid w:val="00B10280"/>
    <w:rsid w:val="00B10998"/>
    <w:rsid w:val="00B123FC"/>
    <w:rsid w:val="00B12A5B"/>
    <w:rsid w:val="00B14A3D"/>
    <w:rsid w:val="00B1543F"/>
    <w:rsid w:val="00B154FC"/>
    <w:rsid w:val="00B17519"/>
    <w:rsid w:val="00B17DDA"/>
    <w:rsid w:val="00B20EE1"/>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4640"/>
    <w:rsid w:val="00B47CF0"/>
    <w:rsid w:val="00B50D5F"/>
    <w:rsid w:val="00B52E2A"/>
    <w:rsid w:val="00B552B7"/>
    <w:rsid w:val="00B6125F"/>
    <w:rsid w:val="00B6462B"/>
    <w:rsid w:val="00B64CA8"/>
    <w:rsid w:val="00B65507"/>
    <w:rsid w:val="00B67277"/>
    <w:rsid w:val="00B70F3C"/>
    <w:rsid w:val="00B710EA"/>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C6B9B"/>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07D"/>
    <w:rsid w:val="00C00787"/>
    <w:rsid w:val="00C00CAF"/>
    <w:rsid w:val="00C015A1"/>
    <w:rsid w:val="00C02F0F"/>
    <w:rsid w:val="00C030B8"/>
    <w:rsid w:val="00C03AF6"/>
    <w:rsid w:val="00C10AB2"/>
    <w:rsid w:val="00C1199A"/>
    <w:rsid w:val="00C120C9"/>
    <w:rsid w:val="00C12E5E"/>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4FEE"/>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1F7B"/>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4B26"/>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4AD"/>
    <w:rsid w:val="00E3462F"/>
    <w:rsid w:val="00E37CE9"/>
    <w:rsid w:val="00E4266E"/>
    <w:rsid w:val="00E443D8"/>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DB0"/>
    <w:rsid w:val="00E87691"/>
    <w:rsid w:val="00E903DD"/>
    <w:rsid w:val="00E91395"/>
    <w:rsid w:val="00E91C90"/>
    <w:rsid w:val="00E92C9E"/>
    <w:rsid w:val="00E9451C"/>
    <w:rsid w:val="00E97D51"/>
    <w:rsid w:val="00EA2446"/>
    <w:rsid w:val="00EA3F08"/>
    <w:rsid w:val="00EA55D2"/>
    <w:rsid w:val="00EA681A"/>
    <w:rsid w:val="00EA6AC7"/>
    <w:rsid w:val="00EB47DB"/>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844"/>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3C5B"/>
    <w:rsid w:val="00FB402A"/>
    <w:rsid w:val="00FB5D3A"/>
    <w:rsid w:val="00FB699D"/>
    <w:rsid w:val="00FB7D5F"/>
    <w:rsid w:val="00FC0611"/>
    <w:rsid w:val="00FC27C4"/>
    <w:rsid w:val="00FC29D7"/>
    <w:rsid w:val="00FC2FDF"/>
    <w:rsid w:val="00FC3444"/>
    <w:rsid w:val="00FC3FC0"/>
    <w:rsid w:val="00FC4B47"/>
    <w:rsid w:val="00FD1C93"/>
    <w:rsid w:val="00FD1F24"/>
    <w:rsid w:val="00FD2D1A"/>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4595B-7AE4-4006-95B6-CBBE9179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65</Pages>
  <Words>33959</Words>
  <Characters>193568</Characters>
  <Application>Microsoft Office Word</Application>
  <DocSecurity>0</DocSecurity>
  <Lines>1613</Lines>
  <Paragraphs>454</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11</cp:revision>
  <cp:lastPrinted>2020-12-08T12:37:00Z</cp:lastPrinted>
  <dcterms:created xsi:type="dcterms:W3CDTF">2020-11-25T14:20:00Z</dcterms:created>
  <dcterms:modified xsi:type="dcterms:W3CDTF">2022-05-23T08:43:00Z</dcterms:modified>
</cp:coreProperties>
</file>