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2719A6C8"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0" w:author="uzivatel" w:date="2021-03-08T10:58:00Z">
        <w:r w:rsidR="005328AF">
          <w:rPr>
            <w:rFonts w:cs="Calibri"/>
            <w:b/>
            <w:sz w:val="24"/>
            <w:szCs w:val="24"/>
          </w:rPr>
          <w:t>2</w:t>
        </w:r>
      </w:ins>
      <w:del w:id="1" w:author="uzivatel" w:date="2021-03-08T10:58:00Z">
        <w:r w:rsidR="0042625A" w:rsidDel="005328AF">
          <w:rPr>
            <w:rFonts w:cs="Calibri"/>
            <w:b/>
            <w:sz w:val="24"/>
            <w:szCs w:val="24"/>
          </w:rPr>
          <w:delText>1</w:delText>
        </w:r>
      </w:del>
    </w:p>
    <w:p w14:paraId="76C3FD68" w14:textId="40035ACE"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del w:id="2" w:author="Zelinová, Daniela" w:date="2021-06-07T10:16:00Z">
        <w:r w:rsidR="00576994" w:rsidDel="00804B8C">
          <w:rPr>
            <w:rFonts w:cs="Calibri"/>
            <w:b/>
            <w:sz w:val="24"/>
            <w:szCs w:val="24"/>
          </w:rPr>
          <w:delText>21</w:delText>
        </w:r>
      </w:del>
      <w:ins w:id="3" w:author="Zelinová, Daniela" w:date="2021-06-07T10:16:00Z">
        <w:r w:rsidR="00804B8C">
          <w:rPr>
            <w:rFonts w:cs="Calibri"/>
            <w:b/>
            <w:sz w:val="24"/>
            <w:szCs w:val="24"/>
          </w:rPr>
          <w:t>15</w:t>
        </w:r>
      </w:ins>
      <w:r w:rsidR="0022751B" w:rsidRPr="00A10C0D">
        <w:rPr>
          <w:rFonts w:cs="Calibri"/>
          <w:b/>
          <w:sz w:val="24"/>
          <w:szCs w:val="24"/>
        </w:rPr>
        <w:t xml:space="preserve">. </w:t>
      </w:r>
      <w:del w:id="4" w:author="Zelinová, Daniela" w:date="2021-06-07T10:16:00Z">
        <w:r w:rsidR="0022751B" w:rsidRPr="00A10C0D" w:rsidDel="00804B8C">
          <w:rPr>
            <w:rFonts w:cs="Calibri"/>
            <w:b/>
            <w:sz w:val="24"/>
            <w:szCs w:val="24"/>
          </w:rPr>
          <w:delText>decembra</w:delText>
        </w:r>
        <w:r w:rsidR="00B57E20" w:rsidRPr="00A10C0D" w:rsidDel="00804B8C">
          <w:rPr>
            <w:rFonts w:cs="Calibri"/>
            <w:b/>
            <w:sz w:val="24"/>
            <w:szCs w:val="24"/>
          </w:rPr>
          <w:delText xml:space="preserve"> </w:delText>
        </w:r>
      </w:del>
      <w:ins w:id="5" w:author="Zelinová, Daniela" w:date="2021-06-07T10:16:00Z">
        <w:r w:rsidR="00804B8C">
          <w:rPr>
            <w:rFonts w:cs="Calibri"/>
            <w:b/>
            <w:sz w:val="24"/>
            <w:szCs w:val="24"/>
          </w:rPr>
          <w:t>júna</w:t>
        </w:r>
        <w:r w:rsidR="00804B8C" w:rsidRPr="00A10C0D">
          <w:rPr>
            <w:rFonts w:cs="Calibri"/>
            <w:b/>
            <w:sz w:val="24"/>
            <w:szCs w:val="24"/>
          </w:rPr>
          <w:t xml:space="preserve"> </w:t>
        </w:r>
      </w:ins>
      <w:del w:id="6" w:author="Zelinová, Daniela" w:date="2021-06-07T10:16:00Z">
        <w:r w:rsidR="00C527F5" w:rsidRPr="00A10C0D" w:rsidDel="00804B8C">
          <w:rPr>
            <w:rFonts w:cs="Calibri"/>
            <w:b/>
            <w:sz w:val="24"/>
            <w:szCs w:val="24"/>
          </w:rPr>
          <w:delText>2020</w:delText>
        </w:r>
        <w:r w:rsidR="00C527F5" w:rsidDel="00804B8C">
          <w:rPr>
            <w:rFonts w:cs="Calibri"/>
            <w:b/>
            <w:sz w:val="24"/>
            <w:szCs w:val="24"/>
          </w:rPr>
          <w:delText xml:space="preserve"> </w:delText>
        </w:r>
      </w:del>
      <w:ins w:id="7" w:author="Zelinová, Daniela" w:date="2021-06-07T10:16:00Z">
        <w:r w:rsidR="00804B8C" w:rsidRPr="00A10C0D">
          <w:rPr>
            <w:rFonts w:cs="Calibri"/>
            <w:b/>
            <w:sz w:val="24"/>
            <w:szCs w:val="24"/>
          </w:rPr>
          <w:t>202</w:t>
        </w:r>
        <w:r w:rsidR="00804B8C">
          <w:rPr>
            <w:rFonts w:cs="Calibri"/>
            <w:b/>
            <w:sz w:val="24"/>
            <w:szCs w:val="24"/>
          </w:rPr>
          <w:t xml:space="preserve">1 </w:t>
        </w:r>
      </w:ins>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8"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8"/>
    </w:p>
    <w:p w14:paraId="1026ECF7" w14:textId="77777777"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405D8963" w14:textId="77777777" w:rsidR="00493C12" w:rsidRPr="003177A3" w:rsidRDefault="00D826F9">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F6C63A5" w14:textId="77777777" w:rsidR="00493C12" w:rsidRPr="003177A3" w:rsidRDefault="00D826F9">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C37921F" w14:textId="77777777" w:rsidR="00493C12" w:rsidRPr="003177A3" w:rsidRDefault="00D826F9">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22751B">
          <w:rPr>
            <w:noProof/>
            <w:webHidden/>
          </w:rPr>
          <w:t>5</w:t>
        </w:r>
        <w:r w:rsidR="00493C12">
          <w:rPr>
            <w:noProof/>
            <w:webHidden/>
          </w:rPr>
          <w:fldChar w:fldCharType="end"/>
        </w:r>
      </w:hyperlink>
    </w:p>
    <w:p w14:paraId="5AED9FA7" w14:textId="77777777" w:rsidR="00493C12" w:rsidRPr="003177A3" w:rsidRDefault="00D826F9">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22751B">
          <w:rPr>
            <w:noProof/>
            <w:webHidden/>
          </w:rPr>
          <w:t>6</w:t>
        </w:r>
        <w:r w:rsidR="00493C12">
          <w:rPr>
            <w:noProof/>
            <w:webHidden/>
          </w:rPr>
          <w:fldChar w:fldCharType="end"/>
        </w:r>
      </w:hyperlink>
    </w:p>
    <w:p w14:paraId="6912B530" w14:textId="77777777" w:rsidR="00493C12" w:rsidRPr="003177A3" w:rsidRDefault="00D826F9">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0DBDE562" w14:textId="77777777" w:rsidR="00493C12" w:rsidRPr="003177A3" w:rsidRDefault="00D826F9">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49158624" w14:textId="77777777" w:rsidR="00493C12" w:rsidRPr="003177A3" w:rsidRDefault="00D826F9">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22751B">
          <w:rPr>
            <w:noProof/>
            <w:webHidden/>
          </w:rPr>
          <w:t>8</w:t>
        </w:r>
        <w:r w:rsidR="00493C12">
          <w:rPr>
            <w:noProof/>
            <w:webHidden/>
          </w:rPr>
          <w:fldChar w:fldCharType="end"/>
        </w:r>
      </w:hyperlink>
    </w:p>
    <w:p w14:paraId="59C7ECFE" w14:textId="77777777" w:rsidR="00493C12" w:rsidRPr="003177A3" w:rsidRDefault="00D826F9">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65DBA4E9" w14:textId="77777777" w:rsidR="00493C12" w:rsidRPr="003177A3" w:rsidRDefault="00D826F9">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36527A47" w14:textId="77777777" w:rsidR="00493C12" w:rsidRPr="003177A3" w:rsidRDefault="00D826F9">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1529C465" w14:textId="77777777" w:rsidR="00493C12" w:rsidRPr="003177A3" w:rsidRDefault="00D826F9">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22751B">
          <w:rPr>
            <w:noProof/>
            <w:webHidden/>
          </w:rPr>
          <w:t>11</w:t>
        </w:r>
        <w:r w:rsidR="00493C12">
          <w:rPr>
            <w:noProof/>
            <w:webHidden/>
          </w:rPr>
          <w:fldChar w:fldCharType="end"/>
        </w:r>
      </w:hyperlink>
    </w:p>
    <w:p w14:paraId="7E601EEB" w14:textId="77777777" w:rsidR="00493C12" w:rsidRPr="003177A3" w:rsidRDefault="00D826F9">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488F2178" w14:textId="77777777" w:rsidR="00493C12" w:rsidRPr="003177A3" w:rsidRDefault="00D826F9">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3603DB6D" w14:textId="77777777" w:rsidR="00493C12" w:rsidRPr="003177A3" w:rsidRDefault="00D826F9">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22751B">
          <w:rPr>
            <w:noProof/>
            <w:webHidden/>
          </w:rPr>
          <w:t>15</w:t>
        </w:r>
        <w:r w:rsidR="00493C12">
          <w:rPr>
            <w:noProof/>
            <w:webHidden/>
          </w:rPr>
          <w:fldChar w:fldCharType="end"/>
        </w:r>
      </w:hyperlink>
    </w:p>
    <w:p w14:paraId="4D05AE7A" w14:textId="77777777" w:rsidR="00493C12" w:rsidRPr="003177A3" w:rsidRDefault="00D826F9">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22751B">
          <w:rPr>
            <w:noProof/>
            <w:webHidden/>
          </w:rPr>
          <w:t>17</w:t>
        </w:r>
        <w:r w:rsidR="00493C12">
          <w:rPr>
            <w:noProof/>
            <w:webHidden/>
          </w:rPr>
          <w:fldChar w:fldCharType="end"/>
        </w:r>
      </w:hyperlink>
    </w:p>
    <w:p w14:paraId="6E035BE7" w14:textId="77777777" w:rsidR="00493C12" w:rsidRPr="003177A3" w:rsidRDefault="00D826F9">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22751B">
          <w:rPr>
            <w:noProof/>
            <w:webHidden/>
          </w:rPr>
          <w:t>18</w:t>
        </w:r>
        <w:r w:rsidR="00493C12">
          <w:rPr>
            <w:noProof/>
            <w:webHidden/>
          </w:rPr>
          <w:fldChar w:fldCharType="end"/>
        </w:r>
      </w:hyperlink>
    </w:p>
    <w:p w14:paraId="11E9A81A" w14:textId="77777777" w:rsidR="00493C12" w:rsidRPr="003177A3" w:rsidRDefault="00D826F9">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4BE2B899" w14:textId="77777777" w:rsidR="00493C12" w:rsidRPr="003177A3" w:rsidRDefault="00D826F9">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53D0A68A" w14:textId="77777777" w:rsidR="00493C12" w:rsidRPr="003177A3" w:rsidRDefault="00D826F9">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0691D7A0" w14:textId="77777777" w:rsidR="00493C12" w:rsidRPr="003177A3" w:rsidRDefault="00D826F9">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22751B">
          <w:rPr>
            <w:noProof/>
            <w:webHidden/>
          </w:rPr>
          <w:t>22</w:t>
        </w:r>
        <w:r w:rsidR="00493C12">
          <w:rPr>
            <w:noProof/>
            <w:webHidden/>
          </w:rPr>
          <w:fldChar w:fldCharType="end"/>
        </w:r>
      </w:hyperlink>
    </w:p>
    <w:p w14:paraId="2409C049" w14:textId="77777777" w:rsidR="00493C12" w:rsidRPr="003177A3" w:rsidRDefault="00D826F9">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22751B">
          <w:rPr>
            <w:noProof/>
            <w:webHidden/>
          </w:rPr>
          <w:t>24</w:t>
        </w:r>
        <w:r w:rsidR="00493C12">
          <w:rPr>
            <w:noProof/>
            <w:webHidden/>
          </w:rPr>
          <w:fldChar w:fldCharType="end"/>
        </w:r>
      </w:hyperlink>
    </w:p>
    <w:p w14:paraId="25227BF9" w14:textId="77777777" w:rsidR="00493C12" w:rsidRPr="003177A3" w:rsidRDefault="00D826F9">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22751B">
          <w:rPr>
            <w:noProof/>
            <w:webHidden/>
          </w:rPr>
          <w:t>25</w:t>
        </w:r>
        <w:r w:rsidR="00493C12">
          <w:rPr>
            <w:noProof/>
            <w:webHidden/>
          </w:rPr>
          <w:fldChar w:fldCharType="end"/>
        </w:r>
      </w:hyperlink>
    </w:p>
    <w:p w14:paraId="36FAD5ED" w14:textId="77777777" w:rsidR="00493C12" w:rsidRPr="003177A3" w:rsidRDefault="00D826F9">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22751B">
          <w:rPr>
            <w:noProof/>
            <w:webHidden/>
          </w:rPr>
          <w:t>26</w:t>
        </w:r>
        <w:r w:rsidR="00493C12">
          <w:rPr>
            <w:noProof/>
            <w:webHidden/>
          </w:rPr>
          <w:fldChar w:fldCharType="end"/>
        </w:r>
      </w:hyperlink>
    </w:p>
    <w:p w14:paraId="4FEDB01A" w14:textId="77777777" w:rsidR="00493C12" w:rsidRPr="003177A3" w:rsidRDefault="00D826F9">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22751B">
          <w:rPr>
            <w:noProof/>
            <w:webHidden/>
          </w:rPr>
          <w:t>28</w:t>
        </w:r>
        <w:r w:rsidR="00493C12">
          <w:rPr>
            <w:noProof/>
            <w:webHidden/>
          </w:rPr>
          <w:fldChar w:fldCharType="end"/>
        </w:r>
      </w:hyperlink>
    </w:p>
    <w:p w14:paraId="6C89A877" w14:textId="77777777" w:rsidR="00493C12" w:rsidRPr="003177A3" w:rsidRDefault="00D826F9">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7810C0F5" w14:textId="77777777" w:rsidR="00493C12" w:rsidRPr="003177A3" w:rsidRDefault="00D826F9">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35C76E37" w14:textId="77777777" w:rsidR="00493C12" w:rsidRPr="003177A3" w:rsidRDefault="00D826F9">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22751B">
          <w:rPr>
            <w:noProof/>
            <w:webHidden/>
          </w:rPr>
          <w:t>30</w:t>
        </w:r>
        <w:r w:rsidR="00493C12">
          <w:rPr>
            <w:noProof/>
            <w:webHidden/>
          </w:rPr>
          <w:fldChar w:fldCharType="end"/>
        </w:r>
      </w:hyperlink>
    </w:p>
    <w:p w14:paraId="3EDC0D85" w14:textId="77777777" w:rsidR="00493C12" w:rsidRPr="003177A3" w:rsidRDefault="00D826F9">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22751B">
          <w:rPr>
            <w:noProof/>
            <w:webHidden/>
          </w:rPr>
          <w:t>31</w:t>
        </w:r>
        <w:r w:rsidR="00493C12">
          <w:rPr>
            <w:noProof/>
            <w:webHidden/>
          </w:rPr>
          <w:fldChar w:fldCharType="end"/>
        </w:r>
      </w:hyperlink>
    </w:p>
    <w:p w14:paraId="1AFF837B" w14:textId="77777777" w:rsidR="00493C12" w:rsidRPr="003177A3" w:rsidRDefault="00D826F9">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5763C931" w14:textId="77777777" w:rsidR="00493C12" w:rsidRPr="003177A3" w:rsidRDefault="00D826F9">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2A2A4FE4" w14:textId="77777777" w:rsidR="00493C12" w:rsidRPr="003177A3" w:rsidRDefault="00D826F9">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22751B">
          <w:rPr>
            <w:noProof/>
            <w:webHidden/>
          </w:rPr>
          <w:t>33</w:t>
        </w:r>
        <w:r w:rsidR="00493C12">
          <w:rPr>
            <w:noProof/>
            <w:webHidden/>
          </w:rPr>
          <w:fldChar w:fldCharType="end"/>
        </w:r>
      </w:hyperlink>
    </w:p>
    <w:p w14:paraId="3447B7AB" w14:textId="77777777" w:rsidR="00493C12" w:rsidRPr="003177A3" w:rsidRDefault="00D826F9">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22751B">
          <w:rPr>
            <w:noProof/>
            <w:webHidden/>
          </w:rPr>
          <w:t>34</w:t>
        </w:r>
        <w:r w:rsidR="00493C12">
          <w:rPr>
            <w:noProof/>
            <w:webHidden/>
          </w:rPr>
          <w:fldChar w:fldCharType="end"/>
        </w:r>
      </w:hyperlink>
    </w:p>
    <w:p w14:paraId="3E5DECCB" w14:textId="77777777" w:rsidR="00493C12" w:rsidRPr="003177A3" w:rsidRDefault="00D826F9">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34520123" w14:textId="77777777" w:rsidR="00493C12" w:rsidRPr="003177A3" w:rsidRDefault="00D826F9">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490269F1" w14:textId="295509FB" w:rsidR="00493C12" w:rsidRPr="003177A3" w:rsidRDefault="00D826F9">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7CA70E4D" w14:textId="77777777" w:rsidR="00493C12" w:rsidRPr="003177A3" w:rsidRDefault="00D826F9">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2FDC9251" w14:textId="77777777" w:rsidR="00493C12" w:rsidRPr="003177A3" w:rsidRDefault="00D826F9">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22751B">
          <w:rPr>
            <w:noProof/>
            <w:webHidden/>
          </w:rPr>
          <w:t>37</w:t>
        </w:r>
        <w:r w:rsidR="00493C12">
          <w:rPr>
            <w:noProof/>
            <w:webHidden/>
          </w:rPr>
          <w:fldChar w:fldCharType="end"/>
        </w:r>
      </w:hyperlink>
    </w:p>
    <w:p w14:paraId="3BE5E818" w14:textId="3E6CB80D" w:rsidR="00493C12" w:rsidRPr="003177A3" w:rsidRDefault="00D826F9">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22751B">
          <w:rPr>
            <w:noProof/>
            <w:webHidden/>
          </w:rPr>
          <w:t>38</w:t>
        </w:r>
        <w:r w:rsidR="00493C12">
          <w:rPr>
            <w:noProof/>
            <w:webHidden/>
          </w:rPr>
          <w:fldChar w:fldCharType="end"/>
        </w:r>
      </w:hyperlink>
    </w:p>
    <w:p w14:paraId="7E05C32C" w14:textId="6BDDAAB4" w:rsidR="00493C12" w:rsidRPr="003177A3" w:rsidRDefault="00D826F9">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3E1D62C0" w14:textId="31EAAF61" w:rsidR="00493C12" w:rsidRPr="003177A3" w:rsidRDefault="00D826F9">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08622BA8" w14:textId="1356FCF9" w:rsidR="00493C12" w:rsidRPr="003177A3" w:rsidRDefault="00D826F9">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22751B">
          <w:rPr>
            <w:noProof/>
            <w:webHidden/>
          </w:rPr>
          <w:t>44</w:t>
        </w:r>
        <w:r w:rsidR="00493C12">
          <w:rPr>
            <w:noProof/>
            <w:webHidden/>
          </w:rPr>
          <w:fldChar w:fldCharType="end"/>
        </w:r>
      </w:hyperlink>
    </w:p>
    <w:p w14:paraId="39317F95" w14:textId="77777777" w:rsidR="00493C12" w:rsidRPr="003177A3" w:rsidRDefault="00D826F9">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22751B">
          <w:rPr>
            <w:noProof/>
            <w:webHidden/>
          </w:rPr>
          <w:t>46</w:t>
        </w:r>
        <w:r w:rsidR="00493C12">
          <w:rPr>
            <w:noProof/>
            <w:webHidden/>
          </w:rPr>
          <w:fldChar w:fldCharType="end"/>
        </w:r>
      </w:hyperlink>
    </w:p>
    <w:p w14:paraId="3AF84FC5" w14:textId="77777777" w:rsidR="00493C12" w:rsidRPr="003177A3" w:rsidRDefault="00D826F9">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22751B">
          <w:rPr>
            <w:noProof/>
            <w:webHidden/>
          </w:rPr>
          <w:t>47</w:t>
        </w:r>
        <w:r w:rsidR="00493C12">
          <w:rPr>
            <w:noProof/>
            <w:webHidden/>
          </w:rPr>
          <w:fldChar w:fldCharType="end"/>
        </w:r>
      </w:hyperlink>
    </w:p>
    <w:p w14:paraId="63190DD5" w14:textId="77777777" w:rsidR="00493C12" w:rsidRPr="003177A3" w:rsidRDefault="00D826F9">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22751B">
          <w:rPr>
            <w:noProof/>
            <w:webHidden/>
          </w:rPr>
          <w:t>48</w:t>
        </w:r>
        <w:r w:rsidR="00493C12">
          <w:rPr>
            <w:noProof/>
            <w:webHidden/>
          </w:rPr>
          <w:fldChar w:fldCharType="end"/>
        </w:r>
      </w:hyperlink>
    </w:p>
    <w:p w14:paraId="53349957" w14:textId="77777777" w:rsidR="00493C12" w:rsidRPr="003177A3" w:rsidRDefault="00D826F9">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23EB8D34" w14:textId="77777777" w:rsidR="00493C12" w:rsidRPr="003177A3" w:rsidRDefault="00D826F9">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1E94BB44" w14:textId="77777777" w:rsidR="00493C12" w:rsidRPr="003177A3" w:rsidRDefault="00D826F9">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4AE0DC18" w14:textId="77777777" w:rsidR="00493C12" w:rsidRPr="003177A3" w:rsidRDefault="00D826F9">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2F686DFF" w14:textId="77777777" w:rsidR="00493C12" w:rsidRPr="003177A3" w:rsidRDefault="00D826F9">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54508AFB" w14:textId="77777777" w:rsidR="00493C12" w:rsidRPr="003177A3" w:rsidRDefault="00D826F9">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30F093A1" w14:textId="77777777" w:rsidR="00493C12" w:rsidRPr="003177A3" w:rsidRDefault="00D826F9">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22751B">
          <w:rPr>
            <w:noProof/>
            <w:webHidden/>
          </w:rPr>
          <w:t>56</w:t>
        </w:r>
        <w:r w:rsidR="00493C12">
          <w:rPr>
            <w:noProof/>
            <w:webHidden/>
          </w:rPr>
          <w:fldChar w:fldCharType="end"/>
        </w:r>
      </w:hyperlink>
    </w:p>
    <w:p w14:paraId="185C562A" w14:textId="77777777" w:rsidR="00493C12" w:rsidRPr="003177A3" w:rsidRDefault="00D826F9">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29625875" w14:textId="77777777" w:rsidR="00493C12" w:rsidRPr="003177A3" w:rsidRDefault="00D826F9">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3CE85A1E" w14:textId="77777777" w:rsidR="00493C12" w:rsidRPr="003177A3" w:rsidRDefault="00D826F9">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38D61408" w14:textId="77777777" w:rsidR="00493C12" w:rsidRPr="003177A3" w:rsidRDefault="00D826F9">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07CB364D" w14:textId="77777777" w:rsidR="00493C12" w:rsidRPr="003177A3" w:rsidRDefault="00D826F9">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19EECEB7" w14:textId="77777777" w:rsidR="00493C12" w:rsidRPr="003177A3" w:rsidRDefault="00D826F9">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22751B">
          <w:rPr>
            <w:noProof/>
            <w:webHidden/>
          </w:rPr>
          <w:t>63</w:t>
        </w:r>
        <w:r w:rsidR="00493C12">
          <w:rPr>
            <w:noProof/>
            <w:webHidden/>
          </w:rPr>
          <w:fldChar w:fldCharType="end"/>
        </w:r>
      </w:hyperlink>
    </w:p>
    <w:p w14:paraId="797CF26E" w14:textId="77777777" w:rsidR="00493C12" w:rsidRPr="003177A3" w:rsidRDefault="00D826F9">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22751B">
          <w:rPr>
            <w:noProof/>
            <w:webHidden/>
          </w:rPr>
          <w:t>64</w:t>
        </w:r>
        <w:r w:rsidR="00493C12">
          <w:rPr>
            <w:noProof/>
            <w:webHidden/>
          </w:rPr>
          <w:fldChar w:fldCharType="end"/>
        </w:r>
      </w:hyperlink>
    </w:p>
    <w:p w14:paraId="496D6FC1" w14:textId="77777777" w:rsidR="00493C12" w:rsidRPr="003177A3" w:rsidRDefault="00D826F9">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22751B">
          <w:rPr>
            <w:noProof/>
            <w:webHidden/>
          </w:rPr>
          <w:t>65</w:t>
        </w:r>
        <w:r w:rsidR="00493C12">
          <w:rPr>
            <w:noProof/>
            <w:webHidden/>
          </w:rPr>
          <w:fldChar w:fldCharType="end"/>
        </w:r>
      </w:hyperlink>
    </w:p>
    <w:p w14:paraId="06651A74" w14:textId="77777777" w:rsidR="00493C12" w:rsidRPr="003177A3" w:rsidRDefault="00D826F9">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22751B">
          <w:rPr>
            <w:noProof/>
            <w:webHidden/>
          </w:rPr>
          <w:t>67</w:t>
        </w:r>
        <w:r w:rsidR="00493C12">
          <w:rPr>
            <w:noProof/>
            <w:webHidden/>
          </w:rPr>
          <w:fldChar w:fldCharType="end"/>
        </w:r>
      </w:hyperlink>
    </w:p>
    <w:p w14:paraId="6FB497B9" w14:textId="0B33A30B" w:rsidR="00493C12" w:rsidRPr="003177A3" w:rsidRDefault="00D826F9">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22751B">
          <w:rPr>
            <w:noProof/>
            <w:webHidden/>
          </w:rPr>
          <w:t>76</w:t>
        </w:r>
        <w:r w:rsidR="00493C12">
          <w:rPr>
            <w:noProof/>
            <w:webHidden/>
          </w:rPr>
          <w:fldChar w:fldCharType="end"/>
        </w:r>
      </w:hyperlink>
    </w:p>
    <w:p w14:paraId="7E2D8E43" w14:textId="57029484" w:rsidR="00493C12" w:rsidRPr="003177A3" w:rsidRDefault="00D826F9">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22751B">
          <w:rPr>
            <w:noProof/>
            <w:webHidden/>
          </w:rPr>
          <w:t>77</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7" w:name="_Toc7078273"/>
      <w:r w:rsidRPr="00A374F2">
        <w:rPr>
          <w:b/>
          <w:color w:val="FFFFFF"/>
        </w:rPr>
        <w:t>Úvod</w:t>
      </w:r>
      <w:bookmarkEnd w:id="17"/>
    </w:p>
    <w:p w14:paraId="0765C2CA" w14:textId="77777777" w:rsidR="008468E9" w:rsidRDefault="008468E9" w:rsidP="00415B1C">
      <w:pPr>
        <w:pStyle w:val="Nadpis2"/>
        <w:keepLines/>
        <w:numPr>
          <w:ilvl w:val="0"/>
          <w:numId w:val="0"/>
        </w:numPr>
        <w:spacing w:before="120" w:after="0"/>
        <w:ind w:left="576"/>
      </w:pPr>
      <w:bookmarkStart w:id="18" w:name="_Toc413652658"/>
      <w:bookmarkStart w:id="19" w:name="_Toc413680798"/>
      <w:bookmarkStart w:id="20" w:name="_Toc413681970"/>
      <w:bookmarkStart w:id="21"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22" w:name="_Toc7078274"/>
      <w:r w:rsidRPr="00A374F2">
        <w:t>Cieľ príručky</w:t>
      </w:r>
      <w:bookmarkEnd w:id="18"/>
      <w:bookmarkEnd w:id="19"/>
      <w:bookmarkEnd w:id="20"/>
      <w:bookmarkEnd w:id="21"/>
      <w:bookmarkEnd w:id="22"/>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23" w:name="_Toc413652660"/>
      <w:bookmarkStart w:id="24" w:name="_Toc413680800"/>
      <w:bookmarkStart w:id="25" w:name="_Toc413681972"/>
      <w:bookmarkStart w:id="26" w:name="_Toc413682305"/>
      <w:bookmarkStart w:id="27" w:name="_Toc7078275"/>
      <w:r w:rsidRPr="00A374F2">
        <w:t xml:space="preserve">Platnosť </w:t>
      </w:r>
      <w:r w:rsidR="00425DEC">
        <w:rPr>
          <w:lang w:val="sk-SK"/>
        </w:rPr>
        <w:t xml:space="preserve">a účinnosť </w:t>
      </w:r>
      <w:r w:rsidRPr="00A374F2">
        <w:t>príručky</w:t>
      </w:r>
      <w:bookmarkEnd w:id="23"/>
      <w:bookmarkEnd w:id="24"/>
      <w:bookmarkEnd w:id="25"/>
      <w:bookmarkEnd w:id="26"/>
      <w:bookmarkEnd w:id="27"/>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28" w:name="_Všeobecné_pravidlá_oprávnenosti"/>
      <w:bookmarkStart w:id="29" w:name="_Toc7078276"/>
      <w:bookmarkEnd w:id="28"/>
      <w:r w:rsidRPr="00A374F2">
        <w:rPr>
          <w:b/>
          <w:color w:val="FFFFFF"/>
          <w:szCs w:val="32"/>
        </w:rPr>
        <w:t>Všeobecné pravidlá oprávnenosti výdavkov</w:t>
      </w:r>
      <w:bookmarkEnd w:id="29"/>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A71593" w:rsidP="00415B1C">
      <w:pPr>
        <w:keepNext/>
        <w:keepLines/>
        <w:spacing w:before="120" w:after="0" w:line="240" w:lineRule="auto"/>
        <w:jc w:val="both"/>
        <w:rPr>
          <w:rFonts w:cs="Calibri"/>
          <w:b/>
          <w:sz w:val="20"/>
          <w:szCs w:val="20"/>
        </w:rPr>
      </w:pPr>
      <w:r w:rsidRPr="00A374F2">
        <w:object w:dxaOrig="10543" w:dyaOrig="5044" w14:anchorId="4BB3C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2.55pt;height:216.95pt" o:ole="">
            <v:imagedata r:id="rId13" o:title=""/>
          </v:shape>
          <o:OLEObject Type="Embed" ProgID="Visio.Drawing.11" ShapeID="_x0000_i1026" DrawAspect="Content" ObjectID="_1685183318"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30" w:name="_Toc7078277"/>
      <w:r w:rsidRPr="00A374F2">
        <w:t>Vecná oprávnenosť výdavku</w:t>
      </w:r>
      <w:bookmarkEnd w:id="30"/>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31" w:name="_Časová_oprávnenosť_výdavku"/>
      <w:bookmarkStart w:id="32" w:name="_Toc7078278"/>
      <w:bookmarkEnd w:id="31"/>
      <w:r w:rsidRPr="00A374F2">
        <w:t>Časová oprávnenosť výdavku</w:t>
      </w:r>
      <w:bookmarkEnd w:id="32"/>
      <w:r w:rsidRPr="00A374F2">
        <w:t xml:space="preserve"> </w:t>
      </w:r>
    </w:p>
    <w:p w14:paraId="6F0AA3C5" w14:textId="77777777"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6"/>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7"/>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33" w:name="_Toc7078279"/>
      <w:r w:rsidRPr="00A374F2">
        <w:t>Územná oprávnenosť výdavku</w:t>
      </w:r>
      <w:bookmarkEnd w:id="33"/>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7777777" w:rsidR="00C61E59" w:rsidRDefault="00C61E59" w:rsidP="00415B1C">
      <w:pPr>
        <w:keepNext/>
        <w:keepLines/>
        <w:spacing w:before="120" w:after="0" w:line="240" w:lineRule="auto"/>
        <w:jc w:val="both"/>
        <w:rPr>
          <w:sz w:val="20"/>
          <w:szCs w:val="20"/>
        </w:rPr>
      </w:pPr>
    </w:p>
    <w:p w14:paraId="65E8BEFF" w14:textId="77777777" w:rsidR="00C61E59" w:rsidRDefault="00C61E59" w:rsidP="00415B1C">
      <w:pPr>
        <w:keepNext/>
        <w:keepLines/>
        <w:spacing w:before="120" w:after="0" w:line="240" w:lineRule="auto"/>
        <w:jc w:val="both"/>
        <w:rPr>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34" w:name="_Toc7078280"/>
      <w:r w:rsidRPr="00A374F2">
        <w:t>Neoprávnené výdavky</w:t>
      </w:r>
      <w:bookmarkEnd w:id="34"/>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8"/>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35" w:name="_Toc7078281"/>
      <w:r w:rsidRPr="00A374F2">
        <w:t>Projekty generujúce čisté príjmy</w:t>
      </w:r>
      <w:bookmarkEnd w:id="35"/>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36" w:name="_Toc466636461"/>
      <w:bookmarkStart w:id="37" w:name="_Toc534784223"/>
      <w:bookmarkStart w:id="38" w:name="_Toc7078282"/>
      <w:r w:rsidRPr="0094777E">
        <w:rPr>
          <w:rFonts w:ascii="Calibri" w:hAnsi="Calibri"/>
          <w:sz w:val="24"/>
          <w:szCs w:val="22"/>
          <w:lang w:eastAsia="en-US"/>
        </w:rPr>
        <w:t>Typy čistých príjmov</w:t>
      </w:r>
      <w:bookmarkEnd w:id="36"/>
      <w:bookmarkEnd w:id="37"/>
      <w:bookmarkEnd w:id="38"/>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39" w:name="_Toc534784224"/>
      <w:bookmarkStart w:id="40" w:name="_Toc7078283"/>
      <w:r w:rsidRPr="00797539">
        <w:rPr>
          <w:rFonts w:ascii="Calibri" w:hAnsi="Calibri"/>
          <w:color w:val="auto"/>
          <w:sz w:val="20"/>
          <w:szCs w:val="20"/>
          <w:u w:val="single"/>
          <w:lang w:val="sk-SK" w:eastAsia="en-US"/>
        </w:rPr>
        <w:t>Príjmy realizované v rámci projektu je možné rozdeliť na:</w:t>
      </w:r>
      <w:bookmarkEnd w:id="39"/>
      <w:bookmarkEnd w:id="40"/>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D826F9" w:rsidP="00415B1C">
      <w:pPr>
        <w:keepNext/>
        <w:keepLines/>
        <w:spacing w:before="120" w:after="120" w:line="288" w:lineRule="auto"/>
        <w:jc w:val="both"/>
        <w:rPr>
          <w:sz w:val="20"/>
          <w:szCs w:val="20"/>
        </w:rPr>
      </w:pPr>
      <w:r>
        <w:rPr>
          <w:noProof/>
          <w:sz w:val="16"/>
          <w:lang w:eastAsia="sk-SK"/>
        </w:rPr>
        <w:pict w14:anchorId="4B911E7F">
          <v:shape id="Picture 24" o:spid="_x0000_i1027" type="#_x0000_t75" style="width:402.1pt;height:175.8pt;visibility:visible;mso-wrap-style:square">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D826F9"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94BC38F">
          <v:shape id="Picture 7" o:spid="_x0000_i1028" type="#_x0000_t75" style="width:402.1pt;height:138.4pt;visibility:visible;mso-wrap-style:square">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41" w:name="_Toc466636462"/>
      <w:bookmarkStart w:id="42" w:name="_Toc534784225"/>
      <w:bookmarkStart w:id="43" w:name="_Toc7078284"/>
      <w:r w:rsidRPr="0094777E">
        <w:rPr>
          <w:rFonts w:ascii="Calibri" w:hAnsi="Calibri"/>
          <w:sz w:val="24"/>
          <w:szCs w:val="22"/>
          <w:lang w:eastAsia="en-US"/>
        </w:rPr>
        <w:t>Stanovenie výšky čistých príjmov (ex-ante)</w:t>
      </w:r>
      <w:bookmarkEnd w:id="41"/>
      <w:bookmarkEnd w:id="42"/>
      <w:bookmarkEnd w:id="43"/>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9"/>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44" w:name="_Toc469685696"/>
      <w:r w:rsidRPr="00FA4143">
        <w:rPr>
          <w:color w:val="4F81BD"/>
          <w:sz w:val="24"/>
          <w:lang w:val="x-none"/>
        </w:rPr>
        <w:t>Životný cyklus príjmov v rámci projektov generujúcich príjem</w:t>
      </w:r>
      <w:bookmarkEnd w:id="44"/>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D826F9" w:rsidP="00415B1C">
      <w:pPr>
        <w:keepNext/>
        <w:keepLines/>
        <w:spacing w:before="120" w:after="0" w:line="240" w:lineRule="auto"/>
        <w:jc w:val="both"/>
        <w:rPr>
          <w:sz w:val="20"/>
          <w:szCs w:val="20"/>
        </w:rPr>
      </w:pPr>
      <w:r>
        <w:rPr>
          <w:sz w:val="20"/>
          <w:szCs w:val="20"/>
        </w:rPr>
        <w:pict w14:anchorId="0A99FB20">
          <v:shape id="_x0000_i1029" type="#_x0000_t75" style="width:453.5pt;height:169.25pt;visibility:visible;mso-wrap-style:square">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45" w:name="_Toc7078285"/>
      <w:r>
        <w:rPr>
          <w:lang w:val="sk-SK"/>
        </w:rPr>
        <w:t>Infraštruktúra</w:t>
      </w:r>
      <w:bookmarkEnd w:id="45"/>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0"/>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46" w:name="_Toc7078286"/>
      <w:r w:rsidRPr="00A374F2">
        <w:t>Vyvolané investície</w:t>
      </w:r>
      <w:bookmarkEnd w:id="46"/>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47" w:name="_Nepriame_výdavky"/>
      <w:bookmarkStart w:id="48" w:name="_Toc7078287"/>
      <w:bookmarkEnd w:id="47"/>
      <w:r w:rsidRPr="00A374F2">
        <w:t>Nepriame výdavky</w:t>
      </w:r>
      <w:bookmarkEnd w:id="48"/>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1"/>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2"/>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3"/>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4"/>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7B06F042" w14:textId="6BA7AAAC" w:rsidR="00DD6D31" w:rsidDel="004F64A9" w:rsidRDefault="00DD6D31" w:rsidP="00415B1C">
      <w:pPr>
        <w:keepNext/>
        <w:keepLines/>
        <w:spacing w:before="120" w:after="0" w:line="240" w:lineRule="auto"/>
        <w:jc w:val="both"/>
        <w:rPr>
          <w:del w:id="49" w:author="MDV SR" w:date="2021-05-17T15:48:00Z"/>
          <w:rFonts w:cs="Calibri"/>
          <w:sz w:val="20"/>
          <w:szCs w:val="20"/>
        </w:rPr>
      </w:pPr>
    </w:p>
    <w:p w14:paraId="543C1AC6" w14:textId="18F68B55" w:rsidR="00DD6D31" w:rsidDel="004F64A9" w:rsidRDefault="00DD6D31" w:rsidP="00415B1C">
      <w:pPr>
        <w:keepNext/>
        <w:keepLines/>
        <w:spacing w:before="120" w:after="0" w:line="240" w:lineRule="auto"/>
        <w:jc w:val="both"/>
        <w:rPr>
          <w:del w:id="50" w:author="MDV SR" w:date="2021-05-17T15:48:00Z"/>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51" w:name="_Toc7078288"/>
      <w:r>
        <w:rPr>
          <w:lang w:val="sk-SK"/>
        </w:rPr>
        <w:t>Zjednodušené vykazovanie výdavkov (ZVV)</w:t>
      </w:r>
      <w:bookmarkEnd w:id="51"/>
    </w:p>
    <w:p w14:paraId="306FA13E" w14:textId="7159C7DF"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w:t>
      </w:r>
      <w:del w:id="52" w:author="MDV SR" w:date="2021-05-17T15:41:00Z">
        <w:r w:rsidRPr="00DD6D31" w:rsidDel="0060279E">
          <w:rPr>
            <w:sz w:val="20"/>
            <w:szCs w:val="20"/>
          </w:rPr>
          <w:delText xml:space="preserve">t. j. ešte </w:delText>
        </w:r>
      </w:del>
      <w:r w:rsidRPr="00DD6D31">
        <w:rPr>
          <w:sz w:val="20"/>
          <w:szCs w:val="20"/>
        </w:rPr>
        <w:t xml:space="preserve">pred </w:t>
      </w:r>
      <w:del w:id="53" w:author="MDV SR" w:date="2021-05-17T15:41:00Z">
        <w:r w:rsidRPr="00DD6D31" w:rsidDel="0060279E">
          <w:rPr>
            <w:sz w:val="20"/>
            <w:szCs w:val="20"/>
          </w:rPr>
          <w:delText>začiatkom r</w:delText>
        </w:r>
      </w:del>
      <w:ins w:id="54" w:author="MDV SR" w:date="2021-05-17T15:41:00Z">
        <w:r w:rsidR="0060279E">
          <w:rPr>
            <w:sz w:val="20"/>
            <w:szCs w:val="20"/>
          </w:rPr>
          <w:t>r</w:t>
        </w:r>
      </w:ins>
      <w:r w:rsidRPr="00DD6D31">
        <w:rPr>
          <w:sz w:val="20"/>
          <w:szCs w:val="20"/>
        </w:rPr>
        <w:t>ealizáci</w:t>
      </w:r>
      <w:del w:id="55" w:author="MDV SR" w:date="2021-05-17T15:41:00Z">
        <w:r w:rsidRPr="00DD6D31" w:rsidDel="0060279E">
          <w:rPr>
            <w:sz w:val="20"/>
            <w:szCs w:val="20"/>
          </w:rPr>
          <w:delText>e</w:delText>
        </w:r>
      </w:del>
      <w:ins w:id="56" w:author="MDV SR" w:date="2021-05-17T15:41:00Z">
        <w:r w:rsidR="0060279E">
          <w:rPr>
            <w:sz w:val="20"/>
            <w:szCs w:val="20"/>
          </w:rPr>
          <w:t>ou</w:t>
        </w:r>
      </w:ins>
      <w:r w:rsidRPr="00DD6D31">
        <w:rPr>
          <w:sz w:val="20"/>
          <w:szCs w:val="20"/>
        </w:rPr>
        <w:t xml:space="preserve"> projektu</w:t>
      </w:r>
      <w:ins w:id="57" w:author="MDV SR" w:date="2021-05-17T15:41:00Z">
        <w:r w:rsidR="0060279E">
          <w:rPr>
            <w:sz w:val="20"/>
            <w:szCs w:val="20"/>
          </w:rPr>
          <w:t>, resp. jeho časti</w:t>
        </w:r>
      </w:ins>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ins w:id="58" w:author="MDV SR" w:date="2021-05-17T15:43:00Z">
        <w:r w:rsidR="0060279E">
          <w:rPr>
            <w:rStyle w:val="Odkaznapoznmkupodiarou"/>
          </w:rPr>
          <w:footnoteReference w:id="15"/>
        </w:r>
      </w:ins>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22911726"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del w:id="61" w:author="MDV SR" w:date="2021-05-17T15:43:00Z">
        <w:r w:rsidDel="0060279E">
          <w:rPr>
            <w:sz w:val="20"/>
            <w:szCs w:val="20"/>
          </w:rPr>
          <w:delText xml:space="preserve"> tiež nazývaná aj </w:delText>
        </w:r>
        <w:r w:rsidRPr="00DD6D31" w:rsidDel="0060279E">
          <w:rPr>
            <w:sz w:val="20"/>
            <w:szCs w:val="20"/>
          </w:rPr>
          <w:delText>paušálna suma</w:delText>
        </w:r>
      </w:del>
      <w:r w:rsidRPr="00DD6D31">
        <w:rPr>
          <w:sz w:val="20"/>
          <w:szCs w:val="20"/>
        </w:rPr>
        <w:t>,</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59C24C8E"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ins w:id="62" w:author="MDV SR" w:date="2021-05-17T15:43:00Z">
        <w:r w:rsidR="0060279E">
          <w:rPr>
            <w:sz w:val="20"/>
            <w:szCs w:val="20"/>
          </w:rPr>
          <w:t>ne</w:t>
        </w:r>
      </w:ins>
      <w:r w:rsidRPr="00DD6D31">
        <w:rPr>
          <w:sz w:val="20"/>
          <w:szCs w:val="20"/>
        </w:rPr>
        <w:t xml:space="preserve">založené </w:t>
      </w:r>
      <w:ins w:id="63" w:author="MDV SR" w:date="2021-05-17T15:44:00Z">
        <w:r w:rsidR="0060279E">
          <w:rPr>
            <w:sz w:val="20"/>
            <w:szCs w:val="20"/>
          </w:rPr>
          <w:t xml:space="preserve">na nákladoch (ide o financovanie založené </w:t>
        </w:r>
      </w:ins>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ins w:id="64" w:author="MDV SR" w:date="2021-05-17T15:45:00Z">
        <w:r w:rsidR="0060279E">
          <w:rPr>
            <w:rStyle w:val="Odkaznapoznmkupodiarou"/>
            <w:bCs/>
            <w:iCs/>
          </w:rPr>
          <w:footnoteReference w:id="16"/>
        </w:r>
        <w:r w:rsidR="0060279E">
          <w:rPr>
            <w:bCs/>
            <w:iCs/>
            <w:sz w:val="20"/>
            <w:szCs w:val="20"/>
          </w:rPr>
          <w:t>.</w:t>
        </w:r>
      </w:ins>
      <w:r w:rsidRPr="008B5DBF">
        <w:rPr>
          <w:bCs/>
          <w:iCs/>
          <w:sz w:val="20"/>
          <w:szCs w:val="20"/>
        </w:rPr>
        <w:t xml:space="preserve"> </w:t>
      </w:r>
      <w:del w:id="67" w:author="MDV SR" w:date="2021-05-17T15:45:00Z">
        <w:r w:rsidRPr="008B5DBF" w:rsidDel="0060279E">
          <w:rPr>
            <w:bCs/>
            <w:iCs/>
            <w:sz w:val="20"/>
            <w:szCs w:val="20"/>
          </w:rPr>
          <w:delText>(podmienky a náležitosti podľa ktorých bude možné využiť túto formu financovania Komisia stanoví v delegovanom akte)</w:delText>
        </w:r>
        <w:r w:rsidDel="0060279E">
          <w:rPr>
            <w:sz w:val="20"/>
            <w:szCs w:val="20"/>
          </w:rPr>
          <w:delText>.</w:delText>
        </w:r>
      </w:del>
    </w:p>
    <w:p w14:paraId="59D6F08F" w14:textId="5BFB580E"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w:t>
      </w:r>
      <w:del w:id="68" w:author="MDV SR" w:date="2021-05-17T15:46:00Z">
        <w:r w:rsidRPr="00D2130F" w:rsidDel="0060279E">
          <w:rPr>
            <w:sz w:val="20"/>
            <w:szCs w:val="20"/>
          </w:rPr>
          <w:delText>,</w:delText>
        </w:r>
      </w:del>
      <w:r w:rsidRPr="00D2130F">
        <w:rPr>
          <w:sz w:val="20"/>
          <w:szCs w:val="20"/>
        </w:rPr>
        <w:t xml:space="preserve"> </w:t>
      </w:r>
      <w:del w:id="69" w:author="MDV SR" w:date="2021-05-17T15:45:00Z">
        <w:r w:rsidRPr="00D2130F" w:rsidDel="0060279E">
          <w:rPr>
            <w:sz w:val="20"/>
            <w:szCs w:val="20"/>
          </w:rPr>
          <w:delText xml:space="preserve">písmenách a), b) a d) </w:delText>
        </w:r>
      </w:del>
      <w:r w:rsidRPr="00D2130F">
        <w:rPr>
          <w:sz w:val="20"/>
          <w:szCs w:val="20"/>
        </w:rPr>
        <w:t>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7"/>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8"/>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19"/>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70" w:name="_Toc441248517"/>
      <w:bookmarkStart w:id="71" w:name="_Toc441426303"/>
      <w:bookmarkStart w:id="72" w:name="_Toc441426844"/>
      <w:bookmarkStart w:id="73" w:name="_Toc441427668"/>
      <w:bookmarkStart w:id="74" w:name="_Toc441431292"/>
      <w:bookmarkStart w:id="75" w:name="_Toc441488683"/>
      <w:bookmarkStart w:id="76" w:name="_Toc441248518"/>
      <w:bookmarkStart w:id="77" w:name="_Toc441426304"/>
      <w:bookmarkStart w:id="78" w:name="_Toc441426845"/>
      <w:bookmarkStart w:id="79" w:name="_Toc441427669"/>
      <w:bookmarkStart w:id="80" w:name="_Toc441431293"/>
      <w:bookmarkStart w:id="81" w:name="_Toc441488684"/>
      <w:bookmarkEnd w:id="70"/>
      <w:bookmarkEnd w:id="71"/>
      <w:bookmarkEnd w:id="72"/>
      <w:bookmarkEnd w:id="73"/>
      <w:bookmarkEnd w:id="74"/>
      <w:bookmarkEnd w:id="75"/>
      <w:bookmarkEnd w:id="76"/>
      <w:bookmarkEnd w:id="77"/>
      <w:bookmarkEnd w:id="78"/>
      <w:bookmarkEnd w:id="79"/>
      <w:bookmarkEnd w:id="80"/>
      <w:bookmarkEnd w:id="81"/>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0"/>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6874A350" w14:textId="0E458F7C" w:rsidR="00AD7012" w:rsidDel="004F64A9" w:rsidRDefault="00AD7012" w:rsidP="00D2130F">
      <w:pPr>
        <w:jc w:val="both"/>
        <w:rPr>
          <w:del w:id="82" w:author="MDV SR" w:date="2021-05-17T15:48:00Z"/>
          <w:rFonts w:ascii="Arial Narrow" w:hAnsi="Arial Narrow"/>
          <w:color w:val="4F81BD"/>
          <w:sz w:val="28"/>
          <w:szCs w:val="23"/>
          <w:lang w:eastAsia="x-none"/>
        </w:rPr>
      </w:pPr>
    </w:p>
    <w:p w14:paraId="5DAA1146" w14:textId="5C8F36F5" w:rsidR="00AD7012" w:rsidDel="004F64A9" w:rsidRDefault="00AD7012" w:rsidP="00D2130F">
      <w:pPr>
        <w:jc w:val="both"/>
        <w:rPr>
          <w:del w:id="83" w:author="MDV SR" w:date="2021-05-17T15:48:00Z"/>
          <w:rFonts w:ascii="Arial Narrow" w:hAnsi="Arial Narrow"/>
          <w:color w:val="4F81BD"/>
          <w:sz w:val="28"/>
          <w:szCs w:val="23"/>
          <w:lang w:eastAsia="x-none"/>
        </w:rPr>
      </w:pPr>
    </w:p>
    <w:p w14:paraId="606582C5" w14:textId="497A4ED5" w:rsidR="00AD7012" w:rsidRPr="00AD7012" w:rsidDel="004F64A9" w:rsidRDefault="00AD7012" w:rsidP="00D2130F">
      <w:pPr>
        <w:jc w:val="both"/>
        <w:rPr>
          <w:del w:id="84" w:author="MDV SR" w:date="2021-05-17T15:49:00Z"/>
          <w:rFonts w:ascii="Arial Narrow" w:hAnsi="Arial Narrow"/>
          <w:color w:val="4F81BD"/>
          <w:sz w:val="28"/>
          <w:szCs w:val="23"/>
          <w:lang w:eastAsia="x-none"/>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85" w:name="_Toc7078289"/>
      <w:r w:rsidRPr="00AD7012">
        <w:rPr>
          <w:lang w:val="sk-SK"/>
        </w:rPr>
        <w:t>Podmienky oprávnenosti DPH projektov OPII</w:t>
      </w:r>
      <w:bookmarkEnd w:id="85"/>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77777777" w:rsidR="00AD7012" w:rsidRPr="009B3B9C"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637FB7C8" w14:textId="77777777"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r w:rsidRPr="00D96C63">
        <w:rPr>
          <w:color w:val="auto"/>
          <w:sz w:val="20"/>
          <w:szCs w:val="20"/>
        </w:rPr>
        <w:tab/>
      </w:r>
      <w:bookmarkStart w:id="86" w:name="_Toc7078290"/>
      <w:r w:rsidRPr="00A45EB1">
        <w:rPr>
          <w:b/>
          <w:color w:val="FFFFFF"/>
          <w:szCs w:val="32"/>
        </w:rPr>
        <w:t>Zoznam oprávnených výdavkov pre prioritné osi 1 až 6</w:t>
      </w:r>
      <w:r>
        <w:rPr>
          <w:b/>
          <w:color w:val="FFFFFF"/>
          <w:szCs w:val="32"/>
        </w:rPr>
        <w:t xml:space="preserve"> a 8</w:t>
      </w:r>
      <w:bookmarkEnd w:id="86"/>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87" w:name="_Toc7078291"/>
      <w:r w:rsidRPr="00A374F2">
        <w:t>Číselník výdavkov a označovanie výdavkov</w:t>
      </w:r>
      <w:bookmarkEnd w:id="87"/>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D826F9" w:rsidP="00415B1C">
      <w:pPr>
        <w:keepNext/>
        <w:keepLines/>
        <w:spacing w:before="120" w:after="0" w:line="240" w:lineRule="auto"/>
        <w:rPr>
          <w:noProof/>
        </w:rPr>
      </w:pPr>
      <w:r>
        <w:rPr>
          <w:noProof/>
        </w:rPr>
        <w:pict w14:anchorId="5043BA9D">
          <v:shape id="_x0000_i1030" type="#_x0000_t75" style="width:446.95pt;height:72.95pt;visibility:visible">
            <v:imagedata r:id="rId23"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88" w:name="_Toc7078292"/>
      <w:r w:rsidRPr="00A374F2">
        <w:t>Trieda 01 – Dlhodobý nehmotný majetok</w:t>
      </w:r>
      <w:bookmarkEnd w:id="88"/>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1"/>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2"/>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89" w:name="_Toc7078293"/>
      <w:r w:rsidRPr="00A374F2">
        <w:t>Trieda 02 – Dlhodobý hmotný majetok</w:t>
      </w:r>
      <w:bookmarkEnd w:id="89"/>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3"/>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4"/>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5"/>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90" w:name="_Toc7078294"/>
      <w:r w:rsidRPr="00A374F2">
        <w:t>Trieda 11 - Zásoby</w:t>
      </w:r>
      <w:bookmarkEnd w:id="90"/>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6"/>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91" w:name="_Toc441431299"/>
      <w:bookmarkStart w:id="92" w:name="_Toc441488690"/>
      <w:bookmarkStart w:id="93" w:name="_Toc441431300"/>
      <w:bookmarkStart w:id="94" w:name="_Toc441488691"/>
      <w:bookmarkStart w:id="95" w:name="_Toc7078295"/>
      <w:bookmarkEnd w:id="91"/>
      <w:bookmarkEnd w:id="92"/>
      <w:bookmarkEnd w:id="93"/>
      <w:bookmarkEnd w:id="94"/>
      <w:r w:rsidRPr="00A374F2">
        <w:t>Trieda 50 – Spotreba</w:t>
      </w:r>
      <w:bookmarkEnd w:id="95"/>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96" w:name="_Toc7078296"/>
      <w:r w:rsidRPr="00A374F2">
        <w:t>Trieda 51 - Služby</w:t>
      </w:r>
      <w:bookmarkEnd w:id="96"/>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7"/>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28"/>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9DC4563" w14:textId="77777777" w:rsidTr="003B1168">
        <w:tc>
          <w:tcPr>
            <w:tcW w:w="1709" w:type="dxa"/>
            <w:vMerge w:val="restart"/>
            <w:shd w:val="clear" w:color="auto" w:fill="FFFFFF"/>
            <w:hideMark/>
          </w:tcPr>
          <w:p w14:paraId="0A710163" w14:textId="77777777" w:rsidR="00095138" w:rsidRPr="00A374F2" w:rsidRDefault="00095138" w:rsidP="00415B1C">
            <w:pPr>
              <w:keepNext/>
              <w:keepLines/>
              <w:spacing w:before="120" w:after="0" w:line="240" w:lineRule="auto"/>
              <w:ind w:left="426" w:hanging="426"/>
              <w:rPr>
                <w:rFonts w:cs="Calibri"/>
                <w:sz w:val="16"/>
                <w:szCs w:val="16"/>
              </w:rPr>
            </w:pPr>
            <w:r w:rsidRPr="00A374F2">
              <w:rPr>
                <w:rFonts w:eastAsia="Times New Roman" w:cs="Calibri"/>
                <w:sz w:val="16"/>
                <w:szCs w:val="16"/>
              </w:rPr>
              <w:t xml:space="preserve">511 </w:t>
            </w:r>
            <w:r w:rsidRPr="00A374F2">
              <w:rPr>
                <w:rFonts w:cs="Calibri"/>
                <w:sz w:val="16"/>
                <w:szCs w:val="16"/>
              </w:rPr>
              <w:t>Opravy a</w:t>
            </w:r>
            <w:r w:rsidR="00BB44AF">
              <w:rPr>
                <w:rFonts w:cs="Calibri"/>
                <w:sz w:val="16"/>
                <w:szCs w:val="16"/>
              </w:rPr>
              <w:t> </w:t>
            </w:r>
            <w:r w:rsidRPr="00A374F2">
              <w:rPr>
                <w:rFonts w:cs="Calibri"/>
                <w:sz w:val="16"/>
                <w:szCs w:val="16"/>
              </w:rPr>
              <w:t>udržiavanie</w:t>
            </w:r>
          </w:p>
          <w:p w14:paraId="2C4EFB0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634002 Servis, údržba, opravy a</w:t>
            </w:r>
            <w:r w:rsidR="00BB44AF">
              <w:rPr>
                <w:rFonts w:cs="Calibri"/>
                <w:sz w:val="16"/>
                <w:szCs w:val="16"/>
              </w:rPr>
              <w:t> </w:t>
            </w:r>
            <w:r w:rsidRPr="00A374F2">
              <w:rPr>
                <w:rFonts w:cs="Calibri"/>
                <w:sz w:val="16"/>
                <w:szCs w:val="16"/>
              </w:rPr>
              <w:t>výdavky s</w:t>
            </w:r>
            <w:r w:rsidR="00BB44AF">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92F0348" w14:textId="77777777" w:rsidTr="003B1168">
        <w:tc>
          <w:tcPr>
            <w:tcW w:w="1709" w:type="dxa"/>
            <w:vMerge/>
            <w:shd w:val="clear" w:color="auto" w:fill="FFFFFF"/>
            <w:hideMark/>
          </w:tcPr>
          <w:p w14:paraId="225EBF3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8FA67A4" w14:textId="77777777" w:rsidTr="003B1168">
        <w:tc>
          <w:tcPr>
            <w:tcW w:w="1709" w:type="dxa"/>
            <w:vMerge/>
            <w:shd w:val="clear" w:color="auto" w:fill="FFFFFF"/>
            <w:hideMark/>
          </w:tcPr>
          <w:p w14:paraId="6B9D9C4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639EF2B" w14:textId="77777777" w:rsidTr="003B1168">
        <w:tc>
          <w:tcPr>
            <w:tcW w:w="1709" w:type="dxa"/>
            <w:vMerge/>
            <w:shd w:val="clear" w:color="auto" w:fill="FFFFFF"/>
            <w:hideMark/>
          </w:tcPr>
          <w:p w14:paraId="0966C0D2"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846A385" w14:textId="77777777" w:rsidTr="003B1168">
        <w:trPr>
          <w:trHeight w:val="532"/>
        </w:trPr>
        <w:tc>
          <w:tcPr>
            <w:tcW w:w="1709" w:type="dxa"/>
            <w:vMerge/>
            <w:shd w:val="clear" w:color="auto" w:fill="FFFFFF"/>
            <w:hideMark/>
          </w:tcPr>
          <w:p w14:paraId="17991ACB"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017D0F6" w14:textId="77777777" w:rsidTr="003B1168">
        <w:tc>
          <w:tcPr>
            <w:tcW w:w="1709" w:type="dxa"/>
            <w:vMerge/>
            <w:shd w:val="clear" w:color="auto" w:fill="FFFFFF"/>
            <w:hideMark/>
          </w:tcPr>
          <w:p w14:paraId="68FBE82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A6CAD26" w14:textId="77777777" w:rsidTr="003B1168">
        <w:tc>
          <w:tcPr>
            <w:tcW w:w="1709" w:type="dxa"/>
            <w:vMerge/>
            <w:shd w:val="clear" w:color="auto" w:fill="FFFFFF"/>
            <w:hideMark/>
          </w:tcPr>
          <w:p w14:paraId="3CB840D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32F5BA1" w14:textId="77777777" w:rsidTr="003B1168">
        <w:tc>
          <w:tcPr>
            <w:tcW w:w="1709" w:type="dxa"/>
            <w:vMerge/>
            <w:shd w:val="clear" w:color="auto" w:fill="FFFFFF"/>
            <w:hideMark/>
          </w:tcPr>
          <w:p w14:paraId="563B410D"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sidR="00BB44AF">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FE3D5F" w:rsidRPr="00A374F2" w14:paraId="28E5392C" w14:textId="77777777" w:rsidTr="003B1168">
        <w:tc>
          <w:tcPr>
            <w:tcW w:w="1709" w:type="dxa"/>
            <w:vMerge/>
            <w:shd w:val="clear" w:color="auto" w:fill="FFFFFF"/>
          </w:tcPr>
          <w:p w14:paraId="1ADAE2F7" w14:textId="77777777" w:rsidR="00FE3D5F" w:rsidRPr="00A374F2" w:rsidRDefault="00FE3D5F" w:rsidP="00415B1C">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FE3D5F" w:rsidRPr="00A374F2" w:rsidRDefault="00FE3D5F" w:rsidP="00415B1C">
            <w:pPr>
              <w:keepNext/>
              <w:keepLines/>
              <w:spacing w:before="120" w:after="0" w:line="240" w:lineRule="auto"/>
              <w:ind w:left="559" w:hanging="559"/>
              <w:rPr>
                <w:rFonts w:cs="Calibri"/>
                <w:sz w:val="16"/>
                <w:szCs w:val="16"/>
              </w:rPr>
            </w:pPr>
            <w:r>
              <w:rPr>
                <w:rFonts w:cs="Calibri"/>
                <w:sz w:val="16"/>
                <w:szCs w:val="16"/>
              </w:rPr>
              <w:t>635008 Údržba Kníh, učebných pomôcok a</w:t>
            </w:r>
            <w:r w:rsidR="00BB44AF">
              <w:rPr>
                <w:rFonts w:cs="Calibri"/>
                <w:sz w:val="16"/>
                <w:szCs w:val="16"/>
              </w:rPr>
              <w:t> </w:t>
            </w:r>
            <w:r>
              <w:rPr>
                <w:rFonts w:cs="Calibri"/>
                <w:sz w:val="16"/>
                <w:szCs w:val="16"/>
              </w:rPr>
              <w:t>kompenzačných pomôcok</w:t>
            </w:r>
          </w:p>
        </w:tc>
        <w:tc>
          <w:tcPr>
            <w:tcW w:w="454" w:type="dxa"/>
            <w:shd w:val="clear" w:color="auto" w:fill="FFFFFF"/>
            <w:vAlign w:val="center"/>
          </w:tcPr>
          <w:p w14:paraId="2E8A1BC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F02821" w:rsidRPr="00A374F2" w14:paraId="16FB3FD9" w14:textId="77777777" w:rsidTr="003B1168">
        <w:tc>
          <w:tcPr>
            <w:tcW w:w="1709" w:type="dxa"/>
            <w:vMerge/>
            <w:shd w:val="clear" w:color="auto" w:fill="FFFFFF"/>
          </w:tcPr>
          <w:p w14:paraId="7CCF2758" w14:textId="77777777" w:rsidR="00F02821" w:rsidRPr="00A374F2" w:rsidRDefault="00F02821" w:rsidP="00415B1C">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F02821" w:rsidRDefault="00F02821" w:rsidP="00415B1C">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F02821" w:rsidRDefault="00F02821"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0D6FA957" w14:textId="77777777" w:rsidTr="003B1168">
        <w:tc>
          <w:tcPr>
            <w:tcW w:w="1709" w:type="dxa"/>
            <w:vMerge/>
            <w:shd w:val="clear" w:color="auto" w:fill="FFFFFF"/>
            <w:hideMark/>
          </w:tcPr>
          <w:p w14:paraId="3FCD256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16E51F83" w14:textId="77777777" w:rsidTr="003B1168">
        <w:tc>
          <w:tcPr>
            <w:tcW w:w="1709" w:type="dxa"/>
            <w:vMerge w:val="restart"/>
            <w:shd w:val="clear" w:color="auto" w:fill="FFFFFF"/>
            <w:hideMark/>
          </w:tcPr>
          <w:p w14:paraId="0FC02B3A" w14:textId="77777777" w:rsidR="003B1168" w:rsidRPr="00A374F2" w:rsidRDefault="003B116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4EC5F6A" w14:textId="77777777" w:rsidTr="003B1168">
        <w:tc>
          <w:tcPr>
            <w:tcW w:w="1709" w:type="dxa"/>
            <w:vMerge/>
            <w:shd w:val="clear" w:color="auto" w:fill="FFFFFF"/>
            <w:hideMark/>
          </w:tcPr>
          <w:p w14:paraId="6EF6A56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0CF8619" w14:textId="77777777" w:rsidTr="003B1168">
        <w:tc>
          <w:tcPr>
            <w:tcW w:w="1709" w:type="dxa"/>
            <w:vMerge w:val="restart"/>
            <w:shd w:val="clear" w:color="auto" w:fill="FFFFFF"/>
            <w:hideMark/>
          </w:tcPr>
          <w:p w14:paraId="1B153037" w14:textId="77777777" w:rsidR="00095138" w:rsidRPr="00A374F2" w:rsidRDefault="0009513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52DEC0C" w14:textId="77777777" w:rsidTr="003B1168">
        <w:tc>
          <w:tcPr>
            <w:tcW w:w="1709" w:type="dxa"/>
            <w:vMerge/>
            <w:shd w:val="clear" w:color="auto" w:fill="FFFFFF"/>
            <w:hideMark/>
          </w:tcPr>
          <w:p w14:paraId="64585C20"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636001 Nájom budov, objektov</w:t>
            </w:r>
            <w:ins w:id="97" w:author="MDV SR" w:date="2021-05-04T12:01:00Z">
              <w:r w:rsidR="009064F6">
                <w:rPr>
                  <w:rFonts w:cs="Calibri"/>
                  <w:sz w:val="16"/>
                  <w:szCs w:val="16"/>
                </w:rPr>
                <w:t>, pozemkov</w:t>
              </w:r>
            </w:ins>
            <w:r w:rsidRPr="00A374F2">
              <w:rPr>
                <w:rFonts w:cs="Calibri"/>
                <w:sz w:val="16"/>
                <w:szCs w:val="16"/>
              </w:rPr>
              <w:t xml:space="preserve"> alebo ich častí</w:t>
            </w:r>
          </w:p>
        </w:tc>
        <w:tc>
          <w:tcPr>
            <w:tcW w:w="454" w:type="dxa"/>
            <w:shd w:val="clear" w:color="auto" w:fill="FFFFFF"/>
            <w:vAlign w:val="center"/>
          </w:tcPr>
          <w:p w14:paraId="397146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D226AA7" w14:textId="77777777" w:rsidTr="003B1168">
        <w:tc>
          <w:tcPr>
            <w:tcW w:w="1709" w:type="dxa"/>
            <w:vMerge/>
            <w:shd w:val="clear" w:color="auto" w:fill="FFFFFF"/>
            <w:hideMark/>
          </w:tcPr>
          <w:p w14:paraId="3DC56353"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05C316B" w14:textId="77777777" w:rsidTr="003B1168">
        <w:tc>
          <w:tcPr>
            <w:tcW w:w="1709" w:type="dxa"/>
            <w:vMerge/>
            <w:shd w:val="clear" w:color="auto" w:fill="FFFFFF"/>
            <w:hideMark/>
          </w:tcPr>
          <w:p w14:paraId="0C627B9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3C081B0D" w14:textId="77777777" w:rsidTr="003B1168">
        <w:tc>
          <w:tcPr>
            <w:tcW w:w="1709" w:type="dxa"/>
            <w:vMerge/>
            <w:shd w:val="clear" w:color="auto" w:fill="FFFFFF"/>
          </w:tcPr>
          <w:p w14:paraId="0BE09138"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BB44AF" w:rsidRPr="00A374F2" w:rsidRDefault="00BB44AF" w:rsidP="00415B1C">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7644D6E4" w14:textId="77777777" w:rsidTr="003B1168">
        <w:tc>
          <w:tcPr>
            <w:tcW w:w="1709" w:type="dxa"/>
            <w:vMerge/>
            <w:shd w:val="clear" w:color="auto" w:fill="FFFFFF"/>
            <w:hideMark/>
          </w:tcPr>
          <w:p w14:paraId="1E029CF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9F69F48" w14:textId="77777777" w:rsidTr="003B1168">
        <w:tc>
          <w:tcPr>
            <w:tcW w:w="1709" w:type="dxa"/>
            <w:vMerge/>
            <w:shd w:val="clear" w:color="auto" w:fill="FFFFFF"/>
            <w:hideMark/>
          </w:tcPr>
          <w:p w14:paraId="49F4CDE8"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9ACB27C" w14:textId="77777777" w:rsidTr="003B1168">
        <w:tc>
          <w:tcPr>
            <w:tcW w:w="1709" w:type="dxa"/>
            <w:vMerge/>
            <w:shd w:val="clear" w:color="auto" w:fill="FFFFFF"/>
            <w:hideMark/>
          </w:tcPr>
          <w:p w14:paraId="7549675E"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23F09" w:rsidRPr="00A374F2" w14:paraId="7584A3C4" w14:textId="77777777" w:rsidTr="003B1168">
        <w:tc>
          <w:tcPr>
            <w:tcW w:w="1709" w:type="dxa"/>
            <w:vMerge/>
            <w:shd w:val="clear" w:color="auto" w:fill="FFFFFF"/>
            <w:hideMark/>
          </w:tcPr>
          <w:p w14:paraId="71483941" w14:textId="77777777" w:rsidR="00023F09" w:rsidRPr="00A374F2" w:rsidRDefault="00023F09"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023F09" w:rsidRPr="00A374F2" w:rsidRDefault="00023F09" w:rsidP="00415B1C">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023F09" w:rsidRPr="00A374F2" w:rsidRDefault="00023F09"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F4DCE95" w14:textId="77777777" w:rsidTr="003B1168">
        <w:tc>
          <w:tcPr>
            <w:tcW w:w="1709" w:type="dxa"/>
            <w:vMerge/>
            <w:shd w:val="clear" w:color="auto" w:fill="FFFFFF"/>
            <w:hideMark/>
          </w:tcPr>
          <w:p w14:paraId="7C8B8AC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095138" w:rsidRPr="00D96C63" w:rsidRDefault="00095138" w:rsidP="00415B1C">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CA0EF3" w14:textId="77777777" w:rsidTr="003B1168">
        <w:tc>
          <w:tcPr>
            <w:tcW w:w="1709" w:type="dxa"/>
            <w:vMerge/>
            <w:shd w:val="clear" w:color="auto" w:fill="FFFFFF"/>
            <w:hideMark/>
          </w:tcPr>
          <w:p w14:paraId="76FB058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0518A681" w14:textId="77777777" w:rsidTr="003B1168">
        <w:tc>
          <w:tcPr>
            <w:tcW w:w="1709" w:type="dxa"/>
            <w:vMerge/>
            <w:shd w:val="clear" w:color="auto" w:fill="FFFFFF"/>
            <w:hideMark/>
          </w:tcPr>
          <w:p w14:paraId="29AC7159"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B3F75E5" w14:textId="77777777" w:rsidTr="003B1168">
        <w:tc>
          <w:tcPr>
            <w:tcW w:w="1709" w:type="dxa"/>
            <w:vMerge/>
            <w:shd w:val="clear" w:color="auto" w:fill="FFFFFF"/>
            <w:hideMark/>
          </w:tcPr>
          <w:p w14:paraId="1DB84F8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956214" w14:textId="77777777" w:rsidTr="003B1168">
        <w:tc>
          <w:tcPr>
            <w:tcW w:w="1709" w:type="dxa"/>
            <w:vMerge/>
            <w:shd w:val="clear" w:color="auto" w:fill="FFFFFF"/>
            <w:hideMark/>
          </w:tcPr>
          <w:p w14:paraId="0C9AA5F7"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77873B85" w14:textId="77777777" w:rsidTr="003B1168">
        <w:tc>
          <w:tcPr>
            <w:tcW w:w="1709" w:type="dxa"/>
            <w:vMerge/>
            <w:shd w:val="clear" w:color="auto" w:fill="FFFFFF"/>
          </w:tcPr>
          <w:p w14:paraId="4EE048B2"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BB44AF" w:rsidRPr="00A374F2" w:rsidRDefault="00BB44AF" w:rsidP="00415B1C">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3310488C" w14:textId="77777777" w:rsidTr="003B1168">
        <w:tc>
          <w:tcPr>
            <w:tcW w:w="1709" w:type="dxa"/>
            <w:vMerge/>
            <w:shd w:val="clear" w:color="auto" w:fill="FFFFFF"/>
            <w:hideMark/>
          </w:tcPr>
          <w:p w14:paraId="1A034339"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095138" w:rsidRPr="00206DAA" w:rsidRDefault="00095138" w:rsidP="00415B1C">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sidR="007F1F81">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095138" w:rsidRPr="00023F09" w:rsidRDefault="00095138" w:rsidP="00415B1C">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98" w:name="_Toc7078297"/>
      <w:r w:rsidRPr="00A374F2">
        <w:t>Trieda 52 – Osobné výdavky</w:t>
      </w:r>
      <w:bookmarkEnd w:id="98"/>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29"/>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99" w:name="_Toc7078298"/>
      <w:r>
        <w:rPr>
          <w:lang w:val="sk-SK"/>
        </w:rPr>
        <w:t>Trieda 54 – Ostatné výdavky</w:t>
      </w:r>
      <w:bookmarkEnd w:id="99"/>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100" w:name="_Toc7078299"/>
      <w:r w:rsidRPr="00A374F2">
        <w:t xml:space="preserve">Trieda </w:t>
      </w:r>
      <w:r w:rsidR="00262FEC" w:rsidRPr="00A374F2">
        <w:t>56 - Finančné výdavky a poplatky</w:t>
      </w:r>
      <w:bookmarkEnd w:id="100"/>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101" w:name="_Toc7078300"/>
      <w:r w:rsidRPr="00A374F2">
        <w:t>Trieda 90 –</w:t>
      </w:r>
      <w:r w:rsidR="007B1DDC">
        <w:t xml:space="preserve"> Zjednodušené vykazovanie výdavkov a r</w:t>
      </w:r>
      <w:r w:rsidR="00A02E46" w:rsidRPr="00A374F2">
        <w:t>ezerva</w:t>
      </w:r>
      <w:bookmarkEnd w:id="101"/>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102" w:name="_Toc441248529"/>
      <w:bookmarkStart w:id="103" w:name="_Toc441426315"/>
      <w:bookmarkStart w:id="104" w:name="_Toc441426856"/>
      <w:bookmarkStart w:id="105" w:name="_Toc441427680"/>
      <w:bookmarkStart w:id="106" w:name="_Toc441431306"/>
      <w:bookmarkStart w:id="107" w:name="_Toc441488697"/>
      <w:bookmarkStart w:id="108" w:name="_Toc441248530"/>
      <w:bookmarkStart w:id="109" w:name="_Toc441426316"/>
      <w:bookmarkStart w:id="110" w:name="_Toc441426857"/>
      <w:bookmarkStart w:id="111" w:name="_Toc441427681"/>
      <w:bookmarkStart w:id="112" w:name="_Toc441431307"/>
      <w:bookmarkStart w:id="113" w:name="_Toc441488698"/>
      <w:bookmarkStart w:id="114" w:name="_Toc441248531"/>
      <w:bookmarkStart w:id="115" w:name="_Toc441426317"/>
      <w:bookmarkStart w:id="116" w:name="_Toc441426858"/>
      <w:bookmarkStart w:id="117" w:name="_Toc441427682"/>
      <w:bookmarkStart w:id="118" w:name="_Toc441431308"/>
      <w:bookmarkStart w:id="119" w:name="_Toc441488699"/>
      <w:bookmarkStart w:id="120" w:name="_Toc441248532"/>
      <w:bookmarkStart w:id="121" w:name="_Toc441426318"/>
      <w:bookmarkStart w:id="122" w:name="_Toc441426859"/>
      <w:bookmarkStart w:id="123" w:name="_Toc441427683"/>
      <w:bookmarkStart w:id="124" w:name="_Toc441431309"/>
      <w:bookmarkStart w:id="125" w:name="_Toc441488700"/>
      <w:bookmarkStart w:id="126" w:name="_Toc441248533"/>
      <w:bookmarkStart w:id="127" w:name="_Toc441426319"/>
      <w:bookmarkStart w:id="128" w:name="_Toc441426860"/>
      <w:bookmarkStart w:id="129" w:name="_Toc441427684"/>
      <w:bookmarkStart w:id="130" w:name="_Toc441431310"/>
      <w:bookmarkStart w:id="131" w:name="_Toc441488701"/>
      <w:bookmarkStart w:id="132" w:name="_Toc70783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A374F2">
        <w:rPr>
          <w:b/>
          <w:color w:val="FFFFFF"/>
          <w:szCs w:val="32"/>
        </w:rPr>
        <w:t>Pravidlá oprávnenosti pre najčastejšie sa vyskytujúce skupiny výdavkov</w:t>
      </w:r>
      <w:bookmarkEnd w:id="132"/>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4"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0"/>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1"/>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2"/>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3"/>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77777777" w:rsidR="00A96FC0" w:rsidRDefault="00A96FC0" w:rsidP="00415B1C">
      <w:pPr>
        <w:keepNext/>
        <w:keepLines/>
        <w:spacing w:before="120" w:after="0" w:line="240" w:lineRule="auto"/>
        <w:jc w:val="both"/>
        <w:rPr>
          <w:rFonts w:cs="Calibri"/>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133" w:name="_Toc7078302"/>
      <w:r w:rsidRPr="00A374F2">
        <w:t>Nehnuteľnosti</w:t>
      </w:r>
      <w:bookmarkEnd w:id="133"/>
    </w:p>
    <w:p w14:paraId="49B2F9AA" w14:textId="77777777" w:rsidR="00304B60" w:rsidRPr="00A374F2" w:rsidRDefault="00304B60" w:rsidP="00415B1C">
      <w:pPr>
        <w:pStyle w:val="Nadpis3"/>
        <w:keepLines/>
      </w:pPr>
      <w:bookmarkStart w:id="134" w:name="_Nákup_pozemkov_1"/>
      <w:bookmarkStart w:id="135" w:name="_Toc534784243"/>
      <w:bookmarkStart w:id="136" w:name="_Toc7078303"/>
      <w:bookmarkEnd w:id="134"/>
      <w:r w:rsidRPr="00A374F2">
        <w:t>Nákup pozemkov</w:t>
      </w:r>
      <w:r w:rsidR="001D7E17">
        <w:rPr>
          <w:lang w:val="sk-SK"/>
        </w:rPr>
        <w:t>, vecné bremená a nájom pozemkov</w:t>
      </w:r>
      <w:bookmarkEnd w:id="135"/>
      <w:bookmarkEnd w:id="136"/>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79878F03" w:rsidR="00262FEC" w:rsidRPr="00847584" w:rsidRDefault="00407E65" w:rsidP="00415B1C">
      <w:pPr>
        <w:keepNext/>
        <w:keepLines/>
        <w:spacing w:before="120" w:after="0" w:line="240" w:lineRule="auto"/>
        <w:jc w:val="both"/>
        <w:rPr>
          <w:sz w:val="20"/>
          <w:szCs w:val="20"/>
        </w:rPr>
      </w:pPr>
      <w:ins w:id="137" w:author="uzivatel" w:date="2021-03-08T11:13:00Z">
        <w:r>
          <w:rPr>
            <w:sz w:val="20"/>
            <w:szCs w:val="20"/>
          </w:rPr>
          <w:t xml:space="preserve">A) </w:t>
        </w:r>
      </w:ins>
      <w:r w:rsidR="00262FEC" w:rsidRPr="00A374F2">
        <w:rPr>
          <w:sz w:val="20"/>
          <w:szCs w:val="20"/>
        </w:rPr>
        <w:t xml:space="preserve">Výdavky na </w:t>
      </w:r>
      <w:r w:rsidR="00262FEC" w:rsidRPr="005328AF">
        <w:rPr>
          <w:b/>
          <w:sz w:val="20"/>
          <w:szCs w:val="20"/>
        </w:rPr>
        <w:t>nákup pozemkov</w:t>
      </w:r>
      <w:ins w:id="138" w:author="uzivatel" w:date="2021-03-08T11:00:00Z">
        <w:r>
          <w:rPr>
            <w:b/>
            <w:sz w:val="20"/>
            <w:szCs w:val="20"/>
          </w:rPr>
          <w:t xml:space="preserve"> </w:t>
        </w:r>
      </w:ins>
      <w:del w:id="139" w:author="uzivatel" w:date="2021-03-08T11:13:00Z">
        <w:r w:rsidR="00262FEC" w:rsidRPr="00847584" w:rsidDel="00407E65">
          <w:rPr>
            <w:sz w:val="20"/>
            <w:szCs w:val="20"/>
          </w:rPr>
          <w:delText xml:space="preserve"> </w:delText>
        </w:r>
      </w:del>
      <w:r w:rsidR="00262FEC" w:rsidRPr="00847584">
        <w:rPr>
          <w:sz w:val="20"/>
          <w:szCs w:val="20"/>
        </w:rPr>
        <w:t>sú oprávnenými výdavkami v prípade, že sú splnené nasledujúce podmienky:</w:t>
      </w:r>
    </w:p>
    <w:p w14:paraId="05CC8C8A" w14:textId="47EF01F9"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del w:id="140" w:author="uzivatel" w:date="2021-03-08T11:01:00Z">
        <w:r w:rsidRPr="00771DA5" w:rsidDel="005328AF">
          <w:rPr>
            <w:sz w:val="20"/>
            <w:szCs w:val="20"/>
          </w:rPr>
          <w:delText xml:space="preserve">nákup </w:delText>
        </w:r>
        <w:r w:rsidR="00262FEC" w:rsidRPr="00771DA5" w:rsidDel="005328AF">
          <w:rPr>
            <w:sz w:val="20"/>
            <w:szCs w:val="20"/>
          </w:rPr>
          <w:delText>pozemk</w:delText>
        </w:r>
        <w:r w:rsidR="00EE0127" w:rsidRPr="00771DA5" w:rsidDel="005328AF">
          <w:rPr>
            <w:sz w:val="20"/>
            <w:szCs w:val="20"/>
          </w:rPr>
          <w:delText>ov</w:delText>
        </w:r>
      </w:del>
      <w:ins w:id="141" w:author="uzivatel" w:date="2021-03-08T11:01:00Z">
        <w:r w:rsidR="005328AF" w:rsidRPr="00771DA5">
          <w:rPr>
            <w:sz w:val="20"/>
            <w:szCs w:val="20"/>
          </w:rPr>
          <w:t>nehnuteľnosti</w:t>
        </w:r>
      </w:ins>
      <w:r w:rsidR="00095138" w:rsidRPr="00771DA5">
        <w:rPr>
          <w:rStyle w:val="Odkaznapoznmkupodiarou"/>
          <w:szCs w:val="20"/>
        </w:rPr>
        <w:footnoteReference w:id="34"/>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5"/>
      </w:r>
    </w:p>
    <w:p w14:paraId="13382C87" w14:textId="712BFB7A"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pozemok bude ohodnotený znaleckým posudkom </w:t>
      </w:r>
      <w:del w:id="157" w:author="MDV SR" w:date="2021-05-17T13:23:00Z">
        <w:r w:rsidR="006A017F" w:rsidRPr="006A017F" w:rsidDel="00D56384">
          <w:rPr>
            <w:sz w:val="20"/>
            <w:szCs w:val="20"/>
          </w:rPr>
          <w:delText>(nie starším ako 1 rok</w:delText>
        </w:r>
        <w:r w:rsidR="00D05084" w:rsidDel="00D56384">
          <w:rPr>
            <w:sz w:val="20"/>
            <w:szCs w:val="20"/>
          </w:rPr>
          <w:delText xml:space="preserve"> odo dňa predloženia ŽoNFP</w:delText>
        </w:r>
        <w:r w:rsidR="006A017F" w:rsidRPr="006A017F" w:rsidDel="00D56384">
          <w:rPr>
            <w:sz w:val="20"/>
            <w:szCs w:val="20"/>
            <w:vertAlign w:val="superscript"/>
          </w:rPr>
          <w:footnoteReference w:id="36"/>
        </w:r>
        <w:r w:rsidR="006A017F" w:rsidRPr="006A017F" w:rsidDel="00D56384">
          <w:rPr>
            <w:sz w:val="20"/>
            <w:szCs w:val="20"/>
          </w:rPr>
          <w:delText xml:space="preserve">) </w:delText>
        </w:r>
      </w:del>
      <w:r w:rsidRPr="00A374F2">
        <w:rPr>
          <w:sz w:val="20"/>
          <w:szCs w:val="20"/>
        </w:rPr>
        <w:t>vyhotoveným znalcom podľa zákona č. 382/2004 Z. z. o znalcoch, tlmočníkoch a prekladateľoch a o zmene a doplnení niektorých zákonov (ďalej len „zákon o znalcoch, tlmočníkoch a prekladateľoch“)</w:t>
      </w:r>
      <w:ins w:id="160" w:author="MDV SR" w:date="2021-05-17T13:47:00Z">
        <w:r w:rsidR="00324718">
          <w:rPr>
            <w:sz w:val="20"/>
            <w:szCs w:val="20"/>
          </w:rPr>
          <w:t xml:space="preserve"> </w:t>
        </w:r>
        <w:r w:rsidR="00324718" w:rsidRPr="00324718">
          <w:rPr>
            <w:sz w:val="20"/>
            <w:szCs w:val="20"/>
          </w:rPr>
          <w:t>alebo na to určeným oprávneným orgánom;</w:t>
        </w:r>
      </w:ins>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7"/>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ins w:id="161" w:author="uzivatel" w:date="2021-03-08T11:13:00Z"/>
          <w:sz w:val="20"/>
          <w:szCs w:val="20"/>
        </w:rPr>
      </w:pPr>
      <w:ins w:id="162" w:author="uzivatel" w:date="2021-03-08T11:13:00Z">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ins>
    </w:p>
    <w:p w14:paraId="74EF29EE" w14:textId="11B0B92C" w:rsidR="00407E65" w:rsidRPr="00771DA5" w:rsidRDefault="00407E65" w:rsidP="00B652B6">
      <w:pPr>
        <w:keepNext/>
        <w:keepLines/>
        <w:numPr>
          <w:ilvl w:val="0"/>
          <w:numId w:val="96"/>
        </w:numPr>
        <w:spacing w:before="120" w:after="0" w:line="240" w:lineRule="auto"/>
        <w:ind w:left="567" w:hanging="283"/>
        <w:jc w:val="both"/>
        <w:rPr>
          <w:ins w:id="163" w:author="uzivatel" w:date="2021-03-08T11:13:00Z"/>
          <w:sz w:val="20"/>
          <w:szCs w:val="20"/>
        </w:rPr>
      </w:pPr>
      <w:ins w:id="164" w:author="uzivatel" w:date="2021-03-08T11:13:00Z">
        <w:r w:rsidRPr="00771DA5">
          <w:rPr>
            <w:sz w:val="20"/>
            <w:szCs w:val="20"/>
          </w:rPr>
          <w:t>výdavky na nehnuteľnosti</w:t>
        </w:r>
      </w:ins>
      <w:ins w:id="165" w:author="uzivatel" w:date="2021-03-08T11:23:00Z">
        <w:r w:rsidR="00B652B6" w:rsidRPr="00771DA5">
          <w:rPr>
            <w:rStyle w:val="Odkaznapoznmkupodiarou"/>
            <w:szCs w:val="20"/>
          </w:rPr>
          <w:footnoteReference w:id="38"/>
        </w:r>
      </w:ins>
      <w:ins w:id="168" w:author="uzivatel" w:date="2021-03-08T11:13:00Z">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ins>
    </w:p>
    <w:p w14:paraId="43BC9AAF" w14:textId="1A6D4E1A" w:rsidR="00B652B6" w:rsidRDefault="00407E65" w:rsidP="00407E65">
      <w:pPr>
        <w:keepNext/>
        <w:keepLines/>
        <w:numPr>
          <w:ilvl w:val="0"/>
          <w:numId w:val="96"/>
        </w:numPr>
        <w:spacing w:before="120" w:after="0" w:line="240" w:lineRule="auto"/>
        <w:ind w:left="567" w:hanging="283"/>
        <w:jc w:val="both"/>
        <w:rPr>
          <w:ins w:id="169" w:author="uzivatel" w:date="2021-03-08T11:25:00Z"/>
          <w:sz w:val="20"/>
          <w:szCs w:val="20"/>
        </w:rPr>
      </w:pPr>
      <w:ins w:id="170" w:author="uzivatel" w:date="2021-03-08T11:14:00Z">
        <w:r>
          <w:rPr>
            <w:sz w:val="20"/>
            <w:szCs w:val="20"/>
          </w:rPr>
          <w:t>náhrad</w:t>
        </w:r>
      </w:ins>
      <w:ins w:id="171" w:author="uzivatel" w:date="2021-03-08T11:47:00Z">
        <w:r w:rsidR="00FA13E1">
          <w:rPr>
            <w:sz w:val="20"/>
            <w:szCs w:val="20"/>
          </w:rPr>
          <w:t>y</w:t>
        </w:r>
      </w:ins>
      <w:ins w:id="172" w:author="uzivatel" w:date="2021-03-08T11:14:00Z">
        <w:r>
          <w:rPr>
            <w:sz w:val="20"/>
            <w:szCs w:val="20"/>
          </w:rPr>
          <w:t xml:space="preserve"> na zriadenie vecných bremien/nájomné</w:t>
        </w:r>
      </w:ins>
      <w:ins w:id="173" w:author="uzivatel" w:date="2021-03-08T11:15:00Z">
        <w:r>
          <w:rPr>
            <w:sz w:val="20"/>
            <w:szCs w:val="20"/>
          </w:rPr>
          <w:t xml:space="preserve"> za pozemok</w:t>
        </w:r>
      </w:ins>
      <w:ins w:id="174" w:author="uzivatel" w:date="2021-03-08T11:13:00Z">
        <w:r w:rsidRPr="00A374F2">
          <w:rPr>
            <w:sz w:val="20"/>
            <w:szCs w:val="20"/>
          </w:rPr>
          <w:t xml:space="preserve"> bude </w:t>
        </w:r>
      </w:ins>
      <w:ins w:id="175" w:author="uzivatel" w:date="2021-03-08T11:15:00Z">
        <w:r w:rsidR="00B652B6">
          <w:rPr>
            <w:sz w:val="20"/>
            <w:szCs w:val="20"/>
          </w:rPr>
          <w:t>určené:</w:t>
        </w:r>
      </w:ins>
    </w:p>
    <w:p w14:paraId="1628937D" w14:textId="6487F451" w:rsidR="00407E65" w:rsidRDefault="00407E65" w:rsidP="00B652B6">
      <w:pPr>
        <w:keepNext/>
        <w:keepLines/>
        <w:numPr>
          <w:ilvl w:val="0"/>
          <w:numId w:val="97"/>
        </w:numPr>
        <w:spacing w:before="120" w:after="0" w:line="240" w:lineRule="auto"/>
        <w:ind w:left="709" w:hanging="142"/>
        <w:jc w:val="both"/>
        <w:rPr>
          <w:ins w:id="176" w:author="uzivatel" w:date="2021-03-08T11:27:00Z"/>
          <w:sz w:val="20"/>
          <w:szCs w:val="20"/>
        </w:rPr>
      </w:pPr>
      <w:ins w:id="177" w:author="uzivatel" w:date="2021-03-08T11:15:00Z">
        <w:r>
          <w:rPr>
            <w:sz w:val="20"/>
            <w:szCs w:val="20"/>
          </w:rPr>
          <w:t xml:space="preserve">na základe </w:t>
        </w:r>
      </w:ins>
      <w:ins w:id="178" w:author="uzivatel" w:date="2021-03-08T11:13:00Z">
        <w:r>
          <w:rPr>
            <w:sz w:val="20"/>
            <w:szCs w:val="20"/>
          </w:rPr>
          <w:t>znaleck</w:t>
        </w:r>
      </w:ins>
      <w:ins w:id="179" w:author="uzivatel" w:date="2021-03-08T11:16:00Z">
        <w:r>
          <w:rPr>
            <w:sz w:val="20"/>
            <w:szCs w:val="20"/>
          </w:rPr>
          <w:t>ého</w:t>
        </w:r>
      </w:ins>
      <w:ins w:id="180" w:author="uzivatel" w:date="2021-03-08T11:13:00Z">
        <w:r>
          <w:rPr>
            <w:sz w:val="20"/>
            <w:szCs w:val="20"/>
          </w:rPr>
          <w:t xml:space="preserve"> posudk</w:t>
        </w:r>
      </w:ins>
      <w:ins w:id="181" w:author="uzivatel" w:date="2021-03-08T11:16:00Z">
        <w:r>
          <w:rPr>
            <w:sz w:val="20"/>
            <w:szCs w:val="20"/>
          </w:rPr>
          <w:t>u</w:t>
        </w:r>
      </w:ins>
      <w:ins w:id="182" w:author="uzivatel" w:date="2021-03-08T11:13:00Z">
        <w:r w:rsidRPr="00A374F2">
          <w:rPr>
            <w:sz w:val="20"/>
            <w:szCs w:val="20"/>
          </w:rPr>
          <w:t xml:space="preserve"> vyhotoveným znalcom podľa zákona č. 382/2004 Z. z. o znalcoch, tlmočníkoch a prekladateľoch a o zmene a doplnení niektorých zákonov (ďalej len „zákon o znalcoch, tlmočníkoch a prekladateľoch“);</w:t>
        </w:r>
      </w:ins>
      <w:ins w:id="183" w:author="uzivatel" w:date="2021-03-08T11:27:00Z">
        <w:r w:rsidR="00B652B6">
          <w:rPr>
            <w:sz w:val="20"/>
            <w:szCs w:val="20"/>
          </w:rPr>
          <w:t xml:space="preserve"> alebo</w:t>
        </w:r>
      </w:ins>
    </w:p>
    <w:p w14:paraId="7E195554" w14:textId="0D6DAC76" w:rsidR="00E74B88" w:rsidRPr="00E74B88" w:rsidRDefault="00E74B88" w:rsidP="00E74B88">
      <w:pPr>
        <w:keepNext/>
        <w:keepLines/>
        <w:numPr>
          <w:ilvl w:val="0"/>
          <w:numId w:val="97"/>
        </w:numPr>
        <w:spacing w:before="120" w:after="0" w:line="240" w:lineRule="auto"/>
        <w:ind w:left="709" w:hanging="142"/>
        <w:jc w:val="both"/>
        <w:rPr>
          <w:ins w:id="184" w:author="uzivatel" w:date="2021-03-08T11:31:00Z"/>
          <w:sz w:val="20"/>
          <w:szCs w:val="20"/>
        </w:rPr>
      </w:pPr>
      <w:ins w:id="185" w:author="uzivatel" w:date="2021-03-08T11:31:00Z">
        <w:r w:rsidRPr="00E74B88">
          <w:rPr>
            <w:sz w:val="20"/>
            <w:szCs w:val="20"/>
          </w:rPr>
          <w:t xml:space="preserve"> </w:t>
        </w:r>
      </w:ins>
      <w:ins w:id="186" w:author="uzivatel" w:date="2021-03-08T11:36:00Z">
        <w:r>
          <w:rPr>
            <w:sz w:val="20"/>
            <w:szCs w:val="20"/>
          </w:rPr>
          <w:t>na základe osobitného pr</w:t>
        </w:r>
        <w:r w:rsidR="00FA13E1">
          <w:rPr>
            <w:sz w:val="20"/>
            <w:szCs w:val="20"/>
          </w:rPr>
          <w:t>ávneho p</w:t>
        </w:r>
      </w:ins>
      <w:ins w:id="187" w:author="uzivatel" w:date="2021-03-08T11:41:00Z">
        <w:r w:rsidR="00FA13E1">
          <w:rPr>
            <w:sz w:val="20"/>
            <w:szCs w:val="20"/>
          </w:rPr>
          <w:t>re</w:t>
        </w:r>
      </w:ins>
      <w:ins w:id="188" w:author="uzivatel" w:date="2021-03-08T11:36:00Z">
        <w:r w:rsidR="00FA13E1">
          <w:rPr>
            <w:sz w:val="20"/>
            <w:szCs w:val="20"/>
          </w:rPr>
          <w:t xml:space="preserve">dpisu, </w:t>
        </w:r>
      </w:ins>
      <w:ins w:id="189" w:author="uzivatel" w:date="2021-03-08T11:31:00Z">
        <w:r w:rsidRPr="00E74B88">
          <w:rPr>
            <w:sz w:val="20"/>
            <w:szCs w:val="20"/>
          </w:rPr>
          <w:t>vyhláškou ministerstva SR alebo uznesením obecného zastupiteľstva</w:t>
        </w:r>
      </w:ins>
      <w:ins w:id="190" w:author="uzivatel" w:date="2021-03-08T11:34:00Z">
        <w:r>
          <w:rPr>
            <w:sz w:val="20"/>
            <w:szCs w:val="20"/>
          </w:rPr>
          <w:t xml:space="preserve"> </w:t>
        </w:r>
      </w:ins>
      <w:ins w:id="191" w:author="uzivatel" w:date="2021-03-08T11:31:00Z">
        <w:r w:rsidRPr="00E74B88">
          <w:rPr>
            <w:sz w:val="20"/>
            <w:szCs w:val="20"/>
          </w:rPr>
          <w:t>/</w:t>
        </w:r>
      </w:ins>
      <w:ins w:id="192" w:author="uzivatel" w:date="2021-03-08T11:34:00Z">
        <w:r>
          <w:rPr>
            <w:sz w:val="20"/>
            <w:szCs w:val="20"/>
          </w:rPr>
          <w:t xml:space="preserve"> </w:t>
        </w:r>
      </w:ins>
      <w:ins w:id="193" w:author="uzivatel" w:date="2021-03-08T11:31:00Z">
        <w:r w:rsidRPr="00E74B88">
          <w:rPr>
            <w:sz w:val="20"/>
            <w:szCs w:val="20"/>
          </w:rPr>
          <w:t xml:space="preserve">mestského zastupiteľstva / zastupiteľstva samosprávneho kraja, ktoré </w:t>
        </w:r>
      </w:ins>
      <w:ins w:id="194" w:author="uzivatel" w:date="2021-03-08T11:42:00Z">
        <w:r w:rsidR="00FA13E1">
          <w:rPr>
            <w:sz w:val="20"/>
            <w:szCs w:val="20"/>
          </w:rPr>
          <w:t xml:space="preserve">priamo </w:t>
        </w:r>
      </w:ins>
      <w:ins w:id="195" w:author="uzivatel" w:date="2021-03-08T11:31:00Z">
        <w:r w:rsidRPr="00E74B88">
          <w:rPr>
            <w:sz w:val="20"/>
            <w:szCs w:val="20"/>
          </w:rPr>
          <w:t>stanov</w:t>
        </w:r>
      </w:ins>
      <w:ins w:id="196" w:author="uzivatel" w:date="2021-03-08T11:42:00Z">
        <w:r w:rsidR="00FA13E1">
          <w:rPr>
            <w:sz w:val="20"/>
            <w:szCs w:val="20"/>
          </w:rPr>
          <w:t>í</w:t>
        </w:r>
      </w:ins>
      <w:ins w:id="197" w:author="uzivatel" w:date="2021-03-08T11:31:00Z">
        <w:r w:rsidRPr="00E74B88">
          <w:rPr>
            <w:sz w:val="20"/>
            <w:szCs w:val="20"/>
          </w:rPr>
          <w:t xml:space="preserve"> max. limit v</w:t>
        </w:r>
      </w:ins>
      <w:ins w:id="198" w:author="uzivatel" w:date="2021-03-09T09:35:00Z">
        <w:r w:rsidR="00771DA5">
          <w:rPr>
            <w:sz w:val="20"/>
            <w:szCs w:val="20"/>
          </w:rPr>
          <w:t> </w:t>
        </w:r>
      </w:ins>
      <w:ins w:id="199" w:author="uzivatel" w:date="2021-03-08T11:31:00Z">
        <w:r w:rsidRPr="00E74B88">
          <w:rPr>
            <w:sz w:val="20"/>
            <w:szCs w:val="20"/>
          </w:rPr>
          <w:t>Eur</w:t>
        </w:r>
      </w:ins>
      <w:ins w:id="200" w:author="uzivatel" w:date="2021-03-09T09:35:00Z">
        <w:r w:rsidR="00771DA5">
          <w:rPr>
            <w:sz w:val="20"/>
            <w:szCs w:val="20"/>
          </w:rPr>
          <w:t>/</w:t>
        </w:r>
      </w:ins>
      <w:ins w:id="201" w:author="uzivatel" w:date="2021-03-09T09:34:00Z">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ins>
      <w:ins w:id="202" w:author="uzivatel" w:date="2021-03-08T11:34:00Z">
        <w:r>
          <w:rPr>
            <w:sz w:val="20"/>
            <w:szCs w:val="20"/>
          </w:rPr>
          <w:t xml:space="preserve">za </w:t>
        </w:r>
      </w:ins>
      <w:ins w:id="203" w:author="uzivatel" w:date="2021-03-08T11:31:00Z">
        <w:r w:rsidRPr="00E74B88">
          <w:rPr>
            <w:sz w:val="20"/>
            <w:szCs w:val="20"/>
          </w:rPr>
          <w:t>nájom pozemk</w:t>
        </w:r>
      </w:ins>
      <w:ins w:id="204" w:author="uzivatel" w:date="2021-03-08T11:34:00Z">
        <w:r>
          <w:rPr>
            <w:sz w:val="20"/>
            <w:szCs w:val="20"/>
          </w:rPr>
          <w:t>ov</w:t>
        </w:r>
      </w:ins>
      <w:ins w:id="205" w:author="uzivatel" w:date="2021-03-08T11:31:00Z">
        <w:r w:rsidRPr="00E74B88">
          <w:rPr>
            <w:sz w:val="20"/>
            <w:szCs w:val="20"/>
          </w:rPr>
          <w:t>, resp. náhrad na zriadenie vecných bremien k pozemkom;</w:t>
        </w:r>
      </w:ins>
    </w:p>
    <w:p w14:paraId="2DAED7FC" w14:textId="5BF5005E" w:rsidR="00407E65" w:rsidRPr="00A374F2" w:rsidRDefault="00407E65" w:rsidP="00407E65">
      <w:pPr>
        <w:keepNext/>
        <w:keepLines/>
        <w:numPr>
          <w:ilvl w:val="0"/>
          <w:numId w:val="96"/>
        </w:numPr>
        <w:spacing w:before="120" w:after="0" w:line="240" w:lineRule="auto"/>
        <w:ind w:left="567" w:hanging="283"/>
        <w:jc w:val="both"/>
        <w:rPr>
          <w:ins w:id="206" w:author="uzivatel" w:date="2021-03-08T11:13:00Z"/>
          <w:sz w:val="20"/>
          <w:szCs w:val="20"/>
        </w:rPr>
      </w:pPr>
      <w:ins w:id="207" w:author="uzivatel" w:date="2021-03-08T11:13:00Z">
        <w:r w:rsidRPr="00A374F2">
          <w:rPr>
            <w:sz w:val="20"/>
            <w:szCs w:val="20"/>
          </w:rPr>
          <w:t xml:space="preserve">oprávneným výdavkom je </w:t>
        </w:r>
        <w:r>
          <w:rPr>
            <w:sz w:val="20"/>
            <w:szCs w:val="20"/>
          </w:rPr>
          <w:t xml:space="preserve">výdavok </w:t>
        </w:r>
      </w:ins>
      <w:ins w:id="208" w:author="uzivatel" w:date="2021-03-08T11:44:00Z">
        <w:r w:rsidR="00FA13E1">
          <w:rPr>
            <w:sz w:val="20"/>
            <w:szCs w:val="20"/>
          </w:rPr>
          <w:t>za</w:t>
        </w:r>
      </w:ins>
      <w:ins w:id="209" w:author="uzivatel" w:date="2021-03-08T11:13:00Z">
        <w:r>
          <w:rPr>
            <w:sz w:val="20"/>
            <w:szCs w:val="20"/>
          </w:rPr>
          <w:t xml:space="preserve"> </w:t>
        </w:r>
      </w:ins>
      <w:ins w:id="210" w:author="uzivatel" w:date="2021-03-08T11:43:00Z">
        <w:r w:rsidR="00FA13E1">
          <w:rPr>
            <w:sz w:val="20"/>
            <w:szCs w:val="20"/>
          </w:rPr>
          <w:t>náhrad</w:t>
        </w:r>
      </w:ins>
      <w:ins w:id="211" w:author="uzivatel" w:date="2021-03-08T11:44:00Z">
        <w:r w:rsidR="00FA13E1">
          <w:rPr>
            <w:sz w:val="20"/>
            <w:szCs w:val="20"/>
          </w:rPr>
          <w:t>u</w:t>
        </w:r>
      </w:ins>
      <w:ins w:id="212" w:author="uzivatel" w:date="2021-03-08T11:43:00Z">
        <w:r w:rsidR="00FA13E1">
          <w:rPr>
            <w:sz w:val="20"/>
            <w:szCs w:val="20"/>
          </w:rPr>
          <w:t xml:space="preserve"> na zriadenie vecných bremien/</w:t>
        </w:r>
      </w:ins>
      <w:ins w:id="213" w:author="uzivatel" w:date="2021-03-08T11:44:00Z">
        <w:r w:rsidR="00FA13E1">
          <w:rPr>
            <w:sz w:val="20"/>
            <w:szCs w:val="20"/>
          </w:rPr>
          <w:t xml:space="preserve"> </w:t>
        </w:r>
      </w:ins>
      <w:ins w:id="214" w:author="uzivatel" w:date="2021-03-08T11:43:00Z">
        <w:r w:rsidR="00FA13E1">
          <w:rPr>
            <w:sz w:val="20"/>
            <w:szCs w:val="20"/>
          </w:rPr>
          <w:t>nájomné za pozemok</w:t>
        </w:r>
      </w:ins>
      <w:ins w:id="215" w:author="uzivatel" w:date="2021-03-08T11:13:00Z">
        <w:r w:rsidRPr="00A374F2">
          <w:rPr>
            <w:sz w:val="20"/>
            <w:szCs w:val="20"/>
          </w:rPr>
          <w:t>, maximálne však do výšky všeobecnej hodnoty zistenej znaleckým posudkom</w:t>
        </w:r>
        <w:r w:rsidRPr="00A374F2">
          <w:rPr>
            <w:sz w:val="20"/>
            <w:szCs w:val="20"/>
            <w:vertAlign w:val="superscript"/>
          </w:rPr>
          <w:footnoteReference w:id="39"/>
        </w:r>
        <w:r w:rsidRPr="00A374F2">
          <w:rPr>
            <w:sz w:val="20"/>
            <w:szCs w:val="20"/>
          </w:rPr>
          <w:t>;</w:t>
        </w:r>
      </w:ins>
    </w:p>
    <w:p w14:paraId="27A0B384" w14:textId="5A26F53B" w:rsidR="00407E65" w:rsidRDefault="00407E65" w:rsidP="00407E65">
      <w:pPr>
        <w:keepNext/>
        <w:keepLines/>
        <w:numPr>
          <w:ilvl w:val="0"/>
          <w:numId w:val="96"/>
        </w:numPr>
        <w:spacing w:before="120" w:after="0" w:line="240" w:lineRule="auto"/>
        <w:ind w:left="567" w:hanging="283"/>
        <w:jc w:val="both"/>
        <w:rPr>
          <w:ins w:id="229" w:author="uzivatel" w:date="2021-03-08T11:13:00Z"/>
          <w:sz w:val="20"/>
          <w:szCs w:val="20"/>
        </w:rPr>
      </w:pPr>
      <w:ins w:id="230" w:author="uzivatel" w:date="2021-03-08T11:13:00Z">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ins>
      <w:ins w:id="231" w:author="uzivatel" w:date="2021-03-08T11:45:00Z">
        <w:r w:rsidR="00FA13E1">
          <w:rPr>
            <w:sz w:val="20"/>
            <w:szCs w:val="20"/>
          </w:rPr>
          <w:t>náhradu na zriadenie vecných bremien/nájomné za pozemok</w:t>
        </w:r>
        <w:r w:rsidR="00FA13E1" w:rsidRPr="00A374F2">
          <w:rPr>
            <w:sz w:val="20"/>
            <w:szCs w:val="20"/>
          </w:rPr>
          <w:t xml:space="preserve"> </w:t>
        </w:r>
      </w:ins>
      <w:ins w:id="232" w:author="uzivatel" w:date="2021-03-08T11:13:00Z">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ins>
    </w:p>
    <w:p w14:paraId="4E04E17E" w14:textId="45CD1B43" w:rsidR="006E18C9" w:rsidDel="00FA13E1" w:rsidRDefault="006E18C9" w:rsidP="00415B1C">
      <w:pPr>
        <w:keepNext/>
        <w:keepLines/>
        <w:spacing w:before="120" w:after="0" w:line="240" w:lineRule="auto"/>
        <w:jc w:val="both"/>
        <w:rPr>
          <w:del w:id="233" w:author="uzivatel" w:date="2021-03-08T11:45:00Z"/>
          <w:sz w:val="20"/>
          <w:szCs w:val="20"/>
        </w:rPr>
      </w:pPr>
      <w:del w:id="234" w:author="uzivatel" w:date="2021-03-08T11:45:00Z">
        <w:r w:rsidRPr="00A374F2" w:rsidDel="00FA13E1">
          <w:rPr>
            <w:sz w:val="20"/>
            <w:szCs w:val="20"/>
          </w:rPr>
          <w:delText xml:space="preserve">Výdavky na </w:delText>
        </w:r>
        <w:r w:rsidRPr="00CD6EAF" w:rsidDel="00FA13E1">
          <w:rPr>
            <w:b/>
            <w:sz w:val="20"/>
            <w:szCs w:val="20"/>
            <w:u w:val="single"/>
          </w:rPr>
          <w:delText xml:space="preserve">náhrady na zriadenie vecných bremien k pozemkom </w:delText>
        </w:r>
        <w:r w:rsidRPr="00CD6EAF" w:rsidDel="00FA13E1">
          <w:rPr>
            <w:sz w:val="20"/>
            <w:szCs w:val="20"/>
            <w:u w:val="single"/>
          </w:rPr>
          <w:delText>a</w:delText>
        </w:r>
        <w:r w:rsidRPr="00CD6EAF" w:rsidDel="00FA13E1">
          <w:rPr>
            <w:b/>
            <w:sz w:val="20"/>
            <w:szCs w:val="20"/>
            <w:u w:val="single"/>
          </w:rPr>
          <w:delText> nájom pozemkov</w:delText>
        </w:r>
        <w:r w:rsidRPr="00A374F2" w:rsidDel="00FA13E1">
          <w:rPr>
            <w:sz w:val="20"/>
            <w:szCs w:val="20"/>
          </w:rPr>
          <w:delText xml:space="preserve"> v prospech tretej osoby sú oprávnené, pričom výdavky na obstaranie pozemkov vrátane náhrady na zriadenie vecných bremien a nájmu pozemkov nesmú presiahnuť limit uvedený vyššie pod písm. a).</w:delText>
        </w:r>
      </w:del>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31369BAB" w:rsidR="00262FEC" w:rsidRDefault="00262FEC" w:rsidP="00415B1C">
      <w:pPr>
        <w:keepNext/>
        <w:keepLines/>
        <w:spacing w:before="120" w:after="0" w:line="240" w:lineRule="auto"/>
        <w:jc w:val="both"/>
        <w:rPr>
          <w:sz w:val="20"/>
          <w:szCs w:val="20"/>
        </w:rPr>
      </w:pPr>
      <w:r w:rsidRPr="00A374F2">
        <w:rPr>
          <w:sz w:val="20"/>
          <w:szCs w:val="20"/>
        </w:rPr>
        <w:t>Ak RO identifikuje pri kúpe</w:t>
      </w:r>
      <w:ins w:id="235" w:author="uzivatel" w:date="2021-03-08T11:52:00Z">
        <w:r w:rsidR="00281D6D">
          <w:rPr>
            <w:sz w:val="20"/>
            <w:szCs w:val="20"/>
          </w:rPr>
          <w:t>/nájme/zriadení vecných bremien na</w:t>
        </w:r>
      </w:ins>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 xml:space="preserve">výdavky </w:t>
      </w:r>
      <w:del w:id="236" w:author="uzivatel" w:date="2021-03-08T11:51:00Z">
        <w:r w:rsidRPr="00A374F2" w:rsidDel="00281D6D">
          <w:rPr>
            <w:sz w:val="20"/>
            <w:szCs w:val="20"/>
          </w:rPr>
          <w:delText xml:space="preserve">na kúpu pozemku </w:delText>
        </w:r>
      </w:del>
      <w:r w:rsidRPr="00A374F2">
        <w:rPr>
          <w:sz w:val="20"/>
          <w:szCs w:val="20"/>
        </w:rPr>
        <w:t>sú neoprávnené v plnom rozsahu</w:t>
      </w:r>
      <w:r w:rsidR="00197326">
        <w:rPr>
          <w:sz w:val="20"/>
          <w:szCs w:val="20"/>
        </w:rPr>
        <w:t>.</w:t>
      </w:r>
    </w:p>
    <w:p w14:paraId="39F1C682" w14:textId="220FB319"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del w:id="237" w:author="uzivatel" w:date="2021-03-08T11:53:00Z">
        <w:r w:rsidR="00304E62" w:rsidDel="00281D6D">
          <w:rPr>
            <w:rFonts w:cs="Calibri"/>
            <w:sz w:val="20"/>
          </w:rPr>
          <w:delText>nákup</w:delText>
        </w:r>
        <w:r w:rsidRPr="00CC2F79" w:rsidDel="00281D6D">
          <w:rPr>
            <w:rFonts w:cs="Calibri"/>
            <w:sz w:val="20"/>
          </w:rPr>
          <w:delText xml:space="preserve"> pozemku</w:delText>
        </w:r>
      </w:del>
      <w:ins w:id="238" w:author="uzivatel" w:date="2021-03-08T11:53:00Z">
        <w:r w:rsidR="00281D6D">
          <w:rPr>
            <w:rFonts w:cs="Calibri"/>
            <w:sz w:val="20"/>
          </w:rPr>
          <w:t>nehnuteľnosti</w:t>
        </w:r>
      </w:ins>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58DB488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ins w:id="239" w:author="uzivatel" w:date="2021-03-08T11:54:00Z">
        <w:r w:rsidR="00281D6D">
          <w:rPr>
            <w:rFonts w:cs="Calibri"/>
            <w:sz w:val="20"/>
          </w:rPr>
          <w:t>nákup</w:t>
        </w:r>
      </w:ins>
      <w:ins w:id="240" w:author="uzivatel" w:date="2021-03-08T11:53:00Z">
        <w:r w:rsidR="00281D6D">
          <w:rPr>
            <w:sz w:val="20"/>
            <w:szCs w:val="20"/>
          </w:rPr>
          <w:t>/ná</w:t>
        </w:r>
      </w:ins>
      <w:ins w:id="241" w:author="uzivatel" w:date="2021-03-08T11:54:00Z">
        <w:r w:rsidR="00281D6D">
          <w:rPr>
            <w:sz w:val="20"/>
            <w:szCs w:val="20"/>
          </w:rPr>
          <w:t>jom</w:t>
        </w:r>
      </w:ins>
      <w:ins w:id="242" w:author="uzivatel" w:date="2021-03-08T11:53:00Z">
        <w:r w:rsidR="00281D6D">
          <w:rPr>
            <w:sz w:val="20"/>
            <w:szCs w:val="20"/>
          </w:rPr>
          <w:t>/zriaden</w:t>
        </w:r>
      </w:ins>
      <w:ins w:id="243" w:author="uzivatel" w:date="2021-03-08T11:54:00Z">
        <w:r w:rsidR="00281D6D">
          <w:rPr>
            <w:sz w:val="20"/>
            <w:szCs w:val="20"/>
          </w:rPr>
          <w:t>ie</w:t>
        </w:r>
      </w:ins>
      <w:ins w:id="244" w:author="uzivatel" w:date="2021-03-08T11:53:00Z">
        <w:r w:rsidR="00281D6D">
          <w:rPr>
            <w:sz w:val="20"/>
            <w:szCs w:val="20"/>
          </w:rPr>
          <w:t xml:space="preserve"> vecných bremien </w:t>
        </w:r>
      </w:ins>
      <w:ins w:id="245" w:author="uzivatel" w:date="2021-03-08T11:54:00Z">
        <w:r w:rsidR="00281D6D">
          <w:rPr>
            <w:sz w:val="20"/>
            <w:szCs w:val="20"/>
          </w:rPr>
          <w:t xml:space="preserve">na </w:t>
        </w:r>
      </w:ins>
      <w:del w:id="246" w:author="uzivatel" w:date="2021-03-08T11:53:00Z">
        <w:r w:rsidRPr="006A017F" w:rsidDel="00281D6D">
          <w:rPr>
            <w:rFonts w:cs="Calibri"/>
            <w:sz w:val="20"/>
          </w:rPr>
          <w:delText xml:space="preserve">nákup </w:delText>
        </w:r>
      </w:del>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ins w:id="247" w:author="MDV SR" w:date="2021-05-17T13:48:00Z">
        <w:r w:rsidR="00324718">
          <w:rPr>
            <w:rFonts w:cs="Calibri"/>
            <w:sz w:val="20"/>
          </w:rPr>
          <w:t>m</w:t>
        </w:r>
      </w:ins>
      <w:r w:rsidRPr="006A017F">
        <w:rPr>
          <w:rFonts w:cs="Calibri"/>
          <w:sz w:val="20"/>
        </w:rPr>
        <w:t xml:space="preserve"> znalcom</w:t>
      </w:r>
      <w:ins w:id="248" w:author="MDV SR" w:date="2021-05-17T13:48:00Z">
        <w:r w:rsidR="00324718">
          <w:rPr>
            <w:rFonts w:cs="Calibri"/>
            <w:sz w:val="20"/>
          </w:rPr>
          <w:t xml:space="preserve"> alebo na to určeným oprávneným orgánom</w:t>
        </w:r>
      </w:ins>
      <w:r w:rsidRPr="006A017F">
        <w:rPr>
          <w:rFonts w:cs="Calibri"/>
          <w:sz w:val="20"/>
        </w:rPr>
        <w:t>,</w:t>
      </w:r>
    </w:p>
    <w:p w14:paraId="7D66E7F8" w14:textId="77777777" w:rsidR="00FE1741" w:rsidRDefault="006A017F" w:rsidP="00CA4D35">
      <w:pPr>
        <w:keepNext/>
        <w:keepLines/>
        <w:numPr>
          <w:ilvl w:val="0"/>
          <w:numId w:val="86"/>
        </w:numPr>
        <w:spacing w:before="120" w:after="0" w:line="240" w:lineRule="auto"/>
        <w:jc w:val="both"/>
        <w:rPr>
          <w:ins w:id="249" w:author="MDV SR" w:date="2021-06-08T14:14:00Z"/>
          <w:rFonts w:cs="Calibri"/>
          <w:sz w:val="20"/>
        </w:rPr>
      </w:pPr>
      <w:r w:rsidRPr="006A017F">
        <w:rPr>
          <w:rFonts w:cs="Calibri"/>
          <w:sz w:val="20"/>
        </w:rPr>
        <w:t xml:space="preserve">výdavky na </w:t>
      </w:r>
      <w:ins w:id="250" w:author="uzivatel" w:date="2021-03-08T11:56:00Z">
        <w:r w:rsidR="00281D6D">
          <w:rPr>
            <w:sz w:val="20"/>
            <w:szCs w:val="20"/>
          </w:rPr>
          <w:t>nákup pozemkov, vecné bremená a nájom pozemkov</w:t>
        </w:r>
      </w:ins>
      <w:del w:id="251" w:author="uzivatel" w:date="2021-03-08T11:55:00Z">
        <w:r w:rsidRPr="006A017F" w:rsidDel="00281D6D">
          <w:rPr>
            <w:rFonts w:cs="Calibri"/>
            <w:sz w:val="20"/>
          </w:rPr>
          <w:delText>nákup pozemku</w:delText>
        </w:r>
      </w:del>
      <w:r w:rsidRPr="006A017F">
        <w:rPr>
          <w:rFonts w:cs="Calibri"/>
          <w:sz w:val="20"/>
        </w:rPr>
        <w:t xml:space="preserve">, ktorý už bol financovaný </w:t>
      </w:r>
      <w:r>
        <w:rPr>
          <w:rFonts w:cs="Calibri"/>
          <w:sz w:val="20"/>
        </w:rPr>
        <w:t>z prostriedkov EŠIF v</w:t>
      </w:r>
      <w:del w:id="252" w:author="MDV SR" w:date="2021-06-08T14:14:00Z">
        <w:r w:rsidDel="00FE1741">
          <w:rPr>
            <w:rFonts w:cs="Calibri"/>
            <w:sz w:val="20"/>
          </w:rPr>
          <w:delText> </w:delText>
        </w:r>
      </w:del>
      <w:ins w:id="253" w:author="MDV SR" w:date="2021-06-08T14:14:00Z">
        <w:r w:rsidR="00FE1741">
          <w:rPr>
            <w:rFonts w:cs="Calibri"/>
            <w:sz w:val="20"/>
          </w:rPr>
          <w:t> </w:t>
        </w:r>
      </w:ins>
      <w:r>
        <w:rPr>
          <w:rFonts w:cs="Calibri"/>
          <w:sz w:val="20"/>
        </w:rPr>
        <w:t>minulosti</w:t>
      </w:r>
      <w:ins w:id="254" w:author="MDV SR" w:date="2021-06-08T14:14:00Z">
        <w:r w:rsidR="00FE1741">
          <w:rPr>
            <w:rFonts w:cs="Calibri"/>
            <w:sz w:val="20"/>
          </w:rPr>
          <w:t>,</w:t>
        </w:r>
      </w:ins>
    </w:p>
    <w:p w14:paraId="7E39BDE1" w14:textId="52BE4B4C" w:rsidR="006A017F" w:rsidRPr="00FE1741" w:rsidRDefault="00FE1741" w:rsidP="00A138C4">
      <w:pPr>
        <w:keepNext/>
        <w:keepLines/>
        <w:numPr>
          <w:ilvl w:val="0"/>
          <w:numId w:val="86"/>
        </w:numPr>
        <w:spacing w:before="120" w:after="0" w:line="240" w:lineRule="auto"/>
        <w:jc w:val="both"/>
        <w:rPr>
          <w:rFonts w:cs="Calibri"/>
          <w:sz w:val="20"/>
        </w:rPr>
      </w:pPr>
      <w:ins w:id="255" w:author="MDV SR" w:date="2021-06-08T14:14:00Z">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ins>
      <w:ins w:id="256" w:author="MDV SR" w:date="2021-06-08T14:15:00Z">
        <w:r w:rsidRPr="00FE1741">
          <w:rPr>
            <w:rFonts w:cs="Calibri"/>
            <w:sz w:val="20"/>
          </w:rPr>
          <w:t>.</w:t>
        </w:r>
        <w:r w:rsidRPr="00FE1741">
          <w:rPr>
            <w:rStyle w:val="Odkaznapoznmkupodiarou"/>
            <w:rFonts w:cs="Calibri"/>
          </w:rPr>
          <w:footnoteReference w:id="40"/>
        </w:r>
      </w:ins>
      <w:del w:id="258" w:author="MDV SR" w:date="2021-06-08T14:14:00Z">
        <w:r w:rsidR="006A017F" w:rsidRPr="00FE1741" w:rsidDel="00FE1741">
          <w:rPr>
            <w:rFonts w:cs="Calibri"/>
            <w:sz w:val="20"/>
          </w:rPr>
          <w:delText>.</w:delText>
        </w:r>
      </w:del>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2D91E0E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ins w:id="259" w:author="uzivatel" w:date="2021-03-08T11:56:00Z">
        <w:r w:rsidR="00281D6D">
          <w:rPr>
            <w:sz w:val="20"/>
            <w:szCs w:val="20"/>
          </w:rPr>
          <w:t>pre nákup pozemkov, vecné bremená a nájom pozemkov</w:t>
        </w:r>
        <w:r w:rsidR="00281D6D" w:rsidRPr="00A374F2">
          <w:rPr>
            <w:sz w:val="20"/>
            <w:szCs w:val="20"/>
          </w:rPr>
          <w:t xml:space="preserve"> </w:t>
        </w:r>
      </w:ins>
      <w:del w:id="260" w:author="uzivatel" w:date="2021-03-08T11:56:00Z">
        <w:r w:rsidRPr="00A374F2" w:rsidDel="00281D6D">
          <w:rPr>
            <w:sz w:val="20"/>
            <w:szCs w:val="20"/>
          </w:rPr>
          <w:delText xml:space="preserve">pri nákupe pozemkov </w:delText>
        </w:r>
      </w:del>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261" w:name="_Nákup_stavieb_a"/>
      <w:bookmarkStart w:id="262" w:name="_Toc442284321"/>
      <w:bookmarkStart w:id="263" w:name="_Toc442284426"/>
      <w:bookmarkStart w:id="264" w:name="_Toc442289768"/>
      <w:bookmarkStart w:id="265" w:name="_Nákup_stavieb"/>
      <w:bookmarkStart w:id="266" w:name="_Toc534784244"/>
      <w:bookmarkStart w:id="267" w:name="_Toc7078304"/>
      <w:bookmarkEnd w:id="261"/>
      <w:bookmarkEnd w:id="262"/>
      <w:bookmarkEnd w:id="263"/>
      <w:bookmarkEnd w:id="264"/>
      <w:bookmarkEnd w:id="265"/>
      <w:r w:rsidRPr="00A374F2">
        <w:t>Nákup stavieb</w:t>
      </w:r>
      <w:bookmarkEnd w:id="266"/>
      <w:bookmarkEnd w:id="267"/>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37394444"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stavba bude ohodnotená znaleckým posudkom </w:t>
      </w:r>
      <w:del w:id="268" w:author="MDV SR" w:date="2021-05-17T13:24:00Z">
        <w:r w:rsidR="006A2BB6" w:rsidRPr="006A2BB6" w:rsidDel="00D56384">
          <w:rPr>
            <w:sz w:val="20"/>
            <w:szCs w:val="20"/>
          </w:rPr>
          <w:delText>(nie starším ako 1 rok</w:delText>
        </w:r>
        <w:r w:rsidR="00D05084" w:rsidDel="00D56384">
          <w:rPr>
            <w:sz w:val="20"/>
            <w:szCs w:val="20"/>
          </w:rPr>
          <w:delText xml:space="preserve"> odo dňa predloženia ŽoNFP</w:delText>
        </w:r>
        <w:r w:rsidR="006A2BB6" w:rsidRPr="006A2BB6" w:rsidDel="00D56384">
          <w:rPr>
            <w:sz w:val="20"/>
            <w:szCs w:val="20"/>
            <w:vertAlign w:val="superscript"/>
          </w:rPr>
          <w:footnoteReference w:id="41"/>
        </w:r>
        <w:r w:rsidR="006A2BB6" w:rsidRPr="006A2BB6" w:rsidDel="00D56384">
          <w:rPr>
            <w:sz w:val="20"/>
            <w:szCs w:val="20"/>
          </w:rPr>
          <w:delText xml:space="preserve">) </w:delText>
        </w:r>
      </w:del>
      <w:r w:rsidRPr="00A374F2">
        <w:rPr>
          <w:sz w:val="20"/>
          <w:szCs w:val="20"/>
        </w:rPr>
        <w:t>vyhotoveným znalcom podľa zákona o znalcoch</w:t>
      </w:r>
      <w:r w:rsidR="00552F07" w:rsidRPr="00A374F2">
        <w:rPr>
          <w:sz w:val="20"/>
          <w:szCs w:val="20"/>
        </w:rPr>
        <w:t>, tlmočníkoch a</w:t>
      </w:r>
      <w:del w:id="271" w:author="MDV SR" w:date="2021-05-17T13:49:00Z">
        <w:r w:rsidR="00552F07" w:rsidRPr="00A374F2" w:rsidDel="00324718">
          <w:rPr>
            <w:sz w:val="20"/>
            <w:szCs w:val="20"/>
          </w:rPr>
          <w:delText xml:space="preserve"> </w:delText>
        </w:r>
      </w:del>
      <w:ins w:id="272" w:author="MDV SR" w:date="2021-05-17T13:49:00Z">
        <w:r w:rsidR="00324718">
          <w:rPr>
            <w:sz w:val="20"/>
            <w:szCs w:val="20"/>
          </w:rPr>
          <w:t> </w:t>
        </w:r>
      </w:ins>
      <w:r w:rsidR="00552F07" w:rsidRPr="00A374F2">
        <w:rPr>
          <w:sz w:val="20"/>
          <w:szCs w:val="20"/>
        </w:rPr>
        <w:t>prekladateľoch</w:t>
      </w:r>
      <w:ins w:id="273" w:author="MDV SR" w:date="2021-05-17T13:49:00Z">
        <w:r w:rsidR="00324718">
          <w:rPr>
            <w:sz w:val="20"/>
            <w:szCs w:val="20"/>
          </w:rPr>
          <w:t xml:space="preserve"> </w:t>
        </w:r>
        <w:r w:rsidR="00324718" w:rsidRPr="00324718">
          <w:rPr>
            <w:sz w:val="20"/>
            <w:szCs w:val="20"/>
          </w:rPr>
          <w:t>alebo na to určeným oprávneným orgánom</w:t>
        </w:r>
      </w:ins>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08087EC7"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del w:id="274" w:author="uzivatel" w:date="2021-03-08T11:59:00Z">
        <w:r w:rsidR="00A30467" w:rsidRPr="00D96C63" w:rsidDel="00E8259B">
          <w:rPr>
            <w:sz w:val="20"/>
          </w:rPr>
          <w:delText>pozemky a stavby</w:delText>
        </w:r>
      </w:del>
      <w:ins w:id="275" w:author="uzivatel" w:date="2021-03-08T11:59:00Z">
        <w:r w:rsidR="00E8259B">
          <w:rPr>
            <w:sz w:val="20"/>
          </w:rPr>
          <w:t>nehnuteľnosti</w:t>
        </w:r>
      </w:ins>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5434D61A" w14:textId="19D412CF" w:rsidR="00262FEC" w:rsidRPr="00A374F2" w:rsidDel="006C0B65" w:rsidRDefault="00262FEC" w:rsidP="00415B1C">
      <w:pPr>
        <w:keepNext/>
        <w:keepLines/>
        <w:numPr>
          <w:ilvl w:val="0"/>
          <w:numId w:val="14"/>
        </w:numPr>
        <w:spacing w:before="120" w:after="0" w:line="240" w:lineRule="auto"/>
        <w:ind w:left="765"/>
        <w:jc w:val="both"/>
        <w:rPr>
          <w:del w:id="276" w:author="MDV SR" w:date="2021-05-17T13:54:00Z"/>
          <w:sz w:val="20"/>
          <w:szCs w:val="20"/>
        </w:rPr>
      </w:pPr>
      <w:del w:id="277" w:author="MDV SR" w:date="2021-05-17T13:54:00Z">
        <w:r w:rsidRPr="00A374F2" w:rsidDel="006C0B65">
          <w:rPr>
            <w:sz w:val="20"/>
            <w:szCs w:val="20"/>
          </w:rPr>
          <w:delText>stavba vyhovuje všetkým zákonným predpisom, predovšetkým stavebným, hygienickým, bezpečnostným a ustanoveniam stavebného zákona a vykonávacích vyhlášok</w:delText>
        </w:r>
        <w:r w:rsidRPr="00A374F2" w:rsidDel="006C0B65">
          <w:rPr>
            <w:sz w:val="20"/>
            <w:szCs w:val="20"/>
            <w:vertAlign w:val="superscript"/>
          </w:rPr>
          <w:footnoteReference w:id="43"/>
        </w:r>
        <w:r w:rsidRPr="00A374F2" w:rsidDel="006C0B65">
          <w:rPr>
            <w:sz w:val="20"/>
            <w:szCs w:val="20"/>
          </w:rPr>
          <w:delText xml:space="preserve">; </w:delText>
        </w:r>
      </w:del>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4"/>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280" w:name="_Toc441426865"/>
      <w:bookmarkStart w:id="281" w:name="_Toc441427689"/>
      <w:bookmarkStart w:id="282" w:name="_Toc441431315"/>
      <w:bookmarkStart w:id="283" w:name="_Toc441488706"/>
      <w:bookmarkStart w:id="284" w:name="_Toc441426866"/>
      <w:bookmarkStart w:id="285" w:name="_Toc441427690"/>
      <w:bookmarkStart w:id="286" w:name="_Toc441431316"/>
      <w:bookmarkStart w:id="287" w:name="_Toc441488707"/>
      <w:bookmarkStart w:id="288" w:name="_Obstaranie_stavebných_prác"/>
      <w:bookmarkStart w:id="289" w:name="_Toc7078305"/>
      <w:bookmarkEnd w:id="280"/>
      <w:bookmarkEnd w:id="281"/>
      <w:bookmarkEnd w:id="282"/>
      <w:bookmarkEnd w:id="283"/>
      <w:bookmarkEnd w:id="284"/>
      <w:bookmarkEnd w:id="285"/>
      <w:bookmarkEnd w:id="286"/>
      <w:bookmarkEnd w:id="287"/>
      <w:bookmarkEnd w:id="288"/>
      <w:r w:rsidRPr="00A374F2">
        <w:t>Obstaranie stavebných prác</w:t>
      </w:r>
      <w:bookmarkEnd w:id="289"/>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ins w:id="290" w:author="MDV SR" w:date="2021-05-17T13:58:00Z"/>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ins w:id="291" w:author="MDV SR" w:date="2021-05-17T13:58:00Z"/>
          <w:sz w:val="20"/>
          <w:szCs w:val="20"/>
        </w:rPr>
      </w:pPr>
      <w:ins w:id="292" w:author="MDV SR" w:date="2021-05-17T13:58:00Z">
        <w:r w:rsidRPr="006C0B65">
          <w:rPr>
            <w:sz w:val="20"/>
            <w:szCs w:val="20"/>
          </w:rPr>
          <w:t>Za neoprávnený výdavok sa považujú výdavky na tzv. stratné (ide o výdavky súvisiace s materiálom, ktorý nebol do stavby zapracovaný, napr. odrezky kachličiek).</w:t>
        </w:r>
      </w:ins>
      <w:ins w:id="293" w:author="MDV SR" w:date="2021-05-17T14:12:00Z">
        <w:r w:rsidR="00481BA2">
          <w:rPr>
            <w:rStyle w:val="Odkaznapoznmkupodiarou"/>
            <w:szCs w:val="20"/>
          </w:rPr>
          <w:footnoteReference w:id="45"/>
        </w:r>
      </w:ins>
    </w:p>
    <w:p w14:paraId="20412596" w14:textId="7485BE27" w:rsidR="006C0B65" w:rsidRPr="00A374F2" w:rsidDel="006C0B65" w:rsidRDefault="006C0B65" w:rsidP="00415B1C">
      <w:pPr>
        <w:keepNext/>
        <w:keepLines/>
        <w:spacing w:before="120" w:after="0" w:line="240" w:lineRule="auto"/>
        <w:jc w:val="both"/>
        <w:rPr>
          <w:del w:id="297" w:author="MDV SR" w:date="2021-05-17T13:58:00Z"/>
          <w:sz w:val="20"/>
          <w:szCs w:val="20"/>
        </w:rPr>
      </w:pP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298" w:name="_Stavebný_dozor_2"/>
      <w:bookmarkStart w:id="299" w:name="_Toc7078306"/>
      <w:bookmarkEnd w:id="298"/>
      <w:r w:rsidRPr="00A374F2">
        <w:t>Stavebný dozor</w:t>
      </w:r>
      <w:bookmarkEnd w:id="299"/>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300" w:name="_Toc7078307"/>
      <w:r w:rsidRPr="00A374F2">
        <w:t>Odborný autorský dohľad</w:t>
      </w:r>
      <w:bookmarkEnd w:id="300"/>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301" w:name="_Prípravná_a_projektová_1"/>
      <w:bookmarkStart w:id="302" w:name="_Toc7078308"/>
      <w:bookmarkEnd w:id="301"/>
      <w:r w:rsidRPr="00A374F2">
        <w:t>Prípravná a projektová dokumentácia</w:t>
      </w:r>
      <w:bookmarkEnd w:id="302"/>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303" w:name="_Nákup_hmotného_a_1"/>
      <w:bookmarkStart w:id="304" w:name="_Toc7078309"/>
      <w:bookmarkEnd w:id="303"/>
      <w:r w:rsidRPr="00A374F2">
        <w:t>Nákup hmotného a nehmotného majetku (okrem nehnuteľností)</w:t>
      </w:r>
      <w:bookmarkEnd w:id="304"/>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6"/>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7"/>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30AF3FC9"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ins w:id="305" w:author="MDV SR" w:date="2021-05-17T14:20:00Z">
        <w:r w:rsidR="00481BA2" w:rsidRPr="00481BA2">
          <w:rPr>
            <w:sz w:val="20"/>
            <w:szCs w:val="20"/>
          </w:rPr>
          <w:t>k čistému obratu</w:t>
        </w:r>
        <w:r w:rsidR="00481BA2" w:rsidRPr="00481BA2">
          <w:rPr>
            <w:sz w:val="20"/>
            <w:szCs w:val="20"/>
            <w:vertAlign w:val="superscript"/>
          </w:rPr>
          <w:footnoteReference w:id="48"/>
        </w:r>
        <w:r w:rsidR="00481BA2" w:rsidRPr="00481BA2">
          <w:rPr>
            <w:sz w:val="20"/>
            <w:szCs w:val="20"/>
          </w:rPr>
          <w:t xml:space="preserve"> </w:t>
        </w:r>
      </w:ins>
      <w:del w:id="308" w:author="MDV SR" w:date="2021-05-17T14:20:00Z">
        <w:r w:rsidRPr="00A374F2" w:rsidDel="00481BA2">
          <w:rPr>
            <w:sz w:val="20"/>
            <w:szCs w:val="20"/>
          </w:rPr>
          <w:delText xml:space="preserve">k celkovému obratu </w:delText>
        </w:r>
      </w:del>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ins w:id="309" w:author="MDV SR" w:date="2021-05-17T14:23:00Z">
        <w:r w:rsidR="006754B4" w:rsidRPr="006754B4">
          <w:rPr>
            <w:sz w:val="20"/>
            <w:szCs w:val="20"/>
            <w:vertAlign w:val="superscript"/>
          </w:rPr>
          <w:footnoteReference w:id="49"/>
        </w:r>
      </w:ins>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312" w:name="_Toc441248540"/>
      <w:bookmarkStart w:id="313" w:name="_Toc441426326"/>
      <w:bookmarkStart w:id="314" w:name="_Toc441426869"/>
      <w:bookmarkStart w:id="315" w:name="_Toc441427693"/>
      <w:bookmarkStart w:id="316" w:name="_Toc441431319"/>
      <w:bookmarkStart w:id="317" w:name="_Toc441488710"/>
      <w:bookmarkStart w:id="318" w:name="_Nákup_použitého_zariadenia_1"/>
      <w:bookmarkStart w:id="319" w:name="_Toc7078310"/>
      <w:bookmarkEnd w:id="312"/>
      <w:bookmarkEnd w:id="313"/>
      <w:bookmarkEnd w:id="314"/>
      <w:bookmarkEnd w:id="315"/>
      <w:bookmarkEnd w:id="316"/>
      <w:bookmarkEnd w:id="317"/>
      <w:bookmarkEnd w:id="318"/>
      <w:r w:rsidRPr="00A374F2">
        <w:t>Nákup použitého zariadenia</w:t>
      </w:r>
      <w:bookmarkEnd w:id="31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50"/>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1"/>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52"/>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320" w:name="_Finančný_prenájom_a_1"/>
      <w:bookmarkStart w:id="321" w:name="_Toc7078311"/>
      <w:bookmarkEnd w:id="320"/>
      <w:r w:rsidRPr="00D96C63">
        <w:t>Finančný prenájom a operatívny nájom</w:t>
      </w:r>
      <w:bookmarkEnd w:id="32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3"/>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ins w:id="322" w:author="MDV SR" w:date="2021-05-17T14:39:00Z">
        <w:r w:rsidR="00175249">
          <w:rPr>
            <w:sz w:val="20"/>
            <w:szCs w:val="20"/>
          </w:rPr>
          <w:t>, resp. môže prejsť</w:t>
        </w:r>
      </w:ins>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2007E09E"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ins w:id="323" w:author="MDV SR" w:date="2021-05-17T14:41:00Z">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4"/>
        </w:r>
        <w:r w:rsidR="00175249" w:rsidRPr="00175249">
          <w:rPr>
            <w:sz w:val="20"/>
            <w:szCs w:val="20"/>
          </w:rPr>
          <w:t xml:space="preserve"> vzťahujúca sa na obdobie realizácie projektu a ktorá bola reálne uhradená.</w:t>
        </w:r>
      </w:ins>
      <w:del w:id="326" w:author="MDV SR" w:date="2021-05-17T14:41:00Z">
        <w:r w:rsidR="00BF649E" w:rsidRPr="00D96C63" w:rsidDel="00175249">
          <w:rPr>
            <w:b/>
            <w:sz w:val="20"/>
            <w:szCs w:val="20"/>
          </w:rPr>
          <w:delText>Oprávneným výdavkom nie je celá časť splátky, ale len zodpovedajúca časť vstupnej ceny</w:delText>
        </w:r>
        <w:r w:rsidR="00BF649E" w:rsidRPr="00D96C63" w:rsidDel="00175249">
          <w:rPr>
            <w:rStyle w:val="Odkaznapoznmkupodiarou"/>
            <w:rFonts w:ascii="Calibri" w:hAnsi="Calibri"/>
            <w:b/>
            <w:sz w:val="20"/>
            <w:szCs w:val="20"/>
          </w:rPr>
          <w:footnoteReference w:id="55"/>
        </w:r>
        <w:r w:rsidR="00BF649E" w:rsidRPr="00D96C63" w:rsidDel="00175249">
          <w:rPr>
            <w:b/>
            <w:sz w:val="20"/>
            <w:szCs w:val="20"/>
          </w:rPr>
          <w:delText xml:space="preserve"> podľa osobitného predpisu</w:delText>
        </w:r>
        <w:r w:rsidR="00BF649E" w:rsidRPr="00D96C63" w:rsidDel="00175249">
          <w:rPr>
            <w:rStyle w:val="Odkaznapoznmkupodiarou"/>
            <w:rFonts w:ascii="Calibri" w:hAnsi="Calibri"/>
            <w:b/>
            <w:sz w:val="20"/>
            <w:szCs w:val="20"/>
          </w:rPr>
          <w:footnoteReference w:id="56"/>
        </w:r>
        <w:r w:rsidR="00BF649E" w:rsidRPr="00D96C63" w:rsidDel="00175249">
          <w:rPr>
            <w:b/>
            <w:sz w:val="20"/>
            <w:szCs w:val="20"/>
          </w:rPr>
          <w:delText xml:space="preserve"> vzťahujúca sa na obdobie realizácie projektu a ktorá bola reálne uhradená.</w:delText>
        </w:r>
      </w:del>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7"/>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331" w:name="_Toc441248543"/>
      <w:bookmarkStart w:id="332" w:name="_Toc441426329"/>
      <w:bookmarkStart w:id="333" w:name="_Toc441426872"/>
      <w:bookmarkStart w:id="334" w:name="_Toc441427696"/>
      <w:bookmarkStart w:id="335" w:name="_Toc441431322"/>
      <w:bookmarkStart w:id="336" w:name="_Toc441488713"/>
      <w:bookmarkStart w:id="337" w:name="_Odpisy,_režijné_výdavky"/>
      <w:bookmarkStart w:id="338" w:name="_Toc441248544"/>
      <w:bookmarkStart w:id="339" w:name="_Toc441426330"/>
      <w:bookmarkStart w:id="340" w:name="_Toc441426873"/>
      <w:bookmarkStart w:id="341" w:name="_Toc441427697"/>
      <w:bookmarkStart w:id="342" w:name="_Toc441431323"/>
      <w:bookmarkStart w:id="343" w:name="_Toc441488714"/>
      <w:bookmarkStart w:id="344" w:name="_Toc441248550"/>
      <w:bookmarkStart w:id="345" w:name="_Toc441426336"/>
      <w:bookmarkStart w:id="346" w:name="_Toc441426879"/>
      <w:bookmarkStart w:id="347" w:name="_Toc441427703"/>
      <w:bookmarkStart w:id="348" w:name="_Toc441431329"/>
      <w:bookmarkStart w:id="349" w:name="_Toc441488720"/>
      <w:bookmarkStart w:id="350" w:name="_Toc441248565"/>
      <w:bookmarkStart w:id="351" w:name="_Toc441426351"/>
      <w:bookmarkStart w:id="352" w:name="_Toc441426894"/>
      <w:bookmarkStart w:id="353" w:name="_Toc441427718"/>
      <w:bookmarkStart w:id="354" w:name="_Toc441431344"/>
      <w:bookmarkStart w:id="355" w:name="_Toc441488735"/>
      <w:bookmarkStart w:id="356" w:name="_Toc441248594"/>
      <w:bookmarkStart w:id="357" w:name="_Toc441426380"/>
      <w:bookmarkStart w:id="358" w:name="_Toc441426923"/>
      <w:bookmarkStart w:id="359" w:name="_Toc441427747"/>
      <w:bookmarkStart w:id="360" w:name="_Toc441431373"/>
      <w:bookmarkStart w:id="361" w:name="_Toc441488764"/>
      <w:bookmarkStart w:id="362" w:name="_Toc441248620"/>
      <w:bookmarkStart w:id="363" w:name="_Toc441426406"/>
      <w:bookmarkStart w:id="364" w:name="_Toc441426949"/>
      <w:bookmarkStart w:id="365" w:name="_Toc441427773"/>
      <w:bookmarkStart w:id="366" w:name="_Toc441431399"/>
      <w:bookmarkStart w:id="367" w:name="_Toc441488790"/>
      <w:bookmarkStart w:id="368" w:name="_Toc441248623"/>
      <w:bookmarkStart w:id="369" w:name="_Toc441426409"/>
      <w:bookmarkStart w:id="370" w:name="_Toc441426952"/>
      <w:bookmarkStart w:id="371" w:name="_Toc441427776"/>
      <w:bookmarkStart w:id="372" w:name="_Toc441431402"/>
      <w:bookmarkStart w:id="373" w:name="_Toc441488793"/>
      <w:bookmarkStart w:id="374" w:name="_Toc441248624"/>
      <w:bookmarkStart w:id="375" w:name="_Toc441426410"/>
      <w:bookmarkStart w:id="376" w:name="_Toc441426953"/>
      <w:bookmarkStart w:id="377" w:name="_Toc441427777"/>
      <w:bookmarkStart w:id="378" w:name="_Toc441431403"/>
      <w:bookmarkStart w:id="379" w:name="_Toc441488794"/>
      <w:bookmarkStart w:id="380" w:name="_Toc441248625"/>
      <w:bookmarkStart w:id="381" w:name="_Toc441426411"/>
      <w:bookmarkStart w:id="382" w:name="_Toc441426954"/>
      <w:bookmarkStart w:id="383" w:name="_Toc441427778"/>
      <w:bookmarkStart w:id="384" w:name="_Toc441431404"/>
      <w:bookmarkStart w:id="385" w:name="_Toc441488795"/>
      <w:bookmarkStart w:id="386" w:name="_Osobné_výdavky_a"/>
      <w:bookmarkStart w:id="387" w:name="_Toc707831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A374F2">
        <w:t>Osobné výdavky a cestovné náhrady</w:t>
      </w:r>
      <w:bookmarkEnd w:id="387"/>
    </w:p>
    <w:p w14:paraId="29DC94C2" w14:textId="77777777" w:rsidR="008F6D90" w:rsidRPr="00A374F2" w:rsidRDefault="008F6D90" w:rsidP="00415B1C">
      <w:pPr>
        <w:pStyle w:val="Nadpis3"/>
        <w:keepLines/>
      </w:pPr>
      <w:bookmarkStart w:id="388" w:name="_Osobné_výdavky"/>
      <w:bookmarkStart w:id="389" w:name="_Toc534784253"/>
      <w:bookmarkStart w:id="390" w:name="_Toc7078313"/>
      <w:bookmarkEnd w:id="388"/>
      <w:r w:rsidRPr="00A374F2">
        <w:t>O</w:t>
      </w:r>
      <w:r>
        <w:t>sobné výdavky</w:t>
      </w:r>
      <w:bookmarkEnd w:id="389"/>
      <w:bookmarkEnd w:id="390"/>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ins w:id="391" w:author="MDV SR" w:date="2021-05-17T14:43:00Z">
        <w:r w:rsidR="00175249">
          <w:rPr>
            <w:rStyle w:val="Odkaznapoznmkupodiarou"/>
          </w:rPr>
          <w:footnoteReference w:id="58"/>
        </w:r>
      </w:ins>
      <w:r w:rsidRPr="00A374F2">
        <w:rPr>
          <w:sz w:val="20"/>
          <w:szCs w:val="20"/>
        </w:rPr>
        <w:t xml:space="preserve"> a mieste a musia byť primerané úlohám a zodpovednostiam osôb zapojených do realizácie projektu. </w:t>
      </w:r>
    </w:p>
    <w:p w14:paraId="5D4A0291" w14:textId="613AB5C8"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OPII</w:t>
      </w:r>
      <w:r w:rsidRPr="00A374F2">
        <w:rPr>
          <w:sz w:val="20"/>
          <w:szCs w:val="20"/>
        </w:rPr>
        <w:t xml:space="preserve"> </w:t>
      </w:r>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7B516417" w14:textId="3A04A44E" w:rsidR="002D7A33"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ins w:id="409" w:author="MDV SR" w:date="2021-05-17T14:49:00Z">
        <w:r w:rsidR="001B6D94">
          <w:rPr>
            <w:rStyle w:val="Odkaznapoznmkupodiarou"/>
          </w:rPr>
          <w:footnoteReference w:id="59"/>
        </w:r>
      </w:ins>
      <w:r w:rsidR="000B3238" w:rsidRPr="00725390">
        <w:rPr>
          <w:sz w:val="20"/>
          <w:szCs w:val="20"/>
        </w:rPr>
        <w:t xml:space="preserve"> </w:t>
      </w:r>
    </w:p>
    <w:p w14:paraId="7C79CA60" w14:textId="77777777"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7777777"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1F62B2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 xml:space="preserve">Manažér </w:t>
            </w:r>
            <w:del w:id="412" w:author="uzivatel" w:date="2021-03-09T11:02:00Z">
              <w:r w:rsidRPr="004A5543" w:rsidDel="00614F79">
                <w:rPr>
                  <w:rFonts w:eastAsia="Times New Roman"/>
                  <w:b/>
                  <w:bCs/>
                  <w:color w:val="000000"/>
                  <w:sz w:val="18"/>
                  <w:szCs w:val="20"/>
                  <w:lang w:eastAsia="sk-SK"/>
                </w:rPr>
                <w:delText xml:space="preserve">/ expert </w:delText>
              </w:r>
            </w:del>
            <w:r w:rsidRPr="004A5543">
              <w:rPr>
                <w:rFonts w:eastAsia="Times New Roman"/>
                <w:b/>
                <w:bCs/>
                <w:color w:val="000000"/>
                <w:sz w:val="18"/>
                <w:szCs w:val="20"/>
                <w:lang w:eastAsia="sk-SK"/>
              </w:rPr>
              <w:t>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BE23E20"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 xml:space="preserve">Manažér </w:t>
            </w:r>
            <w:del w:id="413" w:author="uzivatel" w:date="2021-03-09T11:02:00Z">
              <w:r w:rsidRPr="004A5543" w:rsidDel="00614F79">
                <w:rPr>
                  <w:rFonts w:eastAsia="Times New Roman"/>
                  <w:b/>
                  <w:bCs/>
                  <w:color w:val="000000"/>
                  <w:sz w:val="18"/>
                  <w:szCs w:val="20"/>
                  <w:lang w:eastAsia="sk-SK"/>
                </w:rPr>
                <w:delText xml:space="preserve">/ expert </w:delText>
              </w:r>
            </w:del>
            <w:r w:rsidRPr="004A5543">
              <w:rPr>
                <w:rFonts w:eastAsia="Times New Roman"/>
                <w:b/>
                <w:bCs/>
                <w:color w:val="000000"/>
                <w:sz w:val="18"/>
                <w:szCs w:val="20"/>
                <w:lang w:eastAsia="sk-SK"/>
              </w:rPr>
              <w:t>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24486277" w:rsidR="009D7049" w:rsidRPr="00A374F2" w:rsidRDefault="009D7049" w:rsidP="00415B1C">
            <w:pPr>
              <w:keepNext/>
              <w:keepLines/>
              <w:spacing w:before="120" w:after="0" w:line="240" w:lineRule="auto"/>
              <w:jc w:val="both"/>
              <w:rPr>
                <w:rFonts w:eastAsia="Times New Roman"/>
                <w:color w:val="000000"/>
                <w:sz w:val="18"/>
                <w:szCs w:val="20"/>
                <w:lang w:eastAsia="sk-SK"/>
              </w:rPr>
            </w:pPr>
            <w:del w:id="414" w:author="uzivatel" w:date="2021-03-09T11:04:00Z">
              <w:r w:rsidRPr="00A374F2" w:rsidDel="00614F79">
                <w:rPr>
                  <w:rFonts w:eastAsia="Times New Roman"/>
                  <w:color w:val="000000"/>
                  <w:sz w:val="18"/>
                  <w:szCs w:val="20"/>
                  <w:lang w:eastAsia="sk-SK"/>
                </w:rPr>
                <w:delText xml:space="preserve">Expert </w:delText>
              </w:r>
            </w:del>
            <w:ins w:id="415" w:author="uzivatel" w:date="2021-03-09T11:04:00Z">
              <w:r w:rsidR="00614F79">
                <w:rPr>
                  <w:rFonts w:eastAsia="Times New Roman"/>
                  <w:color w:val="000000"/>
                  <w:sz w:val="18"/>
                  <w:szCs w:val="20"/>
                  <w:lang w:eastAsia="sk-SK"/>
                </w:rPr>
                <w:t>Manažér</w:t>
              </w:r>
              <w:r w:rsidR="00614F79" w:rsidRPr="00A374F2">
                <w:rPr>
                  <w:rFonts w:eastAsia="Times New Roman"/>
                  <w:color w:val="000000"/>
                  <w:sz w:val="18"/>
                  <w:szCs w:val="20"/>
                  <w:lang w:eastAsia="sk-SK"/>
                </w:rPr>
                <w:t xml:space="preserve"> </w:t>
              </w:r>
            </w:ins>
            <w:r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ins w:id="416" w:author="uzivatel" w:date="2021-03-03T09:38:00Z"/>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ins w:id="417" w:author="uzivatel" w:date="2021-03-03T09:50:00Z"/>
                <w:rFonts w:eastAsia="Times New Roman"/>
                <w:b/>
                <w:bCs/>
                <w:color w:val="000000"/>
                <w:sz w:val="18"/>
                <w:szCs w:val="20"/>
                <w:lang w:eastAsia="sk-SK"/>
              </w:rPr>
            </w:pPr>
            <w:ins w:id="418" w:author="uzivatel" w:date="2021-03-05T08:41:00Z">
              <w:r>
                <w:rPr>
                  <w:rFonts w:eastAsia="Times New Roman"/>
                  <w:b/>
                  <w:bCs/>
                  <w:color w:val="000000"/>
                  <w:sz w:val="18"/>
                  <w:szCs w:val="20"/>
                  <w:lang w:eastAsia="sk-SK"/>
                </w:rPr>
                <w:t>Hlavný</w:t>
              </w:r>
            </w:ins>
            <w:ins w:id="419" w:author="uzivatel" w:date="2021-03-03T09:38:00Z">
              <w:r w:rsidR="00B904B3" w:rsidRPr="004A5543">
                <w:rPr>
                  <w:rFonts w:eastAsia="Times New Roman"/>
                  <w:b/>
                  <w:bCs/>
                  <w:color w:val="000000"/>
                  <w:sz w:val="18"/>
                  <w:szCs w:val="20"/>
                  <w:lang w:eastAsia="sk-SK"/>
                </w:rPr>
                <w:t xml:space="preserve"> projektový manažér</w:t>
              </w:r>
            </w:ins>
            <w:ins w:id="420" w:author="majkl zet" w:date="2021-03-11T09:15:00Z">
              <w:r w:rsidR="008451D3">
                <w:rPr>
                  <w:rFonts w:eastAsia="Times New Roman"/>
                  <w:b/>
                  <w:bCs/>
                  <w:color w:val="000000"/>
                  <w:sz w:val="18"/>
                  <w:szCs w:val="20"/>
                  <w:lang w:eastAsia="sk-SK"/>
                </w:rPr>
                <w:t xml:space="preserve"> (HPM)</w:t>
              </w:r>
            </w:ins>
          </w:p>
          <w:p w14:paraId="608D44F7" w14:textId="4D9B174A" w:rsidR="00B904B3" w:rsidRPr="00A374F2" w:rsidRDefault="00B904B3" w:rsidP="004A5543">
            <w:pPr>
              <w:keepNext/>
              <w:keepLines/>
              <w:spacing w:before="120" w:after="0" w:line="240" w:lineRule="auto"/>
              <w:rPr>
                <w:ins w:id="421" w:author="uzivatel" w:date="2021-03-03T09:38:00Z"/>
                <w:rFonts w:eastAsia="Times New Roman"/>
                <w:bCs/>
                <w:color w:val="000000"/>
                <w:sz w:val="18"/>
                <w:szCs w:val="20"/>
                <w:lang w:eastAsia="sk-SK"/>
              </w:rPr>
            </w:pPr>
            <w:ins w:id="422" w:author="uzivatel" w:date="2021-03-03T09:40:00Z">
              <w:r>
                <w:rPr>
                  <w:rFonts w:eastAsia="Times New Roman"/>
                  <w:bCs/>
                  <w:color w:val="000000"/>
                  <w:sz w:val="18"/>
                  <w:szCs w:val="20"/>
                  <w:lang w:eastAsia="sk-SK"/>
                </w:rPr>
                <w:t>(</w:t>
              </w:r>
            </w:ins>
            <w:ins w:id="423" w:author="uzivatel" w:date="2021-03-03T09:51:00Z">
              <w:r w:rsidR="004A5543">
                <w:rPr>
                  <w:rFonts w:eastAsia="Times New Roman"/>
                  <w:bCs/>
                  <w:color w:val="000000"/>
                  <w:sz w:val="18"/>
                  <w:szCs w:val="20"/>
                  <w:lang w:eastAsia="sk-SK"/>
                </w:rPr>
                <w:t>Pracovná p</w:t>
              </w:r>
            </w:ins>
            <w:ins w:id="424" w:author="uzivatel" w:date="2021-03-03T09:41:00Z">
              <w:r>
                <w:rPr>
                  <w:rFonts w:eastAsia="Times New Roman"/>
                  <w:bCs/>
                  <w:color w:val="000000"/>
                  <w:sz w:val="18"/>
                  <w:szCs w:val="20"/>
                  <w:lang w:eastAsia="sk-SK"/>
                </w:rPr>
                <w:t xml:space="preserve">ozícia </w:t>
              </w:r>
            </w:ins>
            <w:ins w:id="425" w:author="uzivatel" w:date="2021-03-03T09:48:00Z">
              <w:r w:rsidR="004A5543">
                <w:rPr>
                  <w:rFonts w:eastAsia="Times New Roman"/>
                  <w:bCs/>
                  <w:color w:val="000000"/>
                  <w:sz w:val="18"/>
                  <w:szCs w:val="20"/>
                  <w:lang w:eastAsia="sk-SK"/>
                </w:rPr>
                <w:t>oprávnená</w:t>
              </w:r>
            </w:ins>
            <w:ins w:id="426" w:author="uzivatel" w:date="2021-03-03T09:41:00Z">
              <w:r>
                <w:rPr>
                  <w:rFonts w:eastAsia="Times New Roman"/>
                  <w:bCs/>
                  <w:color w:val="000000"/>
                  <w:sz w:val="18"/>
                  <w:szCs w:val="20"/>
                  <w:lang w:eastAsia="sk-SK"/>
                </w:rPr>
                <w:t xml:space="preserve"> len </w:t>
              </w:r>
            </w:ins>
            <w:ins w:id="427" w:author="uzivatel" w:date="2021-03-03T09:42:00Z">
              <w:r w:rsidR="004A5543">
                <w:rPr>
                  <w:rFonts w:eastAsia="Times New Roman"/>
                  <w:bCs/>
                  <w:color w:val="000000"/>
                  <w:sz w:val="18"/>
                  <w:szCs w:val="20"/>
                  <w:lang w:eastAsia="sk-SK"/>
                </w:rPr>
                <w:t>pre veľké projekty</w:t>
              </w:r>
            </w:ins>
            <w:ins w:id="428" w:author="uzivatel" w:date="2021-03-05T08:49:00Z">
              <w:r w:rsidR="005B336C">
                <w:rPr>
                  <w:rFonts w:eastAsia="Times New Roman"/>
                  <w:bCs/>
                  <w:color w:val="000000"/>
                  <w:sz w:val="18"/>
                  <w:szCs w:val="20"/>
                  <w:lang w:eastAsia="sk-SK"/>
                </w:rPr>
                <w:t xml:space="preserve"> OPII</w:t>
              </w:r>
            </w:ins>
            <w:ins w:id="429" w:author="uzivatel" w:date="2021-03-03T09:42:00Z">
              <w:r w:rsidR="004A5543">
                <w:rPr>
                  <w:rFonts w:eastAsia="Times New Roman"/>
                  <w:bCs/>
                  <w:color w:val="000000"/>
                  <w:sz w:val="18"/>
                  <w:szCs w:val="20"/>
                  <w:lang w:eastAsia="sk-SK"/>
                </w:rPr>
                <w:t>)</w:t>
              </w:r>
            </w:ins>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ins w:id="430" w:author="uzivatel" w:date="2021-03-03T09:42:00Z"/>
                <w:rFonts w:eastAsia="Times New Roman"/>
                <w:color w:val="000000"/>
                <w:sz w:val="18"/>
                <w:szCs w:val="20"/>
                <w:lang w:eastAsia="sk-SK"/>
              </w:rPr>
            </w:pPr>
            <w:ins w:id="431" w:author="uzivatel" w:date="2021-03-05T08:42:00Z">
              <w:r>
                <w:rPr>
                  <w:rFonts w:eastAsia="Times New Roman"/>
                  <w:color w:val="000000"/>
                  <w:sz w:val="18"/>
                  <w:szCs w:val="20"/>
                  <w:lang w:eastAsia="sk-SK"/>
                </w:rPr>
                <w:t xml:space="preserve">Hlavný </w:t>
              </w:r>
            </w:ins>
            <w:ins w:id="432" w:author="uzivatel" w:date="2021-03-03T09:46:00Z">
              <w:r w:rsidR="004A5543">
                <w:rPr>
                  <w:rFonts w:eastAsia="Times New Roman"/>
                  <w:color w:val="000000"/>
                  <w:sz w:val="18"/>
                  <w:szCs w:val="20"/>
                  <w:lang w:eastAsia="sk-SK"/>
                </w:rPr>
                <w:t>p</w:t>
              </w:r>
            </w:ins>
            <w:ins w:id="433" w:author="uzivatel" w:date="2021-03-03T09:42:00Z">
              <w:r w:rsidR="004A5543" w:rsidRPr="00A374F2">
                <w:rPr>
                  <w:rFonts w:eastAsia="Times New Roman"/>
                  <w:color w:val="000000"/>
                  <w:sz w:val="18"/>
                  <w:szCs w:val="20"/>
                  <w:lang w:eastAsia="sk-SK"/>
                </w:rPr>
                <w:t>rojektový manažér je zodpovedný za plynulú realizáciu projektu</w:t>
              </w:r>
            </w:ins>
            <w:ins w:id="434" w:author="uzivatel" w:date="2021-03-05T08:52:00Z">
              <w:r w:rsidR="005B336C">
                <w:rPr>
                  <w:rFonts w:eastAsia="Times New Roman"/>
                  <w:color w:val="000000"/>
                  <w:sz w:val="18"/>
                  <w:szCs w:val="20"/>
                  <w:lang w:eastAsia="sk-SK"/>
                </w:rPr>
                <w:t xml:space="preserve"> ako celku</w:t>
              </w:r>
            </w:ins>
            <w:ins w:id="435" w:author="uzivatel" w:date="2021-03-03T09:42:00Z">
              <w:r w:rsidR="004A5543" w:rsidRPr="00A374F2">
                <w:rPr>
                  <w:rFonts w:eastAsia="Times New Roman"/>
                  <w:color w:val="000000"/>
                  <w:sz w:val="18"/>
                  <w:szCs w:val="20"/>
                  <w:lang w:eastAsia="sk-SK"/>
                </w:rPr>
                <w:t xml:space="preserve">, riadi </w:t>
              </w:r>
            </w:ins>
            <w:ins w:id="436" w:author="uzivatel" w:date="2021-03-05T08:53:00Z">
              <w:r w:rsidR="005B336C">
                <w:rPr>
                  <w:rFonts w:eastAsia="Times New Roman"/>
                  <w:color w:val="000000"/>
                  <w:sz w:val="18"/>
                  <w:szCs w:val="20"/>
                  <w:lang w:eastAsia="sk-SK"/>
                </w:rPr>
                <w:t xml:space="preserve">a koordinuje </w:t>
              </w:r>
            </w:ins>
            <w:ins w:id="437" w:author="uzivatel" w:date="2021-03-03T09:42:00Z">
              <w:r w:rsidR="004A5543" w:rsidRPr="00A374F2">
                <w:rPr>
                  <w:rFonts w:eastAsia="Times New Roman"/>
                  <w:color w:val="000000"/>
                  <w:sz w:val="18"/>
                  <w:szCs w:val="20"/>
                  <w:lang w:eastAsia="sk-SK"/>
                </w:rPr>
                <w:t xml:space="preserve">činnosť </w:t>
              </w:r>
            </w:ins>
            <w:ins w:id="438" w:author="uzivatel" w:date="2021-03-05T08:53:00Z">
              <w:r w:rsidR="005B336C">
                <w:rPr>
                  <w:rFonts w:eastAsia="Times New Roman"/>
                  <w:color w:val="000000"/>
                  <w:sz w:val="18"/>
                  <w:szCs w:val="20"/>
                  <w:lang w:eastAsia="sk-SK"/>
                </w:rPr>
                <w:t xml:space="preserve">celého </w:t>
              </w:r>
            </w:ins>
            <w:ins w:id="439" w:author="uzivatel" w:date="2021-03-03T09:42:00Z">
              <w:r w:rsidR="004A5543" w:rsidRPr="00A374F2">
                <w:rPr>
                  <w:rFonts w:eastAsia="Times New Roman"/>
                  <w:color w:val="000000"/>
                  <w:sz w:val="18"/>
                  <w:szCs w:val="20"/>
                  <w:lang w:eastAsia="sk-SK"/>
                </w:rPr>
                <w:t>projektového tímu, dbá na dodržiavan</w:t>
              </w:r>
            </w:ins>
            <w:ins w:id="440" w:author="majkl zet" w:date="2021-03-11T09:12:00Z">
              <w:r w:rsidR="008451D3">
                <w:rPr>
                  <w:rFonts w:eastAsia="Times New Roman"/>
                  <w:color w:val="000000"/>
                  <w:sz w:val="18"/>
                  <w:szCs w:val="20"/>
                  <w:lang w:eastAsia="sk-SK"/>
                </w:rPr>
                <w:t>i</w:t>
              </w:r>
            </w:ins>
            <w:ins w:id="441" w:author="uzivatel" w:date="2021-03-03T09:42:00Z">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ins>
            <w:ins w:id="442" w:author="uzivatel" w:date="2021-03-05T08:50:00Z">
              <w:r w:rsidR="005B336C">
                <w:rPr>
                  <w:rFonts w:eastAsia="Times New Roman"/>
                  <w:color w:val="000000"/>
                  <w:sz w:val="18"/>
                  <w:szCs w:val="20"/>
                  <w:lang w:eastAsia="sk-SK"/>
                </w:rPr>
                <w:t xml:space="preserve"> komplexne </w:t>
              </w:r>
            </w:ins>
            <w:ins w:id="443" w:author="uzivatel" w:date="2021-03-03T09:42:00Z">
              <w:r w:rsidR="004A5543" w:rsidRPr="00A374F2">
                <w:rPr>
                  <w:rFonts w:eastAsia="Times New Roman"/>
                  <w:color w:val="000000"/>
                  <w:sz w:val="18"/>
                  <w:szCs w:val="20"/>
                  <w:lang w:eastAsia="sk-SK"/>
                </w:rPr>
                <w:t>kontroluje aktivity projektu.</w:t>
              </w:r>
            </w:ins>
            <w:ins w:id="444" w:author="uzivatel" w:date="2021-03-05T08:54:00Z">
              <w:r w:rsidR="005B336C">
                <w:rPr>
                  <w:rFonts w:eastAsia="Times New Roman"/>
                  <w:color w:val="000000"/>
                  <w:sz w:val="18"/>
                  <w:szCs w:val="20"/>
                  <w:lang w:eastAsia="sk-SK"/>
                </w:rPr>
                <w:t xml:space="preserve"> Je zodpovedný za</w:t>
              </w:r>
            </w:ins>
            <w:ins w:id="445" w:author="uzivatel" w:date="2021-03-05T09:02:00Z">
              <w:r w:rsidR="00906438">
                <w:rPr>
                  <w:rFonts w:eastAsia="Times New Roman"/>
                  <w:color w:val="000000"/>
                  <w:sz w:val="18"/>
                  <w:szCs w:val="20"/>
                  <w:lang w:eastAsia="sk-SK"/>
                </w:rPr>
                <w:t xml:space="preserve"> </w:t>
              </w:r>
            </w:ins>
            <w:ins w:id="446" w:author="uzivatel" w:date="2021-03-05T08:54:00Z">
              <w:r w:rsidR="005B336C">
                <w:rPr>
                  <w:rFonts w:eastAsia="Times New Roman"/>
                  <w:color w:val="000000"/>
                  <w:sz w:val="18"/>
                  <w:szCs w:val="20"/>
                  <w:lang w:eastAsia="sk-SK"/>
                </w:rPr>
                <w:t xml:space="preserve">riadenie jednotlivých </w:t>
              </w:r>
            </w:ins>
            <w:ins w:id="447" w:author="uzivatel" w:date="2021-03-05T08:55:00Z">
              <w:r w:rsidR="005B336C">
                <w:rPr>
                  <w:rFonts w:eastAsia="Times New Roman"/>
                  <w:color w:val="000000"/>
                  <w:sz w:val="18"/>
                  <w:szCs w:val="20"/>
                  <w:lang w:eastAsia="sk-SK"/>
                </w:rPr>
                <w:t xml:space="preserve">čiastkových </w:t>
              </w:r>
            </w:ins>
            <w:ins w:id="448" w:author="uzivatel" w:date="2021-03-05T08:54:00Z">
              <w:r w:rsidR="005B336C">
                <w:rPr>
                  <w:rFonts w:eastAsia="Times New Roman"/>
                  <w:color w:val="000000"/>
                  <w:sz w:val="18"/>
                  <w:szCs w:val="20"/>
                  <w:lang w:eastAsia="sk-SK"/>
                </w:rPr>
                <w:t>krokov uskutočňovaných za účelom realizácie projektu</w:t>
              </w:r>
            </w:ins>
            <w:ins w:id="449" w:author="uzivatel" w:date="2021-03-05T08:55:00Z">
              <w:r w:rsidR="005B336C">
                <w:rPr>
                  <w:rFonts w:eastAsia="Times New Roman"/>
                  <w:color w:val="000000"/>
                  <w:sz w:val="18"/>
                  <w:szCs w:val="20"/>
                  <w:lang w:eastAsia="sk-SK"/>
                </w:rPr>
                <w:t xml:space="preserve">, má kľúčovú zodpovednosť za riadnu a správnu </w:t>
              </w:r>
            </w:ins>
            <w:ins w:id="450" w:author="uzivatel" w:date="2021-03-05T08:56:00Z">
              <w:r w:rsidR="005B336C">
                <w:rPr>
                  <w:rFonts w:eastAsia="Times New Roman"/>
                  <w:color w:val="000000"/>
                  <w:sz w:val="18"/>
                  <w:szCs w:val="20"/>
                  <w:lang w:eastAsia="sk-SK"/>
                </w:rPr>
                <w:t>realizáciu projektu</w:t>
              </w:r>
            </w:ins>
            <w:ins w:id="451" w:author="uzivatel" w:date="2021-03-05T09:08:00Z">
              <w:r w:rsidR="00906438">
                <w:rPr>
                  <w:rFonts w:eastAsia="Times New Roman"/>
                  <w:color w:val="000000"/>
                  <w:sz w:val="18"/>
                  <w:szCs w:val="20"/>
                  <w:lang w:eastAsia="sk-SK"/>
                </w:rPr>
                <w:t xml:space="preserve"> ako celku</w:t>
              </w:r>
            </w:ins>
            <w:ins w:id="452" w:author="uzivatel" w:date="2021-03-05T08:56:00Z">
              <w:r w:rsidR="005B336C">
                <w:rPr>
                  <w:rFonts w:eastAsia="Times New Roman"/>
                  <w:color w:val="000000"/>
                  <w:sz w:val="18"/>
                  <w:szCs w:val="20"/>
                  <w:lang w:eastAsia="sk-SK"/>
                </w:rPr>
                <w:t>.</w:t>
              </w:r>
            </w:ins>
          </w:p>
          <w:p w14:paraId="120A715F" w14:textId="77777777" w:rsidR="004A5543" w:rsidRPr="00A374F2" w:rsidRDefault="004A5543" w:rsidP="007D1F31">
            <w:pPr>
              <w:keepNext/>
              <w:keepLines/>
              <w:spacing w:before="120" w:after="0" w:line="240" w:lineRule="auto"/>
              <w:jc w:val="both"/>
              <w:rPr>
                <w:ins w:id="453" w:author="uzivatel" w:date="2021-03-03T09:42:00Z"/>
                <w:rFonts w:eastAsia="Times New Roman"/>
                <w:color w:val="000000"/>
                <w:sz w:val="18"/>
                <w:szCs w:val="20"/>
                <w:lang w:eastAsia="sk-SK"/>
              </w:rPr>
            </w:pPr>
            <w:ins w:id="454" w:author="uzivatel" w:date="2021-03-03T09:42:00Z">
              <w:r w:rsidRPr="00D96C63">
                <w:rPr>
                  <w:rFonts w:eastAsia="Times New Roman"/>
                  <w:b/>
                  <w:color w:val="000000"/>
                  <w:sz w:val="18"/>
                  <w:szCs w:val="20"/>
                  <w:lang w:eastAsia="sk-SK"/>
                </w:rPr>
                <w:t>Príklady vykonávaných činností:</w:t>
              </w:r>
            </w:ins>
          </w:p>
          <w:p w14:paraId="35AC16C4" w14:textId="18E6D2DA" w:rsidR="004A5543" w:rsidRPr="00A374F2" w:rsidRDefault="004A5543" w:rsidP="007D1F31">
            <w:pPr>
              <w:keepNext/>
              <w:keepLines/>
              <w:numPr>
                <w:ilvl w:val="0"/>
                <w:numId w:val="53"/>
              </w:numPr>
              <w:spacing w:after="0" w:line="240" w:lineRule="auto"/>
              <w:ind w:left="142" w:hanging="142"/>
              <w:jc w:val="both"/>
              <w:rPr>
                <w:ins w:id="455" w:author="uzivatel" w:date="2021-03-03T09:42:00Z"/>
                <w:rFonts w:eastAsia="Times New Roman"/>
                <w:color w:val="000000"/>
                <w:sz w:val="18"/>
                <w:szCs w:val="20"/>
                <w:lang w:eastAsia="sk-SK"/>
              </w:rPr>
            </w:pPr>
            <w:ins w:id="456" w:author="uzivatel" w:date="2021-03-03T09:42:00Z">
              <w:r w:rsidRPr="00A374F2">
                <w:rPr>
                  <w:rFonts w:eastAsia="Times New Roman"/>
                  <w:color w:val="000000"/>
                  <w:sz w:val="18"/>
                  <w:szCs w:val="20"/>
                  <w:lang w:eastAsia="sk-SK"/>
                </w:rPr>
                <w:t xml:space="preserve">priebežné riadenie </w:t>
              </w:r>
            </w:ins>
            <w:ins w:id="457" w:author="uzivatel" w:date="2021-03-05T09:03:00Z">
              <w:r w:rsidR="00906438">
                <w:rPr>
                  <w:rFonts w:eastAsia="Times New Roman"/>
                  <w:color w:val="000000"/>
                  <w:sz w:val="18"/>
                  <w:szCs w:val="20"/>
                  <w:lang w:eastAsia="sk-SK"/>
                </w:rPr>
                <w:t xml:space="preserve">a koordinácia </w:t>
              </w:r>
            </w:ins>
            <w:ins w:id="458" w:author="uzivatel" w:date="2021-03-03T09:42:00Z">
              <w:r w:rsidRPr="00A374F2">
                <w:rPr>
                  <w:rFonts w:eastAsia="Times New Roman"/>
                  <w:color w:val="000000"/>
                  <w:sz w:val="18"/>
                  <w:szCs w:val="20"/>
                  <w:lang w:eastAsia="sk-SK"/>
                </w:rPr>
                <w:t>projektového tímu;</w:t>
              </w:r>
            </w:ins>
          </w:p>
          <w:p w14:paraId="25F21B19" w14:textId="0F78CB36" w:rsidR="004A5543" w:rsidRDefault="004A5543" w:rsidP="007D1F31">
            <w:pPr>
              <w:keepNext/>
              <w:keepLines/>
              <w:numPr>
                <w:ilvl w:val="0"/>
                <w:numId w:val="50"/>
              </w:numPr>
              <w:spacing w:after="0" w:line="240" w:lineRule="auto"/>
              <w:ind w:left="142" w:hanging="141"/>
              <w:jc w:val="both"/>
              <w:rPr>
                <w:ins w:id="459" w:author="uzivatel" w:date="2021-03-05T09:03:00Z"/>
                <w:rFonts w:eastAsia="Times New Roman"/>
                <w:color w:val="000000"/>
                <w:sz w:val="18"/>
                <w:szCs w:val="20"/>
                <w:lang w:eastAsia="sk-SK"/>
              </w:rPr>
            </w:pPr>
            <w:ins w:id="460" w:author="uzivatel" w:date="2021-03-03T09:42:00Z">
              <w:r w:rsidRPr="00A374F2">
                <w:rPr>
                  <w:rFonts w:eastAsia="Times New Roman"/>
                  <w:color w:val="000000"/>
                  <w:sz w:val="18"/>
                  <w:szCs w:val="20"/>
                  <w:lang w:eastAsia="sk-SK"/>
                </w:rPr>
                <w:t>priebežné riadenie rizík</w:t>
              </w:r>
            </w:ins>
            <w:ins w:id="461" w:author="uzivatel" w:date="2021-03-05T08:59:00Z">
              <w:r w:rsidR="0071671E">
                <w:rPr>
                  <w:rFonts w:eastAsia="Times New Roman"/>
                  <w:color w:val="000000"/>
                  <w:sz w:val="18"/>
                  <w:szCs w:val="20"/>
                  <w:lang w:eastAsia="sk-SK"/>
                </w:rPr>
                <w:t xml:space="preserve"> projektu</w:t>
              </w:r>
            </w:ins>
            <w:ins w:id="462" w:author="uzivatel" w:date="2021-03-03T09:42:00Z">
              <w:r w:rsidRPr="00A374F2">
                <w:rPr>
                  <w:rFonts w:eastAsia="Times New Roman"/>
                  <w:color w:val="000000"/>
                  <w:sz w:val="18"/>
                  <w:szCs w:val="20"/>
                  <w:lang w:eastAsia="sk-SK"/>
                </w:rPr>
                <w:t>;</w:t>
              </w:r>
            </w:ins>
          </w:p>
          <w:p w14:paraId="28188FCA" w14:textId="0016B969" w:rsidR="00906438" w:rsidRDefault="00906438" w:rsidP="007D1F31">
            <w:pPr>
              <w:keepNext/>
              <w:keepLines/>
              <w:numPr>
                <w:ilvl w:val="0"/>
                <w:numId w:val="50"/>
              </w:numPr>
              <w:spacing w:after="0" w:line="240" w:lineRule="auto"/>
              <w:ind w:left="142" w:hanging="141"/>
              <w:jc w:val="both"/>
              <w:rPr>
                <w:ins w:id="463" w:author="uzivatel" w:date="2021-03-05T08:56:00Z"/>
                <w:rFonts w:eastAsia="Times New Roman"/>
                <w:color w:val="000000"/>
                <w:sz w:val="18"/>
                <w:szCs w:val="20"/>
                <w:lang w:eastAsia="sk-SK"/>
              </w:rPr>
            </w:pPr>
            <w:ins w:id="464" w:author="uzivatel" w:date="2021-03-05T09:03:00Z">
              <w:r>
                <w:rPr>
                  <w:rFonts w:eastAsia="Times New Roman"/>
                  <w:color w:val="000000"/>
                  <w:sz w:val="18"/>
                  <w:szCs w:val="20"/>
                  <w:lang w:eastAsia="sk-SK"/>
                </w:rPr>
                <w:t xml:space="preserve">priebežná analýza </w:t>
              </w:r>
            </w:ins>
            <w:ins w:id="465" w:author="uzivatel" w:date="2021-03-05T09:06:00Z">
              <w:r>
                <w:rPr>
                  <w:rFonts w:eastAsia="Times New Roman"/>
                  <w:color w:val="000000"/>
                  <w:sz w:val="18"/>
                  <w:szCs w:val="20"/>
                  <w:lang w:eastAsia="sk-SK"/>
                </w:rPr>
                <w:t xml:space="preserve">realizovaných aktivít </w:t>
              </w:r>
            </w:ins>
            <w:ins w:id="466" w:author="uzivatel" w:date="2021-03-05T09:03:00Z">
              <w:r>
                <w:rPr>
                  <w:rFonts w:eastAsia="Times New Roman"/>
                  <w:color w:val="000000"/>
                  <w:sz w:val="18"/>
                  <w:szCs w:val="20"/>
                  <w:lang w:eastAsia="sk-SK"/>
                </w:rPr>
                <w:t>projektu;</w:t>
              </w:r>
            </w:ins>
          </w:p>
          <w:p w14:paraId="4AABE012" w14:textId="43619499" w:rsidR="005B336C" w:rsidRPr="00A374F2" w:rsidRDefault="005B336C" w:rsidP="007D1F31">
            <w:pPr>
              <w:keepNext/>
              <w:keepLines/>
              <w:numPr>
                <w:ilvl w:val="0"/>
                <w:numId w:val="50"/>
              </w:numPr>
              <w:spacing w:after="0" w:line="240" w:lineRule="auto"/>
              <w:ind w:left="142" w:hanging="141"/>
              <w:jc w:val="both"/>
              <w:rPr>
                <w:ins w:id="467" w:author="uzivatel" w:date="2021-03-03T09:42:00Z"/>
                <w:rFonts w:eastAsia="Times New Roman"/>
                <w:color w:val="000000"/>
                <w:sz w:val="18"/>
                <w:szCs w:val="20"/>
                <w:lang w:eastAsia="sk-SK"/>
              </w:rPr>
            </w:pPr>
            <w:ins w:id="468" w:author="uzivatel" w:date="2021-03-05T08:58:00Z">
              <w:r>
                <w:rPr>
                  <w:rFonts w:eastAsia="Times New Roman"/>
                  <w:color w:val="000000"/>
                  <w:sz w:val="18"/>
                  <w:szCs w:val="20"/>
                  <w:lang w:eastAsia="sk-SK"/>
                </w:rPr>
                <w:t>organizácia projektových porád a</w:t>
              </w:r>
            </w:ins>
            <w:ins w:id="469" w:author="uzivatel" w:date="2021-03-05T08:59:00Z">
              <w:r>
                <w:rPr>
                  <w:rFonts w:eastAsia="Times New Roman"/>
                  <w:color w:val="000000"/>
                  <w:sz w:val="18"/>
                  <w:szCs w:val="20"/>
                  <w:lang w:eastAsia="sk-SK"/>
                </w:rPr>
                <w:t> </w:t>
              </w:r>
            </w:ins>
            <w:ins w:id="470" w:author="uzivatel" w:date="2021-03-05T08:58:00Z">
              <w:r>
                <w:rPr>
                  <w:rFonts w:eastAsia="Times New Roman"/>
                  <w:color w:val="000000"/>
                  <w:sz w:val="18"/>
                  <w:szCs w:val="20"/>
                  <w:lang w:eastAsia="sk-SK"/>
                </w:rPr>
                <w:t xml:space="preserve">ostatných </w:t>
              </w:r>
            </w:ins>
            <w:ins w:id="471" w:author="uzivatel" w:date="2021-03-05T08:59:00Z">
              <w:r>
                <w:rPr>
                  <w:rFonts w:eastAsia="Times New Roman"/>
                  <w:color w:val="000000"/>
                  <w:sz w:val="18"/>
                  <w:szCs w:val="20"/>
                  <w:lang w:eastAsia="sk-SK"/>
                </w:rPr>
                <w:t>pracovných stretnutí;</w:t>
              </w:r>
            </w:ins>
          </w:p>
          <w:p w14:paraId="540642E8" w14:textId="45095C81" w:rsidR="004A5543" w:rsidRPr="00A374F2" w:rsidRDefault="00906438" w:rsidP="007D1F31">
            <w:pPr>
              <w:keepNext/>
              <w:keepLines/>
              <w:numPr>
                <w:ilvl w:val="0"/>
                <w:numId w:val="50"/>
              </w:numPr>
              <w:spacing w:after="0" w:line="240" w:lineRule="auto"/>
              <w:ind w:left="142" w:hanging="141"/>
              <w:jc w:val="both"/>
              <w:rPr>
                <w:ins w:id="472" w:author="uzivatel" w:date="2021-03-03T09:42:00Z"/>
                <w:rFonts w:eastAsia="Times New Roman"/>
                <w:color w:val="000000"/>
                <w:sz w:val="18"/>
                <w:szCs w:val="20"/>
                <w:lang w:eastAsia="sk-SK"/>
              </w:rPr>
            </w:pPr>
            <w:ins w:id="473" w:author="uzivatel" w:date="2021-03-03T09:42:00Z">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ins>
          </w:p>
          <w:p w14:paraId="0F419A4C" w14:textId="3C86FF07" w:rsidR="004A5543" w:rsidRPr="00A374F2" w:rsidRDefault="004A5543" w:rsidP="007D1F31">
            <w:pPr>
              <w:keepNext/>
              <w:keepLines/>
              <w:numPr>
                <w:ilvl w:val="0"/>
                <w:numId w:val="50"/>
              </w:numPr>
              <w:spacing w:after="0" w:line="240" w:lineRule="auto"/>
              <w:ind w:left="142" w:hanging="141"/>
              <w:jc w:val="both"/>
              <w:rPr>
                <w:ins w:id="474" w:author="uzivatel" w:date="2021-03-03T09:42:00Z"/>
                <w:rFonts w:eastAsia="Times New Roman"/>
                <w:color w:val="000000"/>
                <w:sz w:val="18"/>
                <w:szCs w:val="20"/>
                <w:lang w:eastAsia="sk-SK"/>
              </w:rPr>
            </w:pPr>
            <w:ins w:id="475" w:author="uzivatel" w:date="2021-03-03T09:42:00Z">
              <w:r w:rsidRPr="00A374F2">
                <w:rPr>
                  <w:rFonts w:eastAsia="Times New Roman"/>
                  <w:color w:val="000000"/>
                  <w:sz w:val="18"/>
                  <w:szCs w:val="20"/>
                  <w:lang w:eastAsia="sk-SK"/>
                </w:rPr>
                <w:t>priebežné</w:t>
              </w:r>
            </w:ins>
            <w:ins w:id="476" w:author="uzivatel" w:date="2021-03-05T08:46:00Z">
              <w:r w:rsidR="007D1F31">
                <w:rPr>
                  <w:rFonts w:eastAsia="Times New Roman"/>
                  <w:color w:val="000000"/>
                  <w:sz w:val="18"/>
                  <w:szCs w:val="20"/>
                  <w:lang w:eastAsia="sk-SK"/>
                </w:rPr>
                <w:t xml:space="preserve"> </w:t>
              </w:r>
            </w:ins>
            <w:ins w:id="477" w:author="uzivatel" w:date="2021-03-05T08:51:00Z">
              <w:r w:rsidR="005B336C">
                <w:rPr>
                  <w:rFonts w:eastAsia="Times New Roman"/>
                  <w:color w:val="000000"/>
                  <w:sz w:val="18"/>
                  <w:szCs w:val="20"/>
                  <w:lang w:eastAsia="sk-SK"/>
                </w:rPr>
                <w:t xml:space="preserve">komplexné </w:t>
              </w:r>
            </w:ins>
            <w:ins w:id="478" w:author="uzivatel" w:date="2021-03-05T08:46:00Z">
              <w:r w:rsidR="007D1F31">
                <w:rPr>
                  <w:rFonts w:eastAsia="Times New Roman"/>
                  <w:color w:val="000000"/>
                  <w:sz w:val="18"/>
                  <w:szCs w:val="20"/>
                  <w:lang w:eastAsia="sk-SK"/>
                </w:rPr>
                <w:t>riadenie</w:t>
              </w:r>
            </w:ins>
            <w:ins w:id="479" w:author="uzivatel" w:date="2021-03-03T09:42:00Z">
              <w:r w:rsidRPr="00A374F2">
                <w:rPr>
                  <w:rFonts w:eastAsia="Times New Roman"/>
                  <w:color w:val="000000"/>
                  <w:sz w:val="18"/>
                  <w:szCs w:val="20"/>
                  <w:lang w:eastAsia="sk-SK"/>
                </w:rPr>
                <w:t xml:space="preserve"> činnosti kontroly projektu</w:t>
              </w:r>
            </w:ins>
            <w:ins w:id="480" w:author="uzivatel" w:date="2021-03-05T09:20:00Z">
              <w:r w:rsidR="00804F77">
                <w:rPr>
                  <w:rFonts w:eastAsia="Times New Roman"/>
                  <w:color w:val="000000"/>
                  <w:sz w:val="18"/>
                  <w:szCs w:val="20"/>
                  <w:lang w:eastAsia="sk-SK"/>
                </w:rPr>
                <w:t xml:space="preserve"> a pod.</w:t>
              </w:r>
            </w:ins>
            <w:ins w:id="481" w:author="uzivatel" w:date="2021-03-03T09:42:00Z">
              <w:r w:rsidRPr="00A374F2">
                <w:rPr>
                  <w:rFonts w:eastAsia="Times New Roman"/>
                  <w:color w:val="000000"/>
                  <w:sz w:val="18"/>
                  <w:szCs w:val="20"/>
                  <w:lang w:eastAsia="sk-SK"/>
                </w:rPr>
                <w:t>;</w:t>
              </w:r>
            </w:ins>
          </w:p>
          <w:p w14:paraId="269B9505" w14:textId="13875A47" w:rsidR="00B904B3" w:rsidRPr="00A374F2" w:rsidRDefault="00B904B3" w:rsidP="005B336C">
            <w:pPr>
              <w:keepNext/>
              <w:keepLines/>
              <w:spacing w:after="0" w:line="240" w:lineRule="auto"/>
              <w:ind w:left="142"/>
              <w:jc w:val="both"/>
              <w:rPr>
                <w:ins w:id="482" w:author="uzivatel" w:date="2021-03-03T09:38:00Z"/>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ins w:id="483" w:author="uzivatel" w:date="2021-03-03T09:39:00Z"/>
                <w:rFonts w:eastAsia="Times New Roman"/>
                <w:color w:val="000000"/>
                <w:sz w:val="18"/>
                <w:szCs w:val="20"/>
                <w:lang w:eastAsia="sk-SK"/>
              </w:rPr>
            </w:pPr>
            <w:ins w:id="484" w:author="uzivatel" w:date="2021-03-03T09:39:00Z">
              <w:r w:rsidRPr="0034679B">
                <w:rPr>
                  <w:rFonts w:eastAsia="Times New Roman"/>
                  <w:color w:val="000000"/>
                  <w:sz w:val="18"/>
                  <w:szCs w:val="20"/>
                  <w:lang w:eastAsia="sk-SK"/>
                </w:rPr>
                <w:t xml:space="preserve">ukončené vysokoškolské vzdelanie II. stupňa a min. odborná prax </w:t>
              </w:r>
            </w:ins>
            <w:ins w:id="485" w:author="uzivatel" w:date="2021-03-03T09:40:00Z">
              <w:r>
                <w:rPr>
                  <w:rFonts w:eastAsia="Times New Roman"/>
                  <w:color w:val="000000"/>
                  <w:sz w:val="18"/>
                  <w:szCs w:val="20"/>
                  <w:lang w:eastAsia="sk-SK"/>
                </w:rPr>
                <w:t>3</w:t>
              </w:r>
            </w:ins>
            <w:ins w:id="486" w:author="uzivatel" w:date="2021-03-03T09:39:00Z">
              <w:r w:rsidRPr="0034679B">
                <w:rPr>
                  <w:rFonts w:eastAsia="Times New Roman"/>
                  <w:color w:val="000000"/>
                  <w:sz w:val="18"/>
                  <w:szCs w:val="20"/>
                  <w:lang w:eastAsia="sk-SK"/>
                </w:rPr>
                <w:t xml:space="preserve"> rok</w:t>
              </w:r>
            </w:ins>
            <w:ins w:id="487" w:author="uzivatel" w:date="2021-03-03T09:40:00Z">
              <w:r>
                <w:rPr>
                  <w:rFonts w:eastAsia="Times New Roman"/>
                  <w:color w:val="000000"/>
                  <w:sz w:val="18"/>
                  <w:szCs w:val="20"/>
                  <w:lang w:eastAsia="sk-SK"/>
                </w:rPr>
                <w:t>y</w:t>
              </w:r>
            </w:ins>
            <w:ins w:id="488" w:author="uzivatel" w:date="2021-03-03T09:39:00Z">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ins>
          </w:p>
          <w:p w14:paraId="39B099C3" w14:textId="6F6FD64F" w:rsidR="00B904B3" w:rsidRPr="00B904B3" w:rsidRDefault="00B904B3" w:rsidP="00B904B3">
            <w:pPr>
              <w:keepNext/>
              <w:keepLines/>
              <w:numPr>
                <w:ilvl w:val="0"/>
                <w:numId w:val="49"/>
              </w:numPr>
              <w:spacing w:before="120" w:after="0" w:line="240" w:lineRule="auto"/>
              <w:ind w:left="213" w:hanging="213"/>
              <w:rPr>
                <w:ins w:id="489" w:author="uzivatel" w:date="2021-03-03T09:38:00Z"/>
                <w:rFonts w:eastAsia="Times New Roman"/>
                <w:color w:val="000000"/>
                <w:sz w:val="18"/>
                <w:szCs w:val="20"/>
                <w:lang w:eastAsia="sk-SK"/>
              </w:rPr>
            </w:pPr>
            <w:ins w:id="490" w:author="uzivatel" w:date="2021-03-03T09:39:00Z">
              <w:r w:rsidRPr="00B904B3">
                <w:rPr>
                  <w:rFonts w:eastAsia="Times New Roman"/>
                  <w:color w:val="000000"/>
                  <w:sz w:val="18"/>
                  <w:szCs w:val="20"/>
                  <w:lang w:eastAsia="sk-SK"/>
                </w:rPr>
                <w:t xml:space="preserve">ukončené VŠ vzdelanie I. stupňa alebo úplné SŠ vzdelanie s maturitou a min. odborná prax </w:t>
              </w:r>
            </w:ins>
            <w:ins w:id="491" w:author="uzivatel" w:date="2021-03-03T09:40:00Z">
              <w:r>
                <w:rPr>
                  <w:rFonts w:eastAsia="Times New Roman"/>
                  <w:color w:val="000000"/>
                  <w:sz w:val="18"/>
                  <w:szCs w:val="20"/>
                  <w:lang w:eastAsia="sk-SK"/>
                </w:rPr>
                <w:t>5</w:t>
              </w:r>
            </w:ins>
            <w:ins w:id="492" w:author="uzivatel" w:date="2021-03-03T09:39:00Z">
              <w:r w:rsidRPr="00B904B3">
                <w:rPr>
                  <w:rFonts w:eastAsia="Times New Roman"/>
                  <w:color w:val="000000"/>
                  <w:sz w:val="18"/>
                  <w:szCs w:val="20"/>
                  <w:lang w:eastAsia="sk-SK"/>
                </w:rPr>
                <w:t xml:space="preserve"> rok</w:t>
              </w:r>
            </w:ins>
            <w:ins w:id="493" w:author="uzivatel" w:date="2021-03-03T09:40:00Z">
              <w:r>
                <w:rPr>
                  <w:rFonts w:eastAsia="Times New Roman"/>
                  <w:color w:val="000000"/>
                  <w:sz w:val="18"/>
                  <w:szCs w:val="20"/>
                  <w:lang w:eastAsia="sk-SK"/>
                </w:rPr>
                <w:t>ov</w:t>
              </w:r>
            </w:ins>
            <w:ins w:id="494" w:author="uzivatel" w:date="2021-03-03T09:39:00Z">
              <w:r w:rsidRPr="00B904B3">
                <w:rPr>
                  <w:rFonts w:eastAsia="Times New Roman"/>
                  <w:color w:val="000000"/>
                  <w:sz w:val="18"/>
                  <w:szCs w:val="20"/>
                  <w:lang w:eastAsia="sk-SK"/>
                </w:rPr>
                <w:t xml:space="preserve"> v oblasti prípravy alebo realizácie projektov spolufinancovaných z fondov EÚ.</w:t>
              </w:r>
            </w:ins>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ins w:id="495" w:author="uzivatel" w:date="2021-03-05T09:22:00Z">
              <w:r w:rsidR="00804F77">
                <w:rPr>
                  <w:rFonts w:eastAsia="Times New Roman"/>
                  <w:b/>
                  <w:bCs/>
                  <w:color w:val="000000"/>
                  <w:sz w:val="18"/>
                  <w:szCs w:val="20"/>
                  <w:lang w:eastAsia="sk-SK"/>
                </w:rPr>
                <w:t xml:space="preserve"> </w:t>
              </w:r>
            </w:ins>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361FA4AF"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ins w:id="496" w:author="uzivatel" w:date="2021-03-05T09:21:00Z">
              <w:r w:rsidR="00804F77">
                <w:rPr>
                  <w:rFonts w:eastAsia="Times New Roman"/>
                  <w:color w:val="000000"/>
                  <w:sz w:val="18"/>
                  <w:szCs w:val="20"/>
                  <w:lang w:eastAsia="sk-SK"/>
                </w:rPr>
                <w:t>poskytuje súčinnosť hlavnému projektovému manažérovi. Ak na projekte nie je zadefinovaná pozícia HPM</w:t>
              </w:r>
            </w:ins>
            <w:ins w:id="497" w:author="uzivatel" w:date="2021-03-05T09:23:00Z">
              <w:r w:rsidR="00804F77">
                <w:rPr>
                  <w:rFonts w:eastAsia="Times New Roman"/>
                  <w:color w:val="000000"/>
                  <w:sz w:val="18"/>
                  <w:szCs w:val="20"/>
                  <w:lang w:eastAsia="sk-SK"/>
                </w:rPr>
                <w:t>, tak</w:t>
              </w:r>
            </w:ins>
            <w:ins w:id="498" w:author="uzivatel" w:date="2021-03-05T09:32:00Z">
              <w:r w:rsidR="00CC3104">
                <w:rPr>
                  <w:rFonts w:eastAsia="Times New Roman"/>
                  <w:color w:val="000000"/>
                  <w:sz w:val="18"/>
                  <w:szCs w:val="20"/>
                  <w:lang w:eastAsia="sk-SK"/>
                </w:rPr>
                <w:t xml:space="preserve"> </w:t>
              </w:r>
            </w:ins>
            <w:ins w:id="499" w:author="uzivatel" w:date="2021-03-05T09:34:00Z">
              <w:r w:rsidR="00CC3104">
                <w:rPr>
                  <w:rFonts w:eastAsia="Times New Roman"/>
                  <w:color w:val="000000"/>
                  <w:sz w:val="18"/>
                  <w:szCs w:val="20"/>
                  <w:lang w:eastAsia="sk-SK"/>
                </w:rPr>
                <w:t xml:space="preserve">PM </w:t>
              </w:r>
            </w:ins>
            <w:del w:id="500" w:author="uzivatel" w:date="2021-03-05T09:35:00Z">
              <w:r w:rsidRPr="00A374F2" w:rsidDel="00CC3104">
                <w:rPr>
                  <w:rFonts w:eastAsia="Times New Roman"/>
                  <w:color w:val="000000"/>
                  <w:sz w:val="18"/>
                  <w:szCs w:val="20"/>
                  <w:lang w:eastAsia="sk-SK"/>
                </w:rPr>
                <w:delText>je zodpovedný</w:delText>
              </w:r>
            </w:del>
            <w:ins w:id="501" w:author="uzivatel" w:date="2021-03-05T09:35:00Z">
              <w:r w:rsidR="00CC3104">
                <w:rPr>
                  <w:rFonts w:eastAsia="Times New Roman"/>
                  <w:color w:val="000000"/>
                  <w:sz w:val="18"/>
                  <w:szCs w:val="20"/>
                  <w:lang w:eastAsia="sk-SK"/>
                </w:rPr>
                <w:t>preberá zodpovednosť za agendu HPM a je priamo</w:t>
              </w:r>
            </w:ins>
            <w:del w:id="502" w:author="uzivatel" w:date="2021-03-05T09:35:00Z">
              <w:r w:rsidRPr="00A374F2" w:rsidDel="00CC3104">
                <w:rPr>
                  <w:rFonts w:eastAsia="Times New Roman"/>
                  <w:color w:val="000000"/>
                  <w:sz w:val="18"/>
                  <w:szCs w:val="20"/>
                  <w:lang w:eastAsia="sk-SK"/>
                </w:rPr>
                <w:delText xml:space="preserve"> z</w:delText>
              </w:r>
            </w:del>
            <w:ins w:id="503" w:author="uzivatel" w:date="2021-03-05T09:35:00Z">
              <w:r w:rsidR="00CC3104">
                <w:rPr>
                  <w:rFonts w:eastAsia="Times New Roman"/>
                  <w:color w:val="000000"/>
                  <w:sz w:val="18"/>
                  <w:szCs w:val="20"/>
                  <w:lang w:eastAsia="sk-SK"/>
                </w:rPr>
                <w:t xml:space="preserve"> zodpovedný z</w:t>
              </w:r>
            </w:ins>
            <w:r w:rsidRPr="00A374F2">
              <w:rPr>
                <w:rFonts w:eastAsia="Times New Roman"/>
                <w:color w:val="000000"/>
                <w:sz w:val="18"/>
                <w:szCs w:val="20"/>
                <w:lang w:eastAsia="sk-SK"/>
              </w:rPr>
              <w:t>a plynulú realizáciu projektu</w:t>
            </w:r>
            <w:ins w:id="504" w:author="uzivatel" w:date="2021-03-05T09:23:00Z">
              <w:r w:rsidR="00804F77">
                <w:rPr>
                  <w:rFonts w:eastAsia="Times New Roman"/>
                  <w:color w:val="000000"/>
                  <w:sz w:val="18"/>
                  <w:szCs w:val="20"/>
                  <w:lang w:eastAsia="sk-SK"/>
                </w:rPr>
                <w:t xml:space="preserve"> ako celku</w:t>
              </w:r>
            </w:ins>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ins w:id="505" w:author="uzivatel" w:date="2021-03-05T09:23:00Z"/>
                <w:rFonts w:eastAsia="Times New Roman"/>
                <w:color w:val="000000"/>
                <w:sz w:val="18"/>
                <w:szCs w:val="20"/>
                <w:lang w:eastAsia="sk-SK"/>
              </w:rPr>
            </w:pPr>
            <w:ins w:id="506" w:author="uzivatel" w:date="2021-03-05T09:23:00Z">
              <w:r w:rsidRPr="00D96C63">
                <w:rPr>
                  <w:rFonts w:eastAsia="Times New Roman"/>
                  <w:b/>
                  <w:color w:val="000000"/>
                  <w:sz w:val="18"/>
                  <w:szCs w:val="20"/>
                  <w:lang w:eastAsia="sk-SK"/>
                </w:rPr>
                <w:t>Príklady vykonávaných činností:</w:t>
              </w:r>
            </w:ins>
          </w:p>
          <w:p w14:paraId="2CAE8DC1" w14:textId="29CD92D8" w:rsidR="00804F77" w:rsidRDefault="00D94286" w:rsidP="00804F77">
            <w:pPr>
              <w:keepNext/>
              <w:keepLines/>
              <w:numPr>
                <w:ilvl w:val="0"/>
                <w:numId w:val="53"/>
              </w:numPr>
              <w:spacing w:after="0" w:line="240" w:lineRule="auto"/>
              <w:ind w:left="142" w:hanging="142"/>
              <w:jc w:val="both"/>
              <w:rPr>
                <w:ins w:id="507" w:author="uzivatel" w:date="2021-03-05T10:02:00Z"/>
                <w:rFonts w:eastAsia="Times New Roman"/>
                <w:color w:val="000000"/>
                <w:sz w:val="18"/>
                <w:szCs w:val="20"/>
                <w:lang w:eastAsia="sk-SK"/>
              </w:rPr>
            </w:pPr>
            <w:ins w:id="508" w:author="uzivatel" w:date="2021-03-05T09:59:00Z">
              <w:r>
                <w:rPr>
                  <w:rFonts w:eastAsia="Times New Roman"/>
                  <w:color w:val="000000"/>
                  <w:sz w:val="18"/>
                  <w:szCs w:val="20"/>
                  <w:lang w:eastAsia="sk-SK"/>
                </w:rPr>
                <w:t>poskytnutie súčinnosti pri aktivitách vykonávaných HPM (</w:t>
              </w:r>
            </w:ins>
            <w:ins w:id="509" w:author="uzivatel" w:date="2021-03-05T10:00:00Z">
              <w:r>
                <w:rPr>
                  <w:rFonts w:eastAsia="Times New Roman"/>
                  <w:color w:val="000000"/>
                  <w:sz w:val="18"/>
                  <w:szCs w:val="20"/>
                  <w:lang w:eastAsia="sk-SK"/>
                </w:rPr>
                <w:t xml:space="preserve">resp. </w:t>
              </w:r>
            </w:ins>
            <w:ins w:id="510" w:author="uzivatel" w:date="2021-03-05T09:46:00Z">
              <w:r w:rsidR="00374962">
                <w:rPr>
                  <w:rFonts w:eastAsia="Times New Roman"/>
                  <w:color w:val="000000"/>
                  <w:sz w:val="18"/>
                  <w:szCs w:val="20"/>
                  <w:lang w:eastAsia="sk-SK"/>
                </w:rPr>
                <w:t>všetky</w:t>
              </w:r>
            </w:ins>
            <w:ins w:id="511" w:author="uzivatel" w:date="2021-03-05T09:59:00Z">
              <w:r>
                <w:rPr>
                  <w:rFonts w:eastAsia="Times New Roman"/>
                  <w:color w:val="000000"/>
                  <w:sz w:val="18"/>
                  <w:szCs w:val="20"/>
                  <w:lang w:eastAsia="sk-SK"/>
                </w:rPr>
                <w:t xml:space="preserve"> oprávnené</w:t>
              </w:r>
            </w:ins>
            <w:ins w:id="512" w:author="uzivatel" w:date="2021-03-05T09:46:00Z">
              <w:r w:rsidR="00374962">
                <w:rPr>
                  <w:rFonts w:eastAsia="Times New Roman"/>
                  <w:color w:val="000000"/>
                  <w:sz w:val="18"/>
                  <w:szCs w:val="20"/>
                  <w:lang w:eastAsia="sk-SK"/>
                </w:rPr>
                <w:t xml:space="preserve"> činnosti</w:t>
              </w:r>
            </w:ins>
            <w:ins w:id="513" w:author="uzivatel" w:date="2021-03-05T10:02:00Z">
              <w:r>
                <w:rPr>
                  <w:rFonts w:eastAsia="Times New Roman"/>
                  <w:color w:val="000000"/>
                  <w:sz w:val="18"/>
                  <w:szCs w:val="20"/>
                  <w:lang w:eastAsia="sk-SK"/>
                </w:rPr>
                <w:t>/aktivity</w:t>
              </w:r>
            </w:ins>
            <w:ins w:id="514" w:author="uzivatel" w:date="2021-03-05T09:46:00Z">
              <w:r w:rsidR="00374962">
                <w:rPr>
                  <w:rFonts w:eastAsia="Times New Roman"/>
                  <w:color w:val="000000"/>
                  <w:sz w:val="18"/>
                  <w:szCs w:val="20"/>
                  <w:lang w:eastAsia="sk-SK"/>
                </w:rPr>
                <w:t xml:space="preserve"> HPM</w:t>
              </w:r>
            </w:ins>
            <w:ins w:id="515" w:author="uzivatel" w:date="2021-03-05T10:00:00Z">
              <w:r>
                <w:rPr>
                  <w:rFonts w:eastAsia="Times New Roman"/>
                  <w:color w:val="000000"/>
                  <w:sz w:val="18"/>
                  <w:szCs w:val="20"/>
                  <w:lang w:eastAsia="sk-SK"/>
                </w:rPr>
                <w:t>, ak nahrádza túto pozíciu)</w:t>
              </w:r>
            </w:ins>
            <w:ins w:id="516" w:author="uzivatel" w:date="2021-03-05T09:23:00Z">
              <w:r w:rsidR="00804F77" w:rsidRPr="00A374F2">
                <w:rPr>
                  <w:rFonts w:eastAsia="Times New Roman"/>
                  <w:color w:val="000000"/>
                  <w:sz w:val="18"/>
                  <w:szCs w:val="20"/>
                  <w:lang w:eastAsia="sk-SK"/>
                </w:rPr>
                <w:t>;</w:t>
              </w:r>
            </w:ins>
          </w:p>
          <w:p w14:paraId="03CB47BE" w14:textId="32306CE6" w:rsidR="00D94286" w:rsidRDefault="00D94286" w:rsidP="00804F77">
            <w:pPr>
              <w:keepNext/>
              <w:keepLines/>
              <w:numPr>
                <w:ilvl w:val="0"/>
                <w:numId w:val="53"/>
              </w:numPr>
              <w:spacing w:after="0" w:line="240" w:lineRule="auto"/>
              <w:ind w:left="142" w:hanging="142"/>
              <w:jc w:val="both"/>
              <w:rPr>
                <w:ins w:id="517" w:author="uzivatel" w:date="2021-03-05T10:03:00Z"/>
                <w:rFonts w:eastAsia="Times New Roman"/>
                <w:color w:val="000000"/>
                <w:sz w:val="18"/>
                <w:szCs w:val="20"/>
                <w:lang w:eastAsia="sk-SK"/>
              </w:rPr>
            </w:pPr>
            <w:ins w:id="518" w:author="uzivatel" w:date="2021-03-05T10:02:00Z">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ins>
          </w:p>
          <w:p w14:paraId="497789C7" w14:textId="31F730C1" w:rsidR="00D94286" w:rsidRPr="00D94286" w:rsidRDefault="00D94286" w:rsidP="005328AF">
            <w:pPr>
              <w:keepNext/>
              <w:keepLines/>
              <w:numPr>
                <w:ilvl w:val="0"/>
                <w:numId w:val="53"/>
              </w:numPr>
              <w:spacing w:after="0" w:line="240" w:lineRule="auto"/>
              <w:ind w:left="142" w:hanging="142"/>
              <w:jc w:val="both"/>
              <w:rPr>
                <w:ins w:id="519" w:author="uzivatel" w:date="2021-03-05T09:43:00Z"/>
                <w:rFonts w:eastAsia="Times New Roman"/>
                <w:color w:val="000000"/>
                <w:sz w:val="18"/>
                <w:szCs w:val="20"/>
                <w:lang w:eastAsia="sk-SK"/>
              </w:rPr>
            </w:pPr>
            <w:ins w:id="520" w:author="uzivatel" w:date="2021-03-05T10:03:00Z">
              <w:r w:rsidRPr="00D94286">
                <w:rPr>
                  <w:rFonts w:eastAsia="Times New Roman"/>
                  <w:color w:val="000000"/>
                  <w:sz w:val="18"/>
                  <w:szCs w:val="20"/>
                  <w:lang w:eastAsia="sk-SK"/>
                </w:rPr>
                <w:t>vyhodnocovanie časového a technického pokroku projektu;</w:t>
              </w:r>
            </w:ins>
          </w:p>
          <w:p w14:paraId="380EB3AD" w14:textId="06CE8156" w:rsidR="00374962" w:rsidRDefault="00D94286" w:rsidP="00374962">
            <w:pPr>
              <w:keepNext/>
              <w:keepLines/>
              <w:numPr>
                <w:ilvl w:val="0"/>
                <w:numId w:val="53"/>
              </w:numPr>
              <w:spacing w:after="0" w:line="240" w:lineRule="auto"/>
              <w:ind w:left="142" w:hanging="142"/>
              <w:jc w:val="both"/>
              <w:rPr>
                <w:ins w:id="521" w:author="uzivatel" w:date="2021-03-05T10:03:00Z"/>
                <w:rFonts w:eastAsia="Times New Roman"/>
                <w:color w:val="000000"/>
                <w:sz w:val="18"/>
                <w:szCs w:val="20"/>
                <w:lang w:eastAsia="sk-SK"/>
              </w:rPr>
            </w:pPr>
            <w:ins w:id="522" w:author="uzivatel" w:date="2021-03-05T10:01:00Z">
              <w:r>
                <w:rPr>
                  <w:rFonts w:eastAsia="Times New Roman"/>
                  <w:color w:val="000000"/>
                  <w:sz w:val="18"/>
                  <w:szCs w:val="20"/>
                  <w:lang w:eastAsia="sk-SK"/>
                </w:rPr>
                <w:t>z</w:t>
              </w:r>
            </w:ins>
            <w:ins w:id="523" w:author="uzivatel" w:date="2021-03-05T09:43:00Z">
              <w:r w:rsidR="00374962" w:rsidRPr="00374962">
                <w:rPr>
                  <w:rFonts w:eastAsia="Times New Roman"/>
                  <w:color w:val="000000"/>
                  <w:sz w:val="18"/>
                  <w:szCs w:val="20"/>
                  <w:lang w:eastAsia="sk-SK"/>
                </w:rPr>
                <w:t>aistenie všetkých dokladov potrebných pre uskutočnenie naplánovaných aktivít projektu</w:t>
              </w:r>
            </w:ins>
            <w:ins w:id="524" w:author="uzivatel" w:date="2021-03-05T10:03:00Z">
              <w:r>
                <w:rPr>
                  <w:rFonts w:eastAsia="Times New Roman"/>
                  <w:color w:val="000000"/>
                  <w:sz w:val="18"/>
                  <w:szCs w:val="20"/>
                  <w:lang w:eastAsia="sk-SK"/>
                </w:rPr>
                <w:t>;</w:t>
              </w:r>
            </w:ins>
          </w:p>
          <w:p w14:paraId="1462DBBC" w14:textId="2F948434" w:rsidR="00D94286" w:rsidRPr="00374962" w:rsidRDefault="00D94286" w:rsidP="00D94286">
            <w:pPr>
              <w:keepNext/>
              <w:keepLines/>
              <w:numPr>
                <w:ilvl w:val="0"/>
                <w:numId w:val="53"/>
              </w:numPr>
              <w:spacing w:after="0" w:line="240" w:lineRule="auto"/>
              <w:ind w:left="142" w:hanging="142"/>
              <w:jc w:val="both"/>
              <w:rPr>
                <w:ins w:id="525" w:author="uzivatel" w:date="2021-03-05T10:04:00Z"/>
                <w:rFonts w:eastAsia="Times New Roman"/>
                <w:color w:val="000000"/>
                <w:sz w:val="18"/>
                <w:szCs w:val="20"/>
                <w:lang w:eastAsia="sk-SK"/>
              </w:rPr>
            </w:pPr>
            <w:ins w:id="526" w:author="uzivatel" w:date="2021-03-05T10:04:00Z">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ins>
          </w:p>
          <w:p w14:paraId="429D7BB4" w14:textId="3B44622F" w:rsidR="00374962" w:rsidRDefault="00D94286" w:rsidP="00374962">
            <w:pPr>
              <w:keepNext/>
              <w:keepLines/>
              <w:numPr>
                <w:ilvl w:val="0"/>
                <w:numId w:val="53"/>
              </w:numPr>
              <w:spacing w:after="0" w:line="240" w:lineRule="auto"/>
              <w:ind w:left="142" w:hanging="142"/>
              <w:jc w:val="both"/>
              <w:rPr>
                <w:ins w:id="527" w:author="uzivatel" w:date="2021-03-05T09:44:00Z"/>
                <w:rFonts w:eastAsia="Times New Roman"/>
                <w:color w:val="000000"/>
                <w:sz w:val="18"/>
                <w:szCs w:val="20"/>
                <w:lang w:eastAsia="sk-SK"/>
              </w:rPr>
            </w:pPr>
            <w:ins w:id="528" w:author="uzivatel" w:date="2021-03-05T10:01:00Z">
              <w:r>
                <w:rPr>
                  <w:rFonts w:eastAsia="Times New Roman"/>
                  <w:color w:val="000000"/>
                  <w:sz w:val="18"/>
                  <w:szCs w:val="20"/>
                  <w:lang w:eastAsia="sk-SK"/>
                </w:rPr>
                <w:t>r</w:t>
              </w:r>
            </w:ins>
            <w:ins w:id="529" w:author="uzivatel" w:date="2021-03-05T09:44:00Z">
              <w:r w:rsidR="00374962" w:rsidRPr="00374962">
                <w:rPr>
                  <w:rFonts w:eastAsia="Times New Roman"/>
                  <w:color w:val="000000"/>
                  <w:sz w:val="18"/>
                  <w:szCs w:val="20"/>
                  <w:lang w:eastAsia="sk-SK"/>
                </w:rPr>
                <w:t>iadi napĺňanie výsledkov projektu v súlade s rozpočtom projektu</w:t>
              </w:r>
            </w:ins>
            <w:ins w:id="530" w:author="uzivatel" w:date="2021-03-05T10:03:00Z">
              <w:r>
                <w:rPr>
                  <w:rFonts w:eastAsia="Times New Roman"/>
                  <w:color w:val="000000"/>
                  <w:sz w:val="18"/>
                  <w:szCs w:val="20"/>
                  <w:lang w:eastAsia="sk-SK"/>
                </w:rPr>
                <w:t>;</w:t>
              </w:r>
            </w:ins>
          </w:p>
          <w:p w14:paraId="1162F04A" w14:textId="3D4601E1" w:rsidR="00374962" w:rsidRDefault="00D94286" w:rsidP="00374962">
            <w:pPr>
              <w:keepNext/>
              <w:keepLines/>
              <w:numPr>
                <w:ilvl w:val="0"/>
                <w:numId w:val="53"/>
              </w:numPr>
              <w:spacing w:after="0" w:line="240" w:lineRule="auto"/>
              <w:ind w:left="142" w:hanging="142"/>
              <w:jc w:val="both"/>
              <w:rPr>
                <w:ins w:id="531" w:author="uzivatel" w:date="2021-03-05T09:44:00Z"/>
                <w:rFonts w:eastAsia="Times New Roman"/>
                <w:color w:val="000000"/>
                <w:sz w:val="18"/>
                <w:szCs w:val="20"/>
                <w:lang w:eastAsia="sk-SK"/>
              </w:rPr>
            </w:pPr>
            <w:ins w:id="532" w:author="uzivatel" w:date="2021-03-05T10:01:00Z">
              <w:r>
                <w:rPr>
                  <w:rFonts w:eastAsia="Times New Roman"/>
                  <w:color w:val="000000"/>
                  <w:sz w:val="18"/>
                  <w:szCs w:val="20"/>
                  <w:lang w:eastAsia="sk-SK"/>
                </w:rPr>
                <w:t>a</w:t>
              </w:r>
            </w:ins>
            <w:ins w:id="533" w:author="uzivatel" w:date="2021-03-05T09:44:00Z">
              <w:r w:rsidR="00374962" w:rsidRPr="00374962">
                <w:rPr>
                  <w:rFonts w:eastAsia="Times New Roman"/>
                  <w:color w:val="000000"/>
                  <w:sz w:val="18"/>
                  <w:szCs w:val="20"/>
                  <w:lang w:eastAsia="sk-SK"/>
                </w:rPr>
                <w:t>dministratíva projektu (tvorba zápisov zo stretnutí, príprava materiálov pre stretnutia</w:t>
              </w:r>
            </w:ins>
            <w:ins w:id="534" w:author="uzivatel" w:date="2021-03-05T10:06:00Z">
              <w:r w:rsidR="0096205D">
                <w:rPr>
                  <w:rFonts w:eastAsia="Times New Roman"/>
                  <w:color w:val="000000"/>
                  <w:sz w:val="18"/>
                  <w:szCs w:val="20"/>
                  <w:lang w:eastAsia="sk-SK"/>
                </w:rPr>
                <w:t>)</w:t>
              </w:r>
            </w:ins>
            <w:ins w:id="535" w:author="uzivatel" w:date="2021-03-05T10:04:00Z">
              <w:r>
                <w:rPr>
                  <w:rFonts w:eastAsia="Times New Roman"/>
                  <w:color w:val="000000"/>
                  <w:sz w:val="18"/>
                  <w:szCs w:val="20"/>
                  <w:lang w:eastAsia="sk-SK"/>
                </w:rPr>
                <w:t>;</w:t>
              </w:r>
            </w:ins>
          </w:p>
          <w:p w14:paraId="3070702F" w14:textId="45F1D4D1" w:rsidR="00374962" w:rsidRDefault="00D94286" w:rsidP="005328AF">
            <w:pPr>
              <w:keepNext/>
              <w:keepLines/>
              <w:numPr>
                <w:ilvl w:val="0"/>
                <w:numId w:val="53"/>
              </w:numPr>
              <w:spacing w:after="0" w:line="240" w:lineRule="auto"/>
              <w:ind w:left="142" w:hanging="142"/>
              <w:jc w:val="both"/>
              <w:rPr>
                <w:ins w:id="536" w:author="uzivatel" w:date="2021-03-05T09:45:00Z"/>
                <w:rFonts w:eastAsia="Times New Roman"/>
                <w:color w:val="000000"/>
                <w:sz w:val="18"/>
                <w:szCs w:val="20"/>
                <w:lang w:eastAsia="sk-SK"/>
              </w:rPr>
            </w:pPr>
            <w:ins w:id="537" w:author="uzivatel" w:date="2021-03-05T10:01:00Z">
              <w:r>
                <w:rPr>
                  <w:rFonts w:eastAsia="Times New Roman"/>
                  <w:color w:val="000000"/>
                  <w:sz w:val="18"/>
                  <w:szCs w:val="20"/>
                  <w:lang w:eastAsia="sk-SK"/>
                </w:rPr>
                <w:t>v</w:t>
              </w:r>
            </w:ins>
            <w:ins w:id="538" w:author="uzivatel" w:date="2021-03-05T09:44:00Z">
              <w:r w:rsidR="00374962" w:rsidRPr="00374962">
                <w:rPr>
                  <w:rFonts w:eastAsia="Times New Roman"/>
                  <w:color w:val="000000"/>
                  <w:sz w:val="18"/>
                  <w:szCs w:val="20"/>
                  <w:lang w:eastAsia="sk-SK"/>
                </w:rPr>
                <w:t>ypracovanie monitorovacích správ</w:t>
              </w:r>
            </w:ins>
            <w:ins w:id="539" w:author="uzivatel" w:date="2021-03-05T10:04:00Z">
              <w:r>
                <w:rPr>
                  <w:rFonts w:eastAsia="Times New Roman"/>
                  <w:color w:val="000000"/>
                  <w:sz w:val="18"/>
                  <w:szCs w:val="20"/>
                  <w:lang w:eastAsia="sk-SK"/>
                </w:rPr>
                <w:t>;</w:t>
              </w:r>
            </w:ins>
          </w:p>
          <w:p w14:paraId="04ABF8BD" w14:textId="1BA26090" w:rsidR="00236655" w:rsidRPr="00D94286" w:rsidRDefault="00374962" w:rsidP="005328AF">
            <w:pPr>
              <w:keepNext/>
              <w:keepLines/>
              <w:numPr>
                <w:ilvl w:val="0"/>
                <w:numId w:val="53"/>
              </w:numPr>
              <w:spacing w:after="0" w:line="240" w:lineRule="auto"/>
              <w:ind w:left="142" w:hanging="142"/>
              <w:jc w:val="both"/>
              <w:rPr>
                <w:ins w:id="540" w:author="uzivatel" w:date="2021-03-05T09:39:00Z"/>
                <w:rFonts w:eastAsia="Times New Roman"/>
                <w:color w:val="000000"/>
                <w:sz w:val="18"/>
                <w:szCs w:val="20"/>
                <w:lang w:eastAsia="sk-SK"/>
              </w:rPr>
            </w:pPr>
            <w:ins w:id="541" w:author="uzivatel" w:date="2021-03-05T09:45:00Z">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resp. dodatkov k zmluve o</w:t>
              </w:r>
            </w:ins>
            <w:ins w:id="542" w:author="uzivatel" w:date="2021-03-05T10:04:00Z">
              <w:r w:rsidR="00D94286" w:rsidRPr="00D94286">
                <w:rPr>
                  <w:rFonts w:eastAsia="Times New Roman"/>
                  <w:color w:val="000000"/>
                  <w:sz w:val="18"/>
                  <w:szCs w:val="20"/>
                  <w:lang w:eastAsia="sk-SK"/>
                </w:rPr>
                <w:t> </w:t>
              </w:r>
            </w:ins>
            <w:ins w:id="543" w:author="uzivatel" w:date="2021-03-05T09:45:00Z">
              <w:r w:rsidR="00D94286" w:rsidRPr="00D94286">
                <w:rPr>
                  <w:rFonts w:eastAsia="Times New Roman"/>
                  <w:color w:val="000000"/>
                  <w:sz w:val="18"/>
                  <w:szCs w:val="20"/>
                  <w:lang w:eastAsia="sk-SK"/>
                </w:rPr>
                <w:t xml:space="preserve">dielo </w:t>
              </w:r>
            </w:ins>
            <w:ins w:id="544" w:author="uzivatel" w:date="2021-03-05T10:04:00Z">
              <w:r w:rsidR="00D94286" w:rsidRPr="00D94286">
                <w:rPr>
                  <w:rFonts w:eastAsia="Times New Roman"/>
                  <w:color w:val="000000"/>
                  <w:sz w:val="18"/>
                  <w:szCs w:val="20"/>
                  <w:lang w:eastAsia="sk-SK"/>
                </w:rPr>
                <w:t xml:space="preserve">a </w:t>
              </w:r>
            </w:ins>
            <w:ins w:id="545" w:author="uzivatel" w:date="2021-03-05T09:46:00Z">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ins>
          </w:p>
          <w:p w14:paraId="081D8549" w14:textId="4FD0A690" w:rsidR="009D7049" w:rsidRPr="00236655" w:rsidDel="006A4CB9" w:rsidRDefault="009D7049" w:rsidP="00236655">
            <w:pPr>
              <w:keepNext/>
              <w:keepLines/>
              <w:numPr>
                <w:ilvl w:val="0"/>
                <w:numId w:val="50"/>
              </w:numPr>
              <w:spacing w:after="0" w:line="240" w:lineRule="auto"/>
              <w:ind w:left="142" w:hanging="141"/>
              <w:jc w:val="both"/>
              <w:rPr>
                <w:del w:id="546" w:author="uzivatel" w:date="2021-03-05T09:10:00Z"/>
                <w:rFonts w:eastAsia="Times New Roman"/>
                <w:color w:val="000000"/>
                <w:sz w:val="18"/>
                <w:szCs w:val="20"/>
                <w:lang w:eastAsia="sk-SK"/>
              </w:rPr>
            </w:pPr>
            <w:del w:id="547" w:author="uzivatel" w:date="2021-03-05T09:10:00Z">
              <w:r w:rsidRPr="00236655" w:rsidDel="006A4CB9">
                <w:rPr>
                  <w:rFonts w:eastAsia="Times New Roman"/>
                  <w:color w:val="000000"/>
                  <w:sz w:val="18"/>
                  <w:szCs w:val="20"/>
                  <w:lang w:eastAsia="sk-SK"/>
                </w:rPr>
                <w:delText xml:space="preserve">Zodpovedá za monitorovanie a propagáciu projektu a jeho realizáciu v súlade s Manuálom pre informovanie a komunikáciu OPII. </w:delText>
              </w:r>
            </w:del>
          </w:p>
          <w:p w14:paraId="6F8F07A6" w14:textId="4098A759" w:rsidR="009D7049" w:rsidRPr="00804F77" w:rsidDel="00804F77" w:rsidRDefault="009D7049" w:rsidP="00415B1C">
            <w:pPr>
              <w:keepNext/>
              <w:keepLines/>
              <w:spacing w:before="120" w:after="0" w:line="240" w:lineRule="auto"/>
              <w:rPr>
                <w:del w:id="548" w:author="uzivatel" w:date="2021-03-05T09:23:00Z"/>
                <w:rFonts w:eastAsia="Times New Roman"/>
                <w:color w:val="000000"/>
                <w:sz w:val="18"/>
                <w:szCs w:val="20"/>
                <w:lang w:eastAsia="sk-SK"/>
              </w:rPr>
            </w:pPr>
            <w:del w:id="549" w:author="uzivatel" w:date="2021-03-05T09:23:00Z">
              <w:r w:rsidRPr="00804F77" w:rsidDel="00804F77">
                <w:rPr>
                  <w:rFonts w:eastAsia="Times New Roman"/>
                  <w:b/>
                  <w:color w:val="000000"/>
                  <w:sz w:val="18"/>
                  <w:szCs w:val="20"/>
                  <w:lang w:eastAsia="sk-SK"/>
                </w:rPr>
                <w:delText>Príklady vykonávaných činností:</w:delText>
              </w:r>
            </w:del>
          </w:p>
          <w:p w14:paraId="5D256C1B" w14:textId="5C330944" w:rsidR="009D7049" w:rsidRPr="00804F77" w:rsidDel="00804F77" w:rsidRDefault="009D7049" w:rsidP="00B140C2">
            <w:pPr>
              <w:keepNext/>
              <w:keepLines/>
              <w:numPr>
                <w:ilvl w:val="0"/>
                <w:numId w:val="53"/>
              </w:numPr>
              <w:spacing w:after="0" w:line="240" w:lineRule="auto"/>
              <w:ind w:left="142" w:hanging="142"/>
              <w:rPr>
                <w:del w:id="550" w:author="uzivatel" w:date="2021-03-05T09:23:00Z"/>
                <w:rFonts w:eastAsia="Times New Roman"/>
                <w:color w:val="000000"/>
                <w:sz w:val="18"/>
                <w:szCs w:val="20"/>
                <w:lang w:eastAsia="sk-SK"/>
              </w:rPr>
            </w:pPr>
            <w:del w:id="551" w:author="uzivatel" w:date="2021-03-05T09:23:00Z">
              <w:r w:rsidRPr="00804F77" w:rsidDel="00804F77">
                <w:rPr>
                  <w:rFonts w:eastAsia="Times New Roman"/>
                  <w:color w:val="000000"/>
                  <w:sz w:val="18"/>
                  <w:szCs w:val="20"/>
                  <w:lang w:eastAsia="sk-SK"/>
                </w:rPr>
                <w:delText>priebežné riadenie projektového tímu;</w:delText>
              </w:r>
            </w:del>
          </w:p>
          <w:p w14:paraId="7FB12AEF" w14:textId="2CF75769" w:rsidR="009D7049" w:rsidRPr="00804F77" w:rsidDel="00804F77" w:rsidRDefault="009D7049" w:rsidP="00B140C2">
            <w:pPr>
              <w:keepNext/>
              <w:keepLines/>
              <w:numPr>
                <w:ilvl w:val="0"/>
                <w:numId w:val="50"/>
              </w:numPr>
              <w:spacing w:after="0" w:line="240" w:lineRule="auto"/>
              <w:ind w:left="142" w:hanging="141"/>
              <w:rPr>
                <w:del w:id="552" w:author="uzivatel" w:date="2021-03-05T09:23:00Z"/>
                <w:rFonts w:eastAsia="Times New Roman"/>
                <w:color w:val="000000"/>
                <w:sz w:val="18"/>
                <w:szCs w:val="20"/>
                <w:lang w:eastAsia="sk-SK"/>
              </w:rPr>
            </w:pPr>
            <w:del w:id="553" w:author="uzivatel" w:date="2021-03-05T09:23:00Z">
              <w:r w:rsidRPr="00804F77" w:rsidDel="00804F77">
                <w:rPr>
                  <w:rFonts w:eastAsia="Times New Roman"/>
                  <w:color w:val="000000"/>
                  <w:sz w:val="18"/>
                  <w:szCs w:val="20"/>
                  <w:lang w:eastAsia="sk-SK"/>
                </w:rPr>
                <w:delText>priebežné riadenie rizík;</w:delText>
              </w:r>
            </w:del>
          </w:p>
          <w:p w14:paraId="4AC91EF1" w14:textId="27E12B97" w:rsidR="009D7049" w:rsidRPr="00804F77" w:rsidDel="00804F77" w:rsidRDefault="009D7049" w:rsidP="00B140C2">
            <w:pPr>
              <w:keepNext/>
              <w:keepLines/>
              <w:numPr>
                <w:ilvl w:val="0"/>
                <w:numId w:val="50"/>
              </w:numPr>
              <w:spacing w:after="0" w:line="240" w:lineRule="auto"/>
              <w:ind w:left="142" w:hanging="141"/>
              <w:rPr>
                <w:del w:id="554" w:author="uzivatel" w:date="2021-03-05T09:23:00Z"/>
                <w:rFonts w:eastAsia="Times New Roman"/>
                <w:color w:val="000000"/>
                <w:sz w:val="18"/>
                <w:szCs w:val="20"/>
                <w:lang w:eastAsia="sk-SK"/>
              </w:rPr>
            </w:pPr>
            <w:del w:id="555" w:author="uzivatel" w:date="2021-03-05T09:23:00Z">
              <w:r w:rsidRPr="00804F77" w:rsidDel="00804F77">
                <w:rPr>
                  <w:rFonts w:eastAsia="Times New Roman"/>
                  <w:color w:val="000000"/>
                  <w:sz w:val="18"/>
                  <w:szCs w:val="20"/>
                  <w:lang w:eastAsia="sk-SK"/>
                </w:rPr>
                <w:delText>koordinácia vyhodnocovania pokroku projektu;</w:delText>
              </w:r>
            </w:del>
          </w:p>
          <w:p w14:paraId="20B4D0CE" w14:textId="04520E89" w:rsidR="009D7049" w:rsidRPr="00804F77" w:rsidDel="00804F77" w:rsidRDefault="009D7049" w:rsidP="00B140C2">
            <w:pPr>
              <w:keepNext/>
              <w:keepLines/>
              <w:numPr>
                <w:ilvl w:val="0"/>
                <w:numId w:val="50"/>
              </w:numPr>
              <w:spacing w:after="0" w:line="240" w:lineRule="auto"/>
              <w:ind w:left="142" w:hanging="141"/>
              <w:rPr>
                <w:del w:id="556" w:author="uzivatel" w:date="2021-03-05T09:23:00Z"/>
                <w:rFonts w:eastAsia="Times New Roman"/>
                <w:color w:val="000000"/>
                <w:sz w:val="18"/>
                <w:szCs w:val="20"/>
                <w:lang w:eastAsia="sk-SK"/>
              </w:rPr>
            </w:pPr>
            <w:del w:id="557" w:author="uzivatel" w:date="2021-03-05T09:23:00Z">
              <w:r w:rsidRPr="00804F77" w:rsidDel="00804F77">
                <w:rPr>
                  <w:rFonts w:eastAsia="Times New Roman"/>
                  <w:color w:val="000000"/>
                  <w:sz w:val="18"/>
                  <w:szCs w:val="20"/>
                  <w:lang w:eastAsia="sk-SK"/>
                </w:rPr>
                <w:delText>priebežné činnosti monitorovania  a kontroly projektu;</w:delText>
              </w:r>
            </w:del>
          </w:p>
          <w:p w14:paraId="53BB2CBA" w14:textId="5B04469B" w:rsidR="009D7049" w:rsidRPr="00804F77" w:rsidDel="00804F77" w:rsidRDefault="009D7049" w:rsidP="00B140C2">
            <w:pPr>
              <w:keepNext/>
              <w:keepLines/>
              <w:numPr>
                <w:ilvl w:val="0"/>
                <w:numId w:val="50"/>
              </w:numPr>
              <w:spacing w:after="0" w:line="240" w:lineRule="auto"/>
              <w:ind w:left="142" w:hanging="141"/>
              <w:rPr>
                <w:del w:id="558" w:author="uzivatel" w:date="2021-03-05T09:23:00Z"/>
                <w:rFonts w:eastAsia="Times New Roman"/>
                <w:color w:val="000000"/>
                <w:sz w:val="18"/>
                <w:szCs w:val="20"/>
                <w:lang w:eastAsia="sk-SK"/>
              </w:rPr>
            </w:pPr>
            <w:del w:id="559" w:author="uzivatel" w:date="2021-03-05T09:23:00Z">
              <w:r w:rsidRPr="00804F77" w:rsidDel="00804F77">
                <w:rPr>
                  <w:rFonts w:eastAsia="Times New Roman"/>
                  <w:color w:val="000000"/>
                  <w:sz w:val="18"/>
                  <w:szCs w:val="20"/>
                  <w:lang w:eastAsia="sk-SK"/>
                </w:rPr>
                <w:delText>spracovanie monitorovacích správ;</w:delText>
              </w:r>
            </w:del>
          </w:p>
          <w:p w14:paraId="4EAFB6C2" w14:textId="3B78813C" w:rsidR="00042FD2" w:rsidRPr="00A374F2" w:rsidRDefault="009D7049" w:rsidP="00D94286">
            <w:pPr>
              <w:keepNext/>
              <w:keepLines/>
              <w:spacing w:before="120" w:after="0" w:line="240" w:lineRule="auto"/>
              <w:jc w:val="both"/>
              <w:rPr>
                <w:rFonts w:eastAsia="Times New Roman"/>
                <w:color w:val="000000"/>
                <w:sz w:val="18"/>
                <w:szCs w:val="20"/>
                <w:lang w:eastAsia="sk-SK"/>
              </w:rPr>
            </w:pPr>
            <w:del w:id="560" w:author="uzivatel" w:date="2021-03-05T09:23:00Z">
              <w:r w:rsidRPr="00804F77" w:rsidDel="00804F77">
                <w:rPr>
                  <w:rFonts w:eastAsia="Times New Roman"/>
                  <w:color w:val="000000"/>
                  <w:sz w:val="18"/>
                  <w:szCs w:val="20"/>
                  <w:lang w:eastAsia="sk-SK"/>
                </w:rPr>
                <w:delText>zabezpečenie aktivít komunikácie a informovanosti.</w:delText>
              </w:r>
            </w:del>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62976910" w:rsidR="009D7049" w:rsidRDefault="009D7049" w:rsidP="004A5543">
            <w:pPr>
              <w:keepNext/>
              <w:keepLines/>
              <w:spacing w:before="120" w:after="0" w:line="240" w:lineRule="auto"/>
              <w:rPr>
                <w:ins w:id="561" w:author="uzivatel" w:date="2021-03-03T09:51:00Z"/>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del w:id="562" w:author="uzivatel" w:date="2021-03-03T09:47:00Z">
              <w:r w:rsidRPr="004A5543" w:rsidDel="004A5543">
                <w:rPr>
                  <w:rFonts w:eastAsia="Times New Roman"/>
                  <w:b/>
                  <w:bCs/>
                  <w:color w:val="000000"/>
                  <w:sz w:val="18"/>
                  <w:szCs w:val="20"/>
                  <w:lang w:eastAsia="sk-SK"/>
                </w:rPr>
                <w:delText>investičn</w:delText>
              </w:r>
              <w:r w:rsidR="00876E3B" w:rsidRPr="004A5543" w:rsidDel="004A5543">
                <w:rPr>
                  <w:rFonts w:eastAsia="Times New Roman"/>
                  <w:b/>
                  <w:bCs/>
                  <w:color w:val="000000"/>
                  <w:sz w:val="18"/>
                  <w:szCs w:val="20"/>
                  <w:lang w:eastAsia="sk-SK"/>
                </w:rPr>
                <w:delText>ú</w:delText>
              </w:r>
              <w:r w:rsidRPr="004A5543" w:rsidDel="004A5543">
                <w:rPr>
                  <w:rFonts w:eastAsia="Times New Roman"/>
                  <w:b/>
                  <w:bCs/>
                  <w:color w:val="000000"/>
                  <w:sz w:val="18"/>
                  <w:szCs w:val="20"/>
                  <w:lang w:eastAsia="sk-SK"/>
                </w:rPr>
                <w:delText xml:space="preserve"> činnosť</w:delText>
              </w:r>
            </w:del>
            <w:ins w:id="563" w:author="uzivatel" w:date="2021-03-03T09:47:00Z">
              <w:r w:rsidR="004A5543" w:rsidRPr="004A5543">
                <w:rPr>
                  <w:rFonts w:eastAsia="Times New Roman"/>
                  <w:b/>
                  <w:bCs/>
                  <w:color w:val="000000"/>
                  <w:sz w:val="18"/>
                  <w:szCs w:val="20"/>
                  <w:lang w:eastAsia="sk-SK"/>
                </w:rPr>
                <w:t>publicitu</w:t>
              </w:r>
            </w:ins>
            <w:del w:id="564" w:author="uzivatel" w:date="2021-03-03T09:51:00Z">
              <w:r w:rsidRPr="00333E62" w:rsidDel="004A5543">
                <w:rPr>
                  <w:rStyle w:val="Odkaznapoznmkupodiarou"/>
                  <w:rFonts w:ascii="Calibri" w:eastAsia="Times New Roman" w:hAnsi="Calibri"/>
                  <w:bCs/>
                  <w:color w:val="000000"/>
                  <w:sz w:val="14"/>
                  <w:szCs w:val="20"/>
                  <w:lang w:eastAsia="sk-SK"/>
                </w:rPr>
                <w:footnoteReference w:id="60"/>
              </w:r>
            </w:del>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ins w:id="567" w:author="uzivatel" w:date="2021-03-03T09:51:00Z">
              <w:r>
                <w:rPr>
                  <w:rFonts w:eastAsia="Times New Roman"/>
                  <w:bCs/>
                  <w:color w:val="000000"/>
                  <w:sz w:val="18"/>
                  <w:szCs w:val="20"/>
                  <w:lang w:eastAsia="sk-SK"/>
                </w:rPr>
                <w:t>(Pracovná pozícia oprávnená</w:t>
              </w:r>
            </w:ins>
            <w:ins w:id="568" w:author="uzivatel" w:date="2021-03-05T08:44:00Z">
              <w:r w:rsidR="007D1F31">
                <w:rPr>
                  <w:rFonts w:eastAsia="Times New Roman"/>
                  <w:bCs/>
                  <w:color w:val="000000"/>
                  <w:sz w:val="18"/>
                  <w:szCs w:val="20"/>
                  <w:lang w:eastAsia="sk-SK"/>
                </w:rPr>
                <w:t>,</w:t>
              </w:r>
            </w:ins>
            <w:ins w:id="569" w:author="uzivatel" w:date="2021-03-03T09:51:00Z">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ins>
            <w:ins w:id="570" w:author="uzivatel" w:date="2021-03-05T10:13:00Z">
              <w:r w:rsidR="0096205D">
                <w:rPr>
                  <w:rFonts w:eastAsia="Times New Roman"/>
                  <w:bCs/>
                  <w:color w:val="000000"/>
                  <w:sz w:val="18"/>
                  <w:szCs w:val="20"/>
                  <w:lang w:eastAsia="sk-SK"/>
                </w:rPr>
                <w:t xml:space="preserve"> doplnkové</w:t>
              </w:r>
            </w:ins>
            <w:ins w:id="571" w:author="uzivatel" w:date="2021-03-03T09:51:00Z">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ins>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23448804" w:rsidR="00042FD2" w:rsidRPr="00A374F2" w:rsidRDefault="009D7049" w:rsidP="00042FD2">
            <w:pPr>
              <w:keepNext/>
              <w:keepLines/>
              <w:spacing w:before="120" w:after="0" w:line="240" w:lineRule="auto"/>
              <w:jc w:val="both"/>
              <w:rPr>
                <w:ins w:id="572" w:author="uzivatel" w:date="2021-03-03T09:59:00Z"/>
                <w:rFonts w:eastAsia="Times New Roman"/>
                <w:color w:val="000000"/>
                <w:sz w:val="18"/>
                <w:szCs w:val="20"/>
                <w:lang w:eastAsia="sk-SK"/>
              </w:rPr>
            </w:pPr>
            <w:r w:rsidRPr="00A374F2">
              <w:rPr>
                <w:rFonts w:eastAsia="Times New Roman"/>
                <w:color w:val="000000"/>
                <w:sz w:val="18"/>
                <w:szCs w:val="20"/>
                <w:lang w:eastAsia="sk-SK"/>
              </w:rPr>
              <w:t xml:space="preserve">Manažér pre </w:t>
            </w:r>
            <w:del w:id="573" w:author="uzivatel" w:date="2021-03-03T09:59:00Z">
              <w:r w:rsidRPr="00A374F2" w:rsidDel="00042FD2">
                <w:rPr>
                  <w:rFonts w:eastAsia="Times New Roman"/>
                  <w:color w:val="000000"/>
                  <w:sz w:val="18"/>
                  <w:szCs w:val="20"/>
                  <w:lang w:eastAsia="sk-SK"/>
                </w:rPr>
                <w:delText>investičnú činnosť</w:delText>
              </w:r>
            </w:del>
            <w:ins w:id="574" w:author="uzivatel" w:date="2021-03-03T09:59:00Z">
              <w:r w:rsidR="00042FD2">
                <w:rPr>
                  <w:rFonts w:eastAsia="Times New Roman"/>
                  <w:color w:val="000000"/>
                  <w:sz w:val="18"/>
                  <w:szCs w:val="20"/>
                  <w:lang w:eastAsia="sk-SK"/>
                </w:rPr>
                <w:t>publicitu</w:t>
              </w:r>
            </w:ins>
            <w:r w:rsidRPr="00A374F2">
              <w:rPr>
                <w:rFonts w:eastAsia="Times New Roman"/>
                <w:color w:val="000000"/>
                <w:sz w:val="18"/>
                <w:szCs w:val="20"/>
                <w:lang w:eastAsia="sk-SK"/>
              </w:rPr>
              <w:t xml:space="preserve"> </w:t>
            </w:r>
            <w:del w:id="575" w:author="uzivatel" w:date="2021-03-03T09:59:00Z">
              <w:r w:rsidRPr="00A374F2" w:rsidDel="00042FD2">
                <w:rPr>
                  <w:rFonts w:eastAsia="Times New Roman"/>
                  <w:color w:val="000000"/>
                  <w:sz w:val="18"/>
                  <w:szCs w:val="20"/>
                  <w:lang w:eastAsia="sk-SK"/>
                </w:rPr>
                <w:delText xml:space="preserve">je </w:delText>
              </w:r>
            </w:del>
            <w:ins w:id="576" w:author="uzivatel" w:date="2021-03-03T09:59:00Z">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ins>
            <w:ins w:id="577" w:author="uzivatel" w:date="2021-03-09T09:51:00Z">
              <w:r w:rsidR="008E7D6E">
                <w:rPr>
                  <w:rFonts w:eastAsia="Times New Roman"/>
                  <w:color w:val="000000"/>
                  <w:sz w:val="18"/>
                  <w:szCs w:val="20"/>
                  <w:lang w:eastAsia="sk-SK"/>
                </w:rPr>
                <w:t> </w:t>
              </w:r>
            </w:ins>
            <w:ins w:id="578" w:author="uzivatel" w:date="2021-03-03T09:59:00Z">
              <w:r w:rsidR="00042FD2" w:rsidRPr="00A374F2">
                <w:rPr>
                  <w:rFonts w:eastAsia="Times New Roman"/>
                  <w:color w:val="000000"/>
                  <w:sz w:val="18"/>
                  <w:szCs w:val="20"/>
                  <w:lang w:eastAsia="sk-SK"/>
                </w:rPr>
                <w:t>realizáciu</w:t>
              </w:r>
            </w:ins>
            <w:ins w:id="579" w:author="uzivatel" w:date="2021-03-09T09:51:00Z">
              <w:r w:rsidR="008E7D6E">
                <w:rPr>
                  <w:rFonts w:eastAsia="Times New Roman"/>
                  <w:color w:val="000000"/>
                  <w:sz w:val="18"/>
                  <w:szCs w:val="20"/>
                  <w:lang w:eastAsia="sk-SK"/>
                </w:rPr>
                <w:t xml:space="preserve"> </w:t>
              </w:r>
            </w:ins>
            <w:ins w:id="580" w:author="uzivatel" w:date="2021-03-09T09:52:00Z">
              <w:r w:rsidR="008E7D6E">
                <w:rPr>
                  <w:rFonts w:eastAsia="Times New Roman"/>
                  <w:color w:val="000000"/>
                  <w:sz w:val="18"/>
                  <w:szCs w:val="20"/>
                  <w:lang w:eastAsia="sk-SK"/>
                </w:rPr>
                <w:t>informačných aktivít projektu</w:t>
              </w:r>
            </w:ins>
            <w:ins w:id="581" w:author="uzivatel" w:date="2021-03-03T09:59:00Z">
              <w:r w:rsidR="00042FD2" w:rsidRPr="00A374F2">
                <w:rPr>
                  <w:rFonts w:eastAsia="Times New Roman"/>
                  <w:color w:val="000000"/>
                  <w:sz w:val="18"/>
                  <w:szCs w:val="20"/>
                  <w:lang w:eastAsia="sk-SK"/>
                </w:rPr>
                <w:t xml:space="preserve"> v súlade s Manuálom pre informovanie a komunikáciu OPII. </w:t>
              </w:r>
            </w:ins>
          </w:p>
          <w:p w14:paraId="29B2F5B0" w14:textId="43BF90BE" w:rsidR="000277AD" w:rsidRDefault="0096205D" w:rsidP="00415B1C">
            <w:pPr>
              <w:keepNext/>
              <w:keepLines/>
              <w:spacing w:before="120" w:after="0" w:line="240" w:lineRule="auto"/>
              <w:jc w:val="both"/>
              <w:rPr>
                <w:ins w:id="582" w:author="uzivatel" w:date="2021-03-05T10:31:00Z"/>
                <w:rFonts w:eastAsia="Times New Roman"/>
                <w:color w:val="000000"/>
                <w:sz w:val="18"/>
                <w:szCs w:val="20"/>
                <w:lang w:eastAsia="sk-SK"/>
              </w:rPr>
            </w:pPr>
            <w:ins w:id="583" w:author="uzivatel" w:date="2021-03-05T10:13:00Z">
              <w:r>
                <w:rPr>
                  <w:rFonts w:eastAsia="Times New Roman"/>
                  <w:color w:val="000000"/>
                  <w:sz w:val="18"/>
                  <w:szCs w:val="20"/>
                  <w:lang w:eastAsia="sk-SK"/>
                </w:rPr>
                <w:t xml:space="preserve">Ak </w:t>
              </w:r>
            </w:ins>
            <w:ins w:id="584" w:author="uzivatel" w:date="2021-03-05T10:18:00Z">
              <w:r w:rsidR="00B243EF">
                <w:rPr>
                  <w:rFonts w:eastAsia="Times New Roman"/>
                  <w:color w:val="000000"/>
                  <w:sz w:val="18"/>
                  <w:szCs w:val="20"/>
                  <w:lang w:eastAsia="sk-SK"/>
                </w:rPr>
                <w:t xml:space="preserve">sa </w:t>
              </w:r>
            </w:ins>
            <w:ins w:id="585" w:author="uzivatel" w:date="2021-03-05T10:29:00Z">
              <w:r w:rsidR="000277AD">
                <w:rPr>
                  <w:rFonts w:eastAsia="Times New Roman"/>
                  <w:color w:val="000000"/>
                  <w:sz w:val="18"/>
                  <w:szCs w:val="20"/>
                  <w:lang w:eastAsia="sk-SK"/>
                </w:rPr>
                <w:t xml:space="preserve">na projekte </w:t>
              </w:r>
            </w:ins>
            <w:ins w:id="586" w:author="uzivatel" w:date="2021-03-05T10:18:00Z">
              <w:r w:rsidR="00B243EF">
                <w:rPr>
                  <w:rFonts w:eastAsia="Times New Roman"/>
                  <w:color w:val="000000"/>
                  <w:sz w:val="18"/>
                  <w:szCs w:val="20"/>
                  <w:lang w:eastAsia="sk-SK"/>
                </w:rPr>
                <w:t>realizujú len povinné nástroje publicity</w:t>
              </w:r>
            </w:ins>
            <w:ins w:id="587" w:author="uzivatel" w:date="2021-03-05T10:20:00Z">
              <w:r w:rsidR="00B243EF">
                <w:rPr>
                  <w:rFonts w:eastAsia="Times New Roman"/>
                  <w:color w:val="000000"/>
                  <w:sz w:val="18"/>
                  <w:szCs w:val="20"/>
                  <w:lang w:eastAsia="sk-SK"/>
                </w:rPr>
                <w:t xml:space="preserve"> projektov EŠIF</w:t>
              </w:r>
            </w:ins>
            <w:ins w:id="588" w:author="uzivatel" w:date="2021-03-05T10:18:00Z">
              <w:r w:rsidR="000277AD">
                <w:rPr>
                  <w:rFonts w:eastAsia="Times New Roman"/>
                  <w:color w:val="000000"/>
                  <w:sz w:val="18"/>
                  <w:szCs w:val="20"/>
                  <w:lang w:eastAsia="sk-SK"/>
                </w:rPr>
                <w:t xml:space="preserve"> (t.j. veľkoplošný pútač</w:t>
              </w:r>
            </w:ins>
            <w:ins w:id="589" w:author="uzivatel" w:date="2021-03-05T10:32:00Z">
              <w:r w:rsidR="000277AD">
                <w:rPr>
                  <w:rFonts w:eastAsia="Times New Roman"/>
                  <w:color w:val="000000"/>
                  <w:sz w:val="18"/>
                  <w:szCs w:val="20"/>
                  <w:lang w:eastAsia="sk-SK"/>
                </w:rPr>
                <w:t xml:space="preserve"> </w:t>
              </w:r>
            </w:ins>
            <w:ins w:id="590" w:author="uzivatel" w:date="2021-03-05T10:18:00Z">
              <w:r w:rsidR="000277AD">
                <w:rPr>
                  <w:rFonts w:eastAsia="Times New Roman"/>
                  <w:color w:val="000000"/>
                  <w:sz w:val="18"/>
                  <w:szCs w:val="20"/>
                  <w:lang w:eastAsia="sk-SK"/>
                </w:rPr>
                <w:t>/</w:t>
              </w:r>
            </w:ins>
            <w:ins w:id="591" w:author="uzivatel" w:date="2021-03-05T10:32:00Z">
              <w:r w:rsidR="000277AD">
                <w:rPr>
                  <w:rFonts w:eastAsia="Times New Roman"/>
                  <w:color w:val="000000"/>
                  <w:sz w:val="18"/>
                  <w:szCs w:val="20"/>
                  <w:lang w:eastAsia="sk-SK"/>
                </w:rPr>
                <w:t xml:space="preserve"> </w:t>
              </w:r>
            </w:ins>
            <w:ins w:id="592" w:author="uzivatel" w:date="2021-03-05T10:18:00Z">
              <w:r w:rsidR="000277AD">
                <w:rPr>
                  <w:rFonts w:eastAsia="Times New Roman"/>
                  <w:color w:val="000000"/>
                  <w:sz w:val="18"/>
                  <w:szCs w:val="20"/>
                  <w:lang w:eastAsia="sk-SK"/>
                </w:rPr>
                <w:t xml:space="preserve">stála pamätná tabuľa / </w:t>
              </w:r>
            </w:ins>
            <w:ins w:id="593" w:author="uzivatel" w:date="2021-03-05T10:30:00Z">
              <w:r w:rsidR="000277AD">
                <w:rPr>
                  <w:rFonts w:eastAsia="Times New Roman"/>
                  <w:color w:val="000000"/>
                  <w:sz w:val="18"/>
                  <w:szCs w:val="20"/>
                  <w:lang w:eastAsia="sk-SK"/>
                </w:rPr>
                <w:t xml:space="preserve">resp. </w:t>
              </w:r>
            </w:ins>
            <w:ins w:id="594" w:author="uzivatel" w:date="2021-03-05T10:18:00Z">
              <w:r w:rsidR="009C1430">
                <w:rPr>
                  <w:rFonts w:eastAsia="Times New Roman"/>
                  <w:color w:val="000000"/>
                  <w:sz w:val="18"/>
                  <w:szCs w:val="20"/>
                  <w:lang w:eastAsia="sk-SK"/>
                </w:rPr>
                <w:t>plagát,</w:t>
              </w:r>
            </w:ins>
            <w:ins w:id="595" w:author="uzivatel" w:date="2021-03-05T10:30:00Z">
              <w:r w:rsidR="000277AD">
                <w:rPr>
                  <w:rFonts w:eastAsia="Times New Roman"/>
                  <w:color w:val="000000"/>
                  <w:sz w:val="18"/>
                  <w:szCs w:val="20"/>
                  <w:lang w:eastAsia="sk-SK"/>
                </w:rPr>
                <w:t xml:space="preserve"> </w:t>
              </w:r>
            </w:ins>
            <w:ins w:id="596" w:author="uzivatel" w:date="2021-03-05T10:19:00Z">
              <w:r w:rsidR="00B243EF">
                <w:rPr>
                  <w:rFonts w:eastAsia="Times New Roman"/>
                  <w:color w:val="000000"/>
                  <w:sz w:val="18"/>
                  <w:szCs w:val="20"/>
                  <w:lang w:eastAsia="sk-SK"/>
                </w:rPr>
                <w:t xml:space="preserve">tak </w:t>
              </w:r>
            </w:ins>
            <w:ins w:id="597" w:author="uzivatel" w:date="2021-03-05T10:28:00Z">
              <w:r w:rsidR="000277AD">
                <w:rPr>
                  <w:rFonts w:eastAsia="Times New Roman"/>
                  <w:color w:val="000000"/>
                  <w:sz w:val="18"/>
                  <w:szCs w:val="20"/>
                  <w:lang w:eastAsia="sk-SK"/>
                </w:rPr>
                <w:t xml:space="preserve">sa </w:t>
              </w:r>
            </w:ins>
            <w:ins w:id="598" w:author="uzivatel" w:date="2021-03-05T10:19:00Z">
              <w:r w:rsidR="00B243EF">
                <w:rPr>
                  <w:rFonts w:eastAsia="Times New Roman"/>
                  <w:color w:val="000000"/>
                  <w:sz w:val="18"/>
                  <w:szCs w:val="20"/>
                  <w:lang w:eastAsia="sk-SK"/>
                </w:rPr>
                <w:t>samostatná pozícia manažéra pre publicitu</w:t>
              </w:r>
            </w:ins>
            <w:ins w:id="599" w:author="uzivatel" w:date="2021-03-05T10:28:00Z">
              <w:r w:rsidR="000277AD">
                <w:rPr>
                  <w:rFonts w:eastAsia="Times New Roman"/>
                  <w:color w:val="000000"/>
                  <w:sz w:val="18"/>
                  <w:szCs w:val="20"/>
                  <w:lang w:eastAsia="sk-SK"/>
                </w:rPr>
                <w:t xml:space="preserve"> na projekt</w:t>
              </w:r>
            </w:ins>
            <w:ins w:id="600" w:author="uzivatel" w:date="2021-03-09T09:45:00Z">
              <w:r w:rsidR="002954DA">
                <w:rPr>
                  <w:rFonts w:eastAsia="Times New Roman"/>
                  <w:color w:val="000000"/>
                  <w:sz w:val="18"/>
                  <w:szCs w:val="20"/>
                  <w:lang w:eastAsia="sk-SK"/>
                </w:rPr>
                <w:t>och</w:t>
              </w:r>
            </w:ins>
            <w:ins w:id="601" w:author="uzivatel" w:date="2021-03-05T10:28:00Z">
              <w:r w:rsidR="000277AD">
                <w:rPr>
                  <w:rFonts w:eastAsia="Times New Roman"/>
                  <w:color w:val="000000"/>
                  <w:sz w:val="18"/>
                  <w:szCs w:val="20"/>
                  <w:lang w:eastAsia="sk-SK"/>
                </w:rPr>
                <w:t xml:space="preserve"> </w:t>
              </w:r>
            </w:ins>
            <w:ins w:id="602" w:author="uzivatel" w:date="2021-03-05T10:38:00Z">
              <w:r w:rsidR="00124AFE">
                <w:rPr>
                  <w:rFonts w:eastAsia="Times New Roman"/>
                  <w:color w:val="000000"/>
                  <w:sz w:val="18"/>
                  <w:szCs w:val="20"/>
                  <w:lang w:eastAsia="sk-SK"/>
                </w:rPr>
                <w:t xml:space="preserve">OPII </w:t>
              </w:r>
            </w:ins>
            <w:ins w:id="603" w:author="uzivatel" w:date="2021-03-05T10:28:00Z">
              <w:r w:rsidR="000277AD">
                <w:rPr>
                  <w:rFonts w:eastAsia="Times New Roman"/>
                  <w:color w:val="000000"/>
                  <w:sz w:val="18"/>
                  <w:szCs w:val="20"/>
                  <w:lang w:eastAsia="sk-SK"/>
                </w:rPr>
                <w:t>neuplat</w:t>
              </w:r>
            </w:ins>
            <w:ins w:id="604" w:author="uzivatel" w:date="2021-03-05T10:29:00Z">
              <w:r w:rsidR="000277AD">
                <w:rPr>
                  <w:rFonts w:eastAsia="Times New Roman"/>
                  <w:color w:val="000000"/>
                  <w:sz w:val="18"/>
                  <w:szCs w:val="20"/>
                  <w:lang w:eastAsia="sk-SK"/>
                </w:rPr>
                <w:t>ňuje</w:t>
              </w:r>
            </w:ins>
            <w:ins w:id="605" w:author="uzivatel" w:date="2021-03-05T10:33:00Z">
              <w:r w:rsidR="000277AD">
                <w:rPr>
                  <w:rFonts w:eastAsia="Times New Roman"/>
                  <w:color w:val="000000"/>
                  <w:sz w:val="18"/>
                  <w:szCs w:val="20"/>
                  <w:lang w:eastAsia="sk-SK"/>
                </w:rPr>
                <w:t xml:space="preserve"> a riadnu realizáciu týchto aktivít </w:t>
              </w:r>
            </w:ins>
            <w:ins w:id="606" w:author="uzivatel" w:date="2021-03-09T09:45:00Z">
              <w:r w:rsidR="002954DA">
                <w:rPr>
                  <w:rFonts w:eastAsia="Times New Roman"/>
                  <w:color w:val="000000"/>
                  <w:sz w:val="18"/>
                  <w:szCs w:val="20"/>
                  <w:lang w:eastAsia="sk-SK"/>
                </w:rPr>
                <w:t>zabezpečuje</w:t>
              </w:r>
            </w:ins>
            <w:ins w:id="607" w:author="uzivatel" w:date="2021-03-05T10:33:00Z">
              <w:r w:rsidR="000277AD">
                <w:rPr>
                  <w:rFonts w:eastAsia="Times New Roman"/>
                  <w:color w:val="000000"/>
                  <w:sz w:val="18"/>
                  <w:szCs w:val="20"/>
                  <w:lang w:eastAsia="sk-SK"/>
                </w:rPr>
                <w:t xml:space="preserve"> spravidla  PM</w:t>
              </w:r>
            </w:ins>
            <w:ins w:id="608" w:author="uzivatel" w:date="2021-03-05T10:22:00Z">
              <w:r w:rsidR="000277AD">
                <w:rPr>
                  <w:rFonts w:eastAsia="Times New Roman"/>
                  <w:color w:val="000000"/>
                  <w:sz w:val="18"/>
                  <w:szCs w:val="20"/>
                  <w:lang w:eastAsia="sk-SK"/>
                </w:rPr>
                <w:t xml:space="preserve">. </w:t>
              </w:r>
            </w:ins>
            <w:ins w:id="609" w:author="uzivatel" w:date="2021-03-05T10:34:00Z">
              <w:r w:rsidR="000277AD">
                <w:rPr>
                  <w:rFonts w:eastAsia="Times New Roman"/>
                  <w:color w:val="000000"/>
                  <w:sz w:val="18"/>
                  <w:szCs w:val="20"/>
                  <w:lang w:eastAsia="sk-SK"/>
                </w:rPr>
                <w:t>Samostatná p</w:t>
              </w:r>
            </w:ins>
            <w:ins w:id="610" w:author="uzivatel" w:date="2021-03-05T10:22:00Z">
              <w:r w:rsidR="000277AD">
                <w:rPr>
                  <w:rFonts w:eastAsia="Times New Roman"/>
                  <w:color w:val="000000"/>
                  <w:sz w:val="18"/>
                  <w:szCs w:val="20"/>
                  <w:lang w:eastAsia="sk-SK"/>
                </w:rPr>
                <w:t xml:space="preserve">ozícia </w:t>
              </w:r>
            </w:ins>
            <w:ins w:id="611" w:author="uzivatel" w:date="2021-03-05T10:34:00Z">
              <w:r w:rsidR="000277AD">
                <w:rPr>
                  <w:rFonts w:eastAsia="Times New Roman"/>
                  <w:color w:val="000000"/>
                  <w:sz w:val="18"/>
                  <w:szCs w:val="20"/>
                  <w:lang w:eastAsia="sk-SK"/>
                </w:rPr>
                <w:t xml:space="preserve">manažéra pre publicitu </w:t>
              </w:r>
            </w:ins>
            <w:ins w:id="612" w:author="uzivatel" w:date="2021-03-05T10:22:00Z">
              <w:r w:rsidR="000277AD">
                <w:rPr>
                  <w:rFonts w:eastAsia="Times New Roman"/>
                  <w:color w:val="000000"/>
                  <w:sz w:val="18"/>
                  <w:szCs w:val="20"/>
                  <w:lang w:eastAsia="sk-SK"/>
                </w:rPr>
                <w:t xml:space="preserve">je </w:t>
              </w:r>
              <w:r w:rsidR="00B243EF">
                <w:rPr>
                  <w:rFonts w:eastAsia="Times New Roman"/>
                  <w:color w:val="000000"/>
                  <w:sz w:val="18"/>
                  <w:szCs w:val="20"/>
                  <w:lang w:eastAsia="sk-SK"/>
                </w:rPr>
                <w:t>nárokovateľná</w:t>
              </w:r>
            </w:ins>
            <w:ins w:id="613" w:author="uzivatel" w:date="2021-03-05T10:31:00Z">
              <w:r w:rsidR="00124AFE">
                <w:rPr>
                  <w:rFonts w:eastAsia="Times New Roman"/>
                  <w:color w:val="000000"/>
                  <w:sz w:val="18"/>
                  <w:szCs w:val="20"/>
                  <w:lang w:eastAsia="sk-SK"/>
                </w:rPr>
                <w:t xml:space="preserve"> len pr</w:t>
              </w:r>
            </w:ins>
            <w:ins w:id="614" w:author="uzivatel" w:date="2021-03-05T10:37:00Z">
              <w:r w:rsidR="00124AFE">
                <w:rPr>
                  <w:rFonts w:eastAsia="Times New Roman"/>
                  <w:color w:val="000000"/>
                  <w:sz w:val="18"/>
                  <w:szCs w:val="20"/>
                  <w:lang w:eastAsia="sk-SK"/>
                </w:rPr>
                <w:t>e</w:t>
              </w:r>
            </w:ins>
            <w:ins w:id="615" w:author="uzivatel" w:date="2021-03-05T10:31:00Z">
              <w:r w:rsidR="00124AFE">
                <w:rPr>
                  <w:rFonts w:eastAsia="Times New Roman"/>
                  <w:color w:val="000000"/>
                  <w:sz w:val="18"/>
                  <w:szCs w:val="20"/>
                  <w:lang w:eastAsia="sk-SK"/>
                </w:rPr>
                <w:t xml:space="preserve"> </w:t>
              </w:r>
            </w:ins>
            <w:ins w:id="616" w:author="uzivatel" w:date="2021-03-05T10:39:00Z">
              <w:r w:rsidR="00124AFE">
                <w:rPr>
                  <w:rFonts w:eastAsia="Times New Roman"/>
                  <w:color w:val="000000"/>
                  <w:sz w:val="18"/>
                  <w:szCs w:val="20"/>
                  <w:lang w:eastAsia="sk-SK"/>
                </w:rPr>
                <w:t xml:space="preserve">tie </w:t>
              </w:r>
            </w:ins>
            <w:ins w:id="617" w:author="uzivatel" w:date="2021-03-05T10:31:00Z">
              <w:r w:rsidR="00124AFE">
                <w:rPr>
                  <w:rFonts w:eastAsia="Times New Roman"/>
                  <w:color w:val="000000"/>
                  <w:sz w:val="18"/>
                  <w:szCs w:val="20"/>
                  <w:lang w:eastAsia="sk-SK"/>
                </w:rPr>
                <w:t>projekt</w:t>
              </w:r>
            </w:ins>
            <w:ins w:id="618" w:author="uzivatel" w:date="2021-03-05T10:37:00Z">
              <w:r w:rsidR="00124AFE">
                <w:rPr>
                  <w:rFonts w:eastAsia="Times New Roman"/>
                  <w:color w:val="000000"/>
                  <w:sz w:val="18"/>
                  <w:szCs w:val="20"/>
                  <w:lang w:eastAsia="sk-SK"/>
                </w:rPr>
                <w:t>y</w:t>
              </w:r>
            </w:ins>
            <w:ins w:id="619" w:author="uzivatel" w:date="2021-03-05T10:31:00Z">
              <w:r w:rsidR="00124AFE">
                <w:rPr>
                  <w:rFonts w:eastAsia="Times New Roman"/>
                  <w:color w:val="000000"/>
                  <w:sz w:val="18"/>
                  <w:szCs w:val="20"/>
                  <w:lang w:eastAsia="sk-SK"/>
                </w:rPr>
                <w:t xml:space="preserve"> OPII</w:t>
              </w:r>
            </w:ins>
            <w:ins w:id="620" w:author="uzivatel" w:date="2021-03-05T10:57:00Z">
              <w:r w:rsidR="00D76213">
                <w:rPr>
                  <w:rFonts w:eastAsia="Times New Roman"/>
                  <w:color w:val="000000"/>
                  <w:sz w:val="18"/>
                  <w:szCs w:val="20"/>
                  <w:lang w:eastAsia="sk-SK"/>
                </w:rPr>
                <w:t>,</w:t>
              </w:r>
            </w:ins>
            <w:ins w:id="621" w:author="uzivatel" w:date="2021-03-05T10:31:00Z">
              <w:r w:rsidR="00124AFE">
                <w:rPr>
                  <w:rFonts w:eastAsia="Times New Roman"/>
                  <w:color w:val="000000"/>
                  <w:sz w:val="18"/>
                  <w:szCs w:val="20"/>
                  <w:lang w:eastAsia="sk-SK"/>
                </w:rPr>
                <w:t xml:space="preserve"> v</w:t>
              </w:r>
            </w:ins>
            <w:ins w:id="622" w:author="uzivatel" w:date="2021-03-05T10:36:00Z">
              <w:r w:rsidR="00124AFE">
                <w:rPr>
                  <w:rFonts w:eastAsia="Times New Roman"/>
                  <w:color w:val="000000"/>
                  <w:sz w:val="18"/>
                  <w:szCs w:val="20"/>
                  <w:lang w:eastAsia="sk-SK"/>
                </w:rPr>
                <w:t> </w:t>
              </w:r>
            </w:ins>
            <w:ins w:id="623" w:author="uzivatel" w:date="2021-03-05T10:31:00Z">
              <w:r w:rsidR="00124AFE">
                <w:rPr>
                  <w:rFonts w:eastAsia="Times New Roman"/>
                  <w:color w:val="000000"/>
                  <w:sz w:val="18"/>
                  <w:szCs w:val="20"/>
                  <w:lang w:eastAsia="sk-SK"/>
                </w:rPr>
                <w:t xml:space="preserve">rámci </w:t>
              </w:r>
            </w:ins>
            <w:ins w:id="624" w:author="uzivatel" w:date="2021-03-05T10:36:00Z">
              <w:r w:rsidR="00124AFE">
                <w:rPr>
                  <w:rFonts w:eastAsia="Times New Roman"/>
                  <w:color w:val="000000"/>
                  <w:sz w:val="18"/>
                  <w:szCs w:val="20"/>
                  <w:lang w:eastAsia="sk-SK"/>
                </w:rPr>
                <w:t>ktorých sa aktívne realizujú aj iné doplnkové nást</w:t>
              </w:r>
            </w:ins>
            <w:ins w:id="625" w:author="uzivatel" w:date="2021-03-05T10:38:00Z">
              <w:r w:rsidR="00124AFE">
                <w:rPr>
                  <w:rFonts w:eastAsia="Times New Roman"/>
                  <w:color w:val="000000"/>
                  <w:sz w:val="18"/>
                  <w:szCs w:val="20"/>
                  <w:lang w:eastAsia="sk-SK"/>
                </w:rPr>
                <w:t>roje publicity</w:t>
              </w:r>
            </w:ins>
            <w:ins w:id="626" w:author="uzivatel" w:date="2021-03-05T10:57:00Z">
              <w:r w:rsidR="00D76213">
                <w:rPr>
                  <w:rFonts w:eastAsia="Times New Roman"/>
                  <w:color w:val="000000"/>
                  <w:sz w:val="18"/>
                  <w:szCs w:val="20"/>
                  <w:lang w:eastAsia="sk-SK"/>
                </w:rPr>
                <w:t xml:space="preserve"> EŠIF</w:t>
              </w:r>
            </w:ins>
            <w:ins w:id="627" w:author="uzivatel" w:date="2021-03-05T10:38:00Z">
              <w:r w:rsidR="00124AFE">
                <w:rPr>
                  <w:rFonts w:eastAsia="Times New Roman"/>
                  <w:color w:val="000000"/>
                  <w:sz w:val="18"/>
                  <w:szCs w:val="20"/>
                  <w:lang w:eastAsia="sk-SK"/>
                </w:rPr>
                <w:t xml:space="preserve"> (</w:t>
              </w:r>
            </w:ins>
            <w:ins w:id="628" w:author="uzivatel" w:date="2021-03-05T10:50:00Z">
              <w:r w:rsidR="0074685B">
                <w:rPr>
                  <w:rFonts w:eastAsia="Times New Roman"/>
                  <w:color w:val="000000"/>
                  <w:sz w:val="18"/>
                  <w:szCs w:val="20"/>
                  <w:lang w:eastAsia="sk-SK"/>
                </w:rPr>
                <w:t xml:space="preserve">napr. </w:t>
              </w:r>
            </w:ins>
            <w:ins w:id="629" w:author="uzivatel" w:date="2021-03-05T10:38:00Z">
              <w:r w:rsidR="00124AFE">
                <w:rPr>
                  <w:rFonts w:eastAsia="Times New Roman"/>
                  <w:color w:val="000000"/>
                  <w:sz w:val="18"/>
                  <w:szCs w:val="20"/>
                  <w:lang w:eastAsia="sk-SK"/>
                </w:rPr>
                <w:t>samostatná informačná kampaň</w:t>
              </w:r>
            </w:ins>
            <w:ins w:id="630" w:author="uzivatel" w:date="2021-03-05T10:39:00Z">
              <w:r w:rsidR="00124AFE">
                <w:rPr>
                  <w:rFonts w:eastAsia="Times New Roman"/>
                  <w:color w:val="000000"/>
                  <w:sz w:val="18"/>
                  <w:szCs w:val="20"/>
                  <w:lang w:eastAsia="sk-SK"/>
                </w:rPr>
                <w:t xml:space="preserve"> projektu, </w:t>
              </w:r>
            </w:ins>
            <w:ins w:id="631" w:author="uzivatel" w:date="2021-03-05T10:40:00Z">
              <w:r w:rsidR="00124AFE">
                <w:rPr>
                  <w:rFonts w:eastAsia="Times New Roman"/>
                  <w:color w:val="000000"/>
                  <w:sz w:val="18"/>
                  <w:szCs w:val="20"/>
                  <w:lang w:eastAsia="sk-SK"/>
                </w:rPr>
                <w:t xml:space="preserve">organizácia </w:t>
              </w:r>
            </w:ins>
            <w:ins w:id="632" w:author="uzivatel" w:date="2021-03-05T10:39:00Z">
              <w:r w:rsidR="00124AFE">
                <w:rPr>
                  <w:rFonts w:eastAsia="Times New Roman"/>
                  <w:color w:val="000000"/>
                  <w:sz w:val="18"/>
                  <w:szCs w:val="20"/>
                  <w:lang w:eastAsia="sk-SK"/>
                </w:rPr>
                <w:t>workshop</w:t>
              </w:r>
            </w:ins>
            <w:ins w:id="633" w:author="uzivatel" w:date="2021-03-05T10:40:00Z">
              <w:r w:rsidR="00124AFE">
                <w:rPr>
                  <w:rFonts w:eastAsia="Times New Roman"/>
                  <w:color w:val="000000"/>
                  <w:sz w:val="18"/>
                  <w:szCs w:val="20"/>
                  <w:lang w:eastAsia="sk-SK"/>
                </w:rPr>
                <w:t>ov</w:t>
              </w:r>
            </w:ins>
            <w:ins w:id="634" w:author="uzivatel" w:date="2021-03-05T10:39:00Z">
              <w:r w:rsidR="00124AFE">
                <w:rPr>
                  <w:rFonts w:eastAsia="Times New Roman"/>
                  <w:color w:val="000000"/>
                  <w:sz w:val="18"/>
                  <w:szCs w:val="20"/>
                  <w:lang w:eastAsia="sk-SK"/>
                </w:rPr>
                <w:t xml:space="preserve"> pre verejnosť, správa</w:t>
              </w:r>
            </w:ins>
            <w:ins w:id="635" w:author="uzivatel" w:date="2021-03-05T10:50:00Z">
              <w:r w:rsidR="0074685B">
                <w:rPr>
                  <w:rFonts w:eastAsia="Times New Roman"/>
                  <w:color w:val="000000"/>
                  <w:sz w:val="18"/>
                  <w:szCs w:val="20"/>
                  <w:lang w:eastAsia="sk-SK"/>
                </w:rPr>
                <w:t xml:space="preserve"> samostatnej</w:t>
              </w:r>
            </w:ins>
            <w:ins w:id="636" w:author="uzivatel" w:date="2021-03-05T10:39:00Z">
              <w:r w:rsidR="00124AFE">
                <w:rPr>
                  <w:rFonts w:eastAsia="Times New Roman"/>
                  <w:color w:val="000000"/>
                  <w:sz w:val="18"/>
                  <w:szCs w:val="20"/>
                  <w:lang w:eastAsia="sk-SK"/>
                </w:rPr>
                <w:t xml:space="preserve"> webstránky</w:t>
              </w:r>
            </w:ins>
            <w:ins w:id="637" w:author="uzivatel" w:date="2021-03-05T10:40:00Z">
              <w:r w:rsidR="00124AFE">
                <w:rPr>
                  <w:rFonts w:eastAsia="Times New Roman"/>
                  <w:color w:val="000000"/>
                  <w:sz w:val="18"/>
                  <w:szCs w:val="20"/>
                  <w:lang w:eastAsia="sk-SK"/>
                </w:rPr>
                <w:t xml:space="preserve"> projektu</w:t>
              </w:r>
            </w:ins>
            <w:ins w:id="638" w:author="uzivatel" w:date="2021-03-05T10:39:00Z">
              <w:r w:rsidR="00124AFE">
                <w:rPr>
                  <w:rFonts w:eastAsia="Times New Roman"/>
                  <w:color w:val="000000"/>
                  <w:sz w:val="18"/>
                  <w:szCs w:val="20"/>
                  <w:lang w:eastAsia="sk-SK"/>
                </w:rPr>
                <w:t xml:space="preserve"> a</w:t>
              </w:r>
            </w:ins>
            <w:ins w:id="639" w:author="uzivatel" w:date="2021-03-05T10:41:00Z">
              <w:r w:rsidR="00124AFE">
                <w:rPr>
                  <w:rFonts w:eastAsia="Times New Roman"/>
                  <w:color w:val="000000"/>
                  <w:sz w:val="18"/>
                  <w:szCs w:val="20"/>
                  <w:lang w:eastAsia="sk-SK"/>
                </w:rPr>
                <w:t> </w:t>
              </w:r>
            </w:ins>
            <w:ins w:id="640" w:author="uzivatel" w:date="2021-03-05T10:39:00Z">
              <w:r w:rsidR="00124AFE">
                <w:rPr>
                  <w:rFonts w:eastAsia="Times New Roman"/>
                  <w:color w:val="000000"/>
                  <w:sz w:val="18"/>
                  <w:szCs w:val="20"/>
                  <w:lang w:eastAsia="sk-SK"/>
                </w:rPr>
                <w:t>pod.</w:t>
              </w:r>
            </w:ins>
            <w:ins w:id="641" w:author="uzivatel" w:date="2021-03-05T10:41:00Z">
              <w:r w:rsidR="00124AFE">
                <w:rPr>
                  <w:rFonts w:eastAsia="Times New Roman"/>
                  <w:color w:val="000000"/>
                  <w:sz w:val="18"/>
                  <w:szCs w:val="20"/>
                  <w:lang w:eastAsia="sk-SK"/>
                </w:rPr>
                <w:t>).</w:t>
              </w:r>
            </w:ins>
          </w:p>
          <w:p w14:paraId="4CD47745" w14:textId="3B8D7DC9" w:rsidR="009D7049" w:rsidRPr="00A374F2" w:rsidDel="000277AD" w:rsidRDefault="009D7049" w:rsidP="00415B1C">
            <w:pPr>
              <w:keepNext/>
              <w:keepLines/>
              <w:spacing w:before="120" w:after="0" w:line="240" w:lineRule="auto"/>
              <w:jc w:val="both"/>
              <w:rPr>
                <w:del w:id="642" w:author="uzivatel" w:date="2021-03-05T10:35:00Z"/>
                <w:rFonts w:eastAsia="Times New Roman"/>
                <w:color w:val="000000"/>
                <w:sz w:val="18"/>
                <w:szCs w:val="20"/>
                <w:lang w:eastAsia="sk-SK"/>
              </w:rPr>
            </w:pPr>
            <w:del w:id="643" w:author="uzivatel" w:date="2021-03-03T09:59:00Z">
              <w:r w:rsidRPr="00A374F2" w:rsidDel="00042FD2">
                <w:rPr>
                  <w:rFonts w:eastAsia="Times New Roman"/>
                  <w:color w:val="000000"/>
                  <w:sz w:val="18"/>
                  <w:szCs w:val="20"/>
                  <w:lang w:eastAsia="sk-SK"/>
                </w:rPr>
                <w:delText xml:space="preserve">zodpovedný za priebežné riadenie investičných prác realizovaných v rámci projektu, zodpovedá za kontrolu a efektívne vynakladanie finančných prostriedkov na stavebné práce, kontroluje činnosť zhotoviteľa a stavebného dozoru. </w:delText>
              </w:r>
            </w:del>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ins w:id="644" w:author="uzivatel" w:date="2021-03-05T10:42:00Z"/>
                <w:rFonts w:eastAsia="Times New Roman"/>
                <w:color w:val="000000"/>
                <w:sz w:val="18"/>
                <w:szCs w:val="20"/>
                <w:lang w:eastAsia="sk-SK"/>
              </w:rPr>
            </w:pPr>
            <w:ins w:id="645" w:author="uzivatel" w:date="2021-03-05T10:41:00Z">
              <w:r w:rsidRPr="00124AFE">
                <w:rPr>
                  <w:rFonts w:eastAsia="Times New Roman"/>
                  <w:color w:val="000000"/>
                  <w:sz w:val="18"/>
                  <w:szCs w:val="20"/>
                  <w:lang w:eastAsia="sk-SK"/>
                </w:rPr>
                <w:t xml:space="preserve">zabezpečenie vypracovania tlačových správ </w:t>
              </w:r>
            </w:ins>
            <w:ins w:id="646" w:author="uzivatel" w:date="2021-03-05T10:45:00Z">
              <w:r>
                <w:rPr>
                  <w:rFonts w:eastAsia="Times New Roman"/>
                  <w:color w:val="000000"/>
                  <w:sz w:val="18"/>
                  <w:szCs w:val="20"/>
                  <w:lang w:eastAsia="sk-SK"/>
                </w:rPr>
                <w:t xml:space="preserve">o projekte </w:t>
              </w:r>
            </w:ins>
            <w:ins w:id="647" w:author="uzivatel" w:date="2021-03-05T10:42:00Z">
              <w:r w:rsidRPr="00124AFE">
                <w:rPr>
                  <w:rFonts w:eastAsia="Times New Roman"/>
                  <w:color w:val="000000"/>
                  <w:sz w:val="18"/>
                  <w:szCs w:val="20"/>
                  <w:lang w:eastAsia="sk-SK"/>
                </w:rPr>
                <w:t>v printových médiách</w:t>
              </w:r>
            </w:ins>
            <w:ins w:id="648" w:author="uzivatel" w:date="2021-03-05T10:32:00Z">
              <w:r>
                <w:rPr>
                  <w:rFonts w:eastAsia="Times New Roman"/>
                  <w:color w:val="000000"/>
                  <w:sz w:val="18"/>
                  <w:szCs w:val="20"/>
                  <w:lang w:eastAsia="sk-SK"/>
                </w:rPr>
                <w:t xml:space="preserve"> </w:t>
              </w:r>
            </w:ins>
            <w:ins w:id="649" w:author="uzivatel" w:date="2021-03-05T10:42:00Z">
              <w:r w:rsidRPr="00124AFE">
                <w:rPr>
                  <w:rFonts w:eastAsia="Times New Roman"/>
                  <w:color w:val="000000"/>
                  <w:sz w:val="18"/>
                  <w:szCs w:val="20"/>
                  <w:lang w:eastAsia="sk-SK"/>
                </w:rPr>
                <w:t>(</w:t>
              </w:r>
            </w:ins>
            <w:ins w:id="650" w:author="uzivatel" w:date="2021-03-05T10:32:00Z">
              <w:r w:rsidR="000277AD" w:rsidRPr="00124AFE">
                <w:rPr>
                  <w:rFonts w:eastAsia="Times New Roman"/>
                  <w:color w:val="000000"/>
                  <w:sz w:val="18"/>
                  <w:szCs w:val="20"/>
                  <w:lang w:eastAsia="sk-SK"/>
                </w:rPr>
                <w:t>PR správa v odbornej tlači</w:t>
              </w:r>
            </w:ins>
            <w:ins w:id="651" w:author="uzivatel" w:date="2021-03-05T10:42:00Z">
              <w:r w:rsidRPr="00124AFE">
                <w:rPr>
                  <w:rFonts w:eastAsia="Times New Roman"/>
                  <w:color w:val="000000"/>
                  <w:sz w:val="18"/>
                  <w:szCs w:val="20"/>
                  <w:lang w:eastAsia="sk-SK"/>
                </w:rPr>
                <w:t>/</w:t>
              </w:r>
            </w:ins>
            <w:ins w:id="652" w:author="uzivatel" w:date="2021-03-05T10:43:00Z">
              <w:r>
                <w:rPr>
                  <w:rFonts w:eastAsia="Times New Roman"/>
                  <w:color w:val="000000"/>
                  <w:sz w:val="18"/>
                  <w:szCs w:val="20"/>
                  <w:lang w:eastAsia="sk-SK"/>
                </w:rPr>
                <w:t xml:space="preserve"> </w:t>
              </w:r>
            </w:ins>
            <w:ins w:id="653" w:author="uzivatel" w:date="2021-03-05T10:32:00Z">
              <w:r>
                <w:rPr>
                  <w:rFonts w:eastAsia="Times New Roman"/>
                  <w:color w:val="000000"/>
                  <w:sz w:val="18"/>
                  <w:szCs w:val="20"/>
                  <w:lang w:eastAsia="sk-SK"/>
                </w:rPr>
                <w:t>v</w:t>
              </w:r>
            </w:ins>
            <w:ins w:id="654" w:author="uzivatel" w:date="2021-03-05T10:43:00Z">
              <w:r>
                <w:rPr>
                  <w:rFonts w:eastAsia="Times New Roman"/>
                  <w:color w:val="000000"/>
                  <w:sz w:val="18"/>
                  <w:szCs w:val="20"/>
                  <w:lang w:eastAsia="sk-SK"/>
                </w:rPr>
                <w:t> </w:t>
              </w:r>
            </w:ins>
            <w:ins w:id="655" w:author="uzivatel" w:date="2021-03-05T10:32:00Z">
              <w:r>
                <w:rPr>
                  <w:rFonts w:eastAsia="Times New Roman"/>
                  <w:color w:val="000000"/>
                  <w:sz w:val="18"/>
                  <w:szCs w:val="20"/>
                  <w:lang w:eastAsia="sk-SK"/>
                </w:rPr>
                <w:t>celoplošnom,</w:t>
              </w:r>
            </w:ins>
            <w:ins w:id="656" w:author="uzivatel" w:date="2021-03-05T10:43:00Z">
              <w:r>
                <w:rPr>
                  <w:rFonts w:eastAsia="Times New Roman"/>
                  <w:color w:val="000000"/>
                  <w:sz w:val="18"/>
                  <w:szCs w:val="20"/>
                  <w:lang w:eastAsia="sk-SK"/>
                </w:rPr>
                <w:t xml:space="preserve"> </w:t>
              </w:r>
            </w:ins>
            <w:ins w:id="657" w:author="uzivatel" w:date="2021-03-05T10:32:00Z">
              <w:r w:rsidR="000277AD" w:rsidRPr="00124AFE">
                <w:rPr>
                  <w:rFonts w:eastAsia="Times New Roman"/>
                  <w:color w:val="000000"/>
                  <w:sz w:val="18"/>
                  <w:szCs w:val="20"/>
                  <w:lang w:eastAsia="sk-SK"/>
                </w:rPr>
                <w:t>regionálnom médiu</w:t>
              </w:r>
            </w:ins>
            <w:ins w:id="658" w:author="uzivatel" w:date="2021-03-05T10:45:00Z">
              <w:r>
                <w:rPr>
                  <w:rFonts w:eastAsia="Times New Roman"/>
                  <w:color w:val="000000"/>
                  <w:sz w:val="18"/>
                  <w:szCs w:val="20"/>
                  <w:lang w:eastAsia="sk-SK"/>
                </w:rPr>
                <w:t xml:space="preserve"> a pod.</w:t>
              </w:r>
            </w:ins>
            <w:ins w:id="659" w:author="uzivatel" w:date="2021-03-05T10:42:00Z">
              <w:r w:rsidRPr="00124AFE">
                <w:rPr>
                  <w:rFonts w:eastAsia="Times New Roman"/>
                  <w:color w:val="000000"/>
                  <w:sz w:val="18"/>
                  <w:szCs w:val="20"/>
                  <w:lang w:eastAsia="sk-SK"/>
                </w:rPr>
                <w:t>)</w:t>
              </w:r>
            </w:ins>
            <w:ins w:id="660" w:author="uzivatel" w:date="2021-03-05T10:48:00Z">
              <w:r w:rsidR="0074685B">
                <w:rPr>
                  <w:rFonts w:eastAsia="Times New Roman"/>
                  <w:color w:val="000000"/>
                  <w:sz w:val="18"/>
                  <w:szCs w:val="20"/>
                  <w:lang w:eastAsia="sk-SK"/>
                </w:rPr>
                <w:t>;</w:t>
              </w:r>
            </w:ins>
          </w:p>
          <w:p w14:paraId="5556E000" w14:textId="24B3F05F" w:rsidR="000277AD" w:rsidRDefault="00124AFE" w:rsidP="005328AF">
            <w:pPr>
              <w:keepNext/>
              <w:keepLines/>
              <w:numPr>
                <w:ilvl w:val="0"/>
                <w:numId w:val="53"/>
              </w:numPr>
              <w:spacing w:after="0" w:line="240" w:lineRule="auto"/>
              <w:ind w:left="142" w:hanging="142"/>
              <w:jc w:val="both"/>
              <w:rPr>
                <w:ins w:id="661" w:author="uzivatel" w:date="2021-03-05T10:54:00Z"/>
                <w:rFonts w:eastAsia="Times New Roman"/>
                <w:color w:val="000000"/>
                <w:sz w:val="18"/>
                <w:szCs w:val="20"/>
                <w:lang w:eastAsia="sk-SK"/>
              </w:rPr>
            </w:pPr>
            <w:ins w:id="662" w:author="uzivatel" w:date="2021-03-05T10:44:00Z">
              <w:r w:rsidRPr="00124AFE">
                <w:rPr>
                  <w:rFonts w:eastAsia="Times New Roman"/>
                  <w:color w:val="000000"/>
                  <w:sz w:val="18"/>
                  <w:szCs w:val="20"/>
                  <w:lang w:eastAsia="sk-SK"/>
                </w:rPr>
                <w:t>zabezpečenie vypracovania tlačových spr</w:t>
              </w:r>
            </w:ins>
            <w:ins w:id="663" w:author="uzivatel" w:date="2021-03-05T10:32:00Z">
              <w:r w:rsidRPr="00124AFE">
                <w:rPr>
                  <w:rFonts w:eastAsia="Times New Roman"/>
                  <w:color w:val="000000"/>
                  <w:sz w:val="18"/>
                  <w:szCs w:val="20"/>
                  <w:lang w:eastAsia="sk-SK"/>
                </w:rPr>
                <w:t xml:space="preserve">áv </w:t>
              </w:r>
            </w:ins>
            <w:ins w:id="664" w:author="uzivatel" w:date="2021-03-05T10:45:00Z">
              <w:r w:rsidRPr="00124AFE">
                <w:rPr>
                  <w:rFonts w:eastAsia="Times New Roman"/>
                  <w:color w:val="000000"/>
                  <w:sz w:val="18"/>
                  <w:szCs w:val="20"/>
                  <w:lang w:eastAsia="sk-SK"/>
                </w:rPr>
                <w:t xml:space="preserve">o projekte </w:t>
              </w:r>
            </w:ins>
            <w:ins w:id="665" w:author="uzivatel" w:date="2021-03-05T10:32:00Z">
              <w:r w:rsidRPr="00124AFE">
                <w:rPr>
                  <w:rFonts w:eastAsia="Times New Roman"/>
                  <w:color w:val="000000"/>
                  <w:sz w:val="18"/>
                  <w:szCs w:val="20"/>
                  <w:lang w:eastAsia="sk-SK"/>
                </w:rPr>
                <w:t>v</w:t>
              </w:r>
            </w:ins>
            <w:ins w:id="666" w:author="uzivatel" w:date="2021-03-05T10:44:00Z">
              <w:r w:rsidRPr="00124AFE">
                <w:rPr>
                  <w:rFonts w:eastAsia="Times New Roman"/>
                  <w:color w:val="000000"/>
                  <w:sz w:val="18"/>
                  <w:szCs w:val="20"/>
                  <w:lang w:eastAsia="sk-SK"/>
                </w:rPr>
                <w:t> </w:t>
              </w:r>
            </w:ins>
            <w:ins w:id="667" w:author="uzivatel" w:date="2021-03-05T10:32:00Z">
              <w:r w:rsidRPr="00124AFE">
                <w:rPr>
                  <w:rFonts w:eastAsia="Times New Roman"/>
                  <w:color w:val="000000"/>
                  <w:sz w:val="18"/>
                  <w:szCs w:val="20"/>
                  <w:lang w:eastAsia="sk-SK"/>
                </w:rPr>
                <w:t xml:space="preserve">elektronických </w:t>
              </w:r>
            </w:ins>
            <w:ins w:id="668" w:author="uzivatel" w:date="2021-03-05T10:44:00Z">
              <w:r w:rsidRPr="00124AFE">
                <w:rPr>
                  <w:rFonts w:eastAsia="Times New Roman"/>
                  <w:color w:val="000000"/>
                  <w:sz w:val="18"/>
                  <w:szCs w:val="20"/>
                  <w:lang w:eastAsia="sk-SK"/>
                </w:rPr>
                <w:t xml:space="preserve">médiách </w:t>
              </w:r>
            </w:ins>
            <w:ins w:id="669" w:author="uzivatel" w:date="2021-03-05T10:32:00Z">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ins>
            <w:ins w:id="670" w:author="uzivatel" w:date="2021-03-05T10:51:00Z">
              <w:r w:rsidR="0074685B">
                <w:rPr>
                  <w:rFonts w:eastAsia="Times New Roman"/>
                  <w:color w:val="000000"/>
                  <w:sz w:val="18"/>
                  <w:szCs w:val="20"/>
                  <w:lang w:eastAsia="sk-SK"/>
                </w:rPr>
                <w:t> </w:t>
              </w:r>
            </w:ins>
            <w:ins w:id="671" w:author="uzivatel" w:date="2021-03-05T10:32:00Z">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w:t>
              </w:r>
            </w:ins>
            <w:ins w:id="672" w:author="uzivatel" w:date="2021-03-05T10:51:00Z">
              <w:r w:rsidR="0074685B">
                <w:rPr>
                  <w:rFonts w:eastAsia="Times New Roman"/>
                  <w:color w:val="000000"/>
                  <w:sz w:val="18"/>
                  <w:szCs w:val="20"/>
                  <w:lang w:eastAsia="sk-SK"/>
                </w:rPr>
                <w:t>o projekte);</w:t>
              </w:r>
            </w:ins>
          </w:p>
          <w:p w14:paraId="4E08CF12" w14:textId="3AFF6C0A" w:rsidR="0074685B" w:rsidRPr="0074685B" w:rsidRDefault="00593CD0" w:rsidP="0074685B">
            <w:pPr>
              <w:keepNext/>
              <w:keepLines/>
              <w:numPr>
                <w:ilvl w:val="0"/>
                <w:numId w:val="53"/>
              </w:numPr>
              <w:spacing w:after="0" w:line="240" w:lineRule="auto"/>
              <w:ind w:left="142" w:hanging="142"/>
              <w:jc w:val="both"/>
              <w:rPr>
                <w:ins w:id="673" w:author="uzivatel" w:date="2021-03-05T10:54:00Z"/>
                <w:rFonts w:eastAsia="Times New Roman"/>
                <w:color w:val="000000"/>
                <w:sz w:val="18"/>
                <w:szCs w:val="20"/>
                <w:lang w:eastAsia="sk-SK"/>
              </w:rPr>
            </w:pPr>
            <w:ins w:id="674" w:author="uzivatel" w:date="2021-03-05T10:58:00Z">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ins>
            <w:ins w:id="675" w:author="uzivatel" w:date="2021-03-05T10:54:00Z">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ins>
          </w:p>
          <w:p w14:paraId="42FCB171" w14:textId="73E0844F" w:rsidR="0074685B" w:rsidRPr="0074685B" w:rsidRDefault="0074685B" w:rsidP="0074685B">
            <w:pPr>
              <w:keepNext/>
              <w:keepLines/>
              <w:numPr>
                <w:ilvl w:val="0"/>
                <w:numId w:val="53"/>
              </w:numPr>
              <w:spacing w:after="0" w:line="240" w:lineRule="auto"/>
              <w:ind w:left="142" w:hanging="142"/>
              <w:jc w:val="both"/>
              <w:rPr>
                <w:ins w:id="676" w:author="uzivatel" w:date="2021-03-05T10:54:00Z"/>
                <w:rFonts w:eastAsia="Times New Roman"/>
                <w:color w:val="000000"/>
                <w:sz w:val="18"/>
                <w:szCs w:val="20"/>
                <w:lang w:eastAsia="sk-SK"/>
              </w:rPr>
            </w:pPr>
            <w:ins w:id="677" w:author="uzivatel" w:date="2021-03-05T10:54:00Z">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ins>
            <w:ins w:id="678" w:author="uzivatel" w:date="2021-03-05T10:58:00Z">
              <w:r w:rsidR="00593CD0">
                <w:rPr>
                  <w:rFonts w:eastAsia="Times New Roman"/>
                  <w:color w:val="000000"/>
                  <w:sz w:val="18"/>
                  <w:szCs w:val="20"/>
                  <w:lang w:eastAsia="sk-SK"/>
                </w:rPr>
                <w:t xml:space="preserve"> zameraných na zvýšenie informovanosti verejnosti o projekte</w:t>
              </w:r>
            </w:ins>
            <w:ins w:id="679" w:author="uzivatel" w:date="2021-03-05T10:54:00Z">
              <w:r>
                <w:rPr>
                  <w:rFonts w:eastAsia="Times New Roman"/>
                  <w:color w:val="000000"/>
                  <w:sz w:val="18"/>
                  <w:szCs w:val="20"/>
                  <w:lang w:eastAsia="sk-SK"/>
                </w:rPr>
                <w:t>;</w:t>
              </w:r>
              <w:r w:rsidRPr="0074685B">
                <w:rPr>
                  <w:rFonts w:eastAsia="Times New Roman"/>
                  <w:color w:val="000000"/>
                  <w:sz w:val="18"/>
                  <w:szCs w:val="20"/>
                  <w:lang w:eastAsia="sk-SK"/>
                </w:rPr>
                <w:t xml:space="preserve">      </w:t>
              </w:r>
            </w:ins>
          </w:p>
          <w:p w14:paraId="14C8622B" w14:textId="4D945436" w:rsidR="0074685B" w:rsidRDefault="0074685B" w:rsidP="00124AFE">
            <w:pPr>
              <w:keepNext/>
              <w:keepLines/>
              <w:numPr>
                <w:ilvl w:val="0"/>
                <w:numId w:val="53"/>
              </w:numPr>
              <w:spacing w:after="0" w:line="240" w:lineRule="auto"/>
              <w:ind w:left="142" w:hanging="142"/>
              <w:jc w:val="both"/>
              <w:rPr>
                <w:ins w:id="680" w:author="uzivatel" w:date="2021-03-05T10:52:00Z"/>
                <w:rFonts w:eastAsia="Times New Roman"/>
                <w:color w:val="000000"/>
                <w:sz w:val="18"/>
                <w:szCs w:val="20"/>
                <w:lang w:eastAsia="sk-SK"/>
              </w:rPr>
            </w:pPr>
            <w:ins w:id="681" w:author="uzivatel" w:date="2021-03-05T10:51:00Z">
              <w:r>
                <w:rPr>
                  <w:rFonts w:eastAsia="Times New Roman"/>
                  <w:color w:val="000000"/>
                  <w:sz w:val="18"/>
                  <w:szCs w:val="20"/>
                  <w:lang w:eastAsia="sk-SK"/>
                </w:rPr>
                <w:t xml:space="preserve">zabezpečenie rôznych </w:t>
              </w:r>
            </w:ins>
            <w:ins w:id="682" w:author="uzivatel" w:date="2021-03-05T11:00:00Z">
              <w:r w:rsidR="00593CD0">
                <w:rPr>
                  <w:rFonts w:eastAsia="Times New Roman"/>
                  <w:color w:val="000000"/>
                  <w:sz w:val="18"/>
                  <w:szCs w:val="20"/>
                  <w:lang w:eastAsia="sk-SK"/>
                </w:rPr>
                <w:t xml:space="preserve">iných </w:t>
              </w:r>
            </w:ins>
            <w:ins w:id="683" w:author="uzivatel" w:date="2021-03-05T10:51:00Z">
              <w:r>
                <w:rPr>
                  <w:rFonts w:eastAsia="Times New Roman"/>
                  <w:color w:val="000000"/>
                  <w:sz w:val="18"/>
                  <w:szCs w:val="20"/>
                  <w:lang w:eastAsia="sk-SK"/>
                </w:rPr>
                <w:t>d</w:t>
              </w:r>
            </w:ins>
            <w:ins w:id="684" w:author="uzivatel" w:date="2021-03-05T10:32:00Z">
              <w:r>
                <w:rPr>
                  <w:rFonts w:eastAsia="Times New Roman"/>
                  <w:color w:val="000000"/>
                  <w:sz w:val="18"/>
                  <w:szCs w:val="20"/>
                  <w:lang w:eastAsia="sk-SK"/>
                </w:rPr>
                <w:t>oplnkových nástrojov</w:t>
              </w:r>
              <w:r w:rsidR="000277AD" w:rsidRPr="00124AFE">
                <w:rPr>
                  <w:rFonts w:eastAsia="Times New Roman"/>
                  <w:color w:val="000000"/>
                  <w:sz w:val="18"/>
                  <w:szCs w:val="20"/>
                  <w:lang w:eastAsia="sk-SK"/>
                </w:rPr>
                <w:t xml:space="preserve"> publicity</w:t>
              </w:r>
            </w:ins>
            <w:ins w:id="685" w:author="uzivatel" w:date="2021-03-05T10:52:00Z">
              <w:r>
                <w:rPr>
                  <w:rFonts w:eastAsia="Times New Roman"/>
                  <w:color w:val="000000"/>
                  <w:sz w:val="18"/>
                  <w:szCs w:val="20"/>
                  <w:lang w:eastAsia="sk-SK"/>
                </w:rPr>
                <w:t>:</w:t>
              </w:r>
            </w:ins>
          </w:p>
          <w:p w14:paraId="00DC30C7" w14:textId="0D6A7451" w:rsidR="000277AD" w:rsidRPr="00124AFE" w:rsidRDefault="000277AD" w:rsidP="0074685B">
            <w:pPr>
              <w:keepNext/>
              <w:keepLines/>
              <w:spacing w:after="0" w:line="240" w:lineRule="auto"/>
              <w:ind w:left="142"/>
              <w:jc w:val="both"/>
              <w:rPr>
                <w:ins w:id="686" w:author="uzivatel" w:date="2021-03-05T10:32:00Z"/>
                <w:rFonts w:eastAsia="Times New Roman"/>
                <w:color w:val="000000"/>
                <w:sz w:val="18"/>
                <w:szCs w:val="20"/>
                <w:lang w:eastAsia="sk-SK"/>
              </w:rPr>
            </w:pPr>
            <w:ins w:id="687" w:author="uzivatel" w:date="2021-03-05T10:32:00Z">
              <w:r w:rsidRPr="00124AFE">
                <w:rPr>
                  <w:rFonts w:eastAsia="Times New Roman"/>
                  <w:color w:val="000000"/>
                  <w:sz w:val="18"/>
                  <w:szCs w:val="20"/>
                  <w:lang w:eastAsia="sk-SK"/>
                </w:rPr>
                <w:tab/>
              </w:r>
            </w:ins>
            <w:ins w:id="688" w:author="uzivatel" w:date="2021-03-05T10:59:00Z">
              <w:r w:rsidR="00593CD0">
                <w:rPr>
                  <w:rFonts w:eastAsia="Times New Roman"/>
                  <w:color w:val="000000"/>
                  <w:sz w:val="18"/>
                  <w:szCs w:val="20"/>
                  <w:lang w:eastAsia="sk-SK"/>
                </w:rPr>
                <w:t>-</w:t>
              </w:r>
            </w:ins>
            <w:ins w:id="689" w:author="uzivatel" w:date="2021-03-05T11:00:00Z">
              <w:r w:rsidR="00593CD0">
                <w:rPr>
                  <w:rFonts w:eastAsia="Times New Roman"/>
                  <w:color w:val="000000"/>
                  <w:sz w:val="18"/>
                  <w:szCs w:val="20"/>
                  <w:lang w:eastAsia="sk-SK"/>
                </w:rPr>
                <w:t xml:space="preserve"> </w:t>
              </w:r>
            </w:ins>
            <w:ins w:id="690" w:author="uzivatel" w:date="2021-03-05T10:59:00Z">
              <w:r w:rsidR="00593CD0">
                <w:rPr>
                  <w:rFonts w:eastAsia="Times New Roman"/>
                  <w:color w:val="000000"/>
                  <w:sz w:val="18"/>
                  <w:szCs w:val="20"/>
                  <w:lang w:eastAsia="sk-SK"/>
                </w:rPr>
                <w:t>n</w:t>
              </w:r>
            </w:ins>
            <w:ins w:id="691" w:author="uzivatel" w:date="2021-03-05T10:32:00Z">
              <w:r w:rsidRPr="00124AFE">
                <w:rPr>
                  <w:rFonts w:eastAsia="Times New Roman"/>
                  <w:color w:val="000000"/>
                  <w:sz w:val="18"/>
                  <w:szCs w:val="20"/>
                  <w:lang w:eastAsia="sk-SK"/>
                </w:rPr>
                <w:t>álepky</w:t>
              </w:r>
            </w:ins>
            <w:ins w:id="692" w:author="uzivatel" w:date="2021-03-05T10:54:00Z">
              <w:r w:rsidR="0074685B">
                <w:rPr>
                  <w:rFonts w:eastAsia="Times New Roman"/>
                  <w:color w:val="000000"/>
                  <w:sz w:val="18"/>
                  <w:szCs w:val="20"/>
                  <w:lang w:eastAsia="sk-SK"/>
                </w:rPr>
                <w:t>,</w:t>
              </w:r>
            </w:ins>
          </w:p>
          <w:p w14:paraId="1A47EE6E" w14:textId="47FCF01D" w:rsidR="000277AD" w:rsidRPr="000277AD" w:rsidRDefault="000277AD" w:rsidP="000277AD">
            <w:pPr>
              <w:keepNext/>
              <w:keepLines/>
              <w:spacing w:after="0" w:line="240" w:lineRule="auto"/>
              <w:ind w:left="142"/>
              <w:rPr>
                <w:ins w:id="693" w:author="uzivatel" w:date="2021-03-05T10:32:00Z"/>
                <w:rFonts w:eastAsia="Times New Roman"/>
                <w:color w:val="000000"/>
                <w:sz w:val="18"/>
                <w:szCs w:val="20"/>
                <w:lang w:eastAsia="sk-SK"/>
              </w:rPr>
            </w:pPr>
            <w:ins w:id="694" w:author="uzivatel" w:date="2021-03-05T10:32:00Z">
              <w:r w:rsidRPr="000277AD">
                <w:rPr>
                  <w:rFonts w:eastAsia="Times New Roman"/>
                  <w:color w:val="000000"/>
                  <w:sz w:val="18"/>
                  <w:szCs w:val="20"/>
                  <w:lang w:eastAsia="sk-SK"/>
                </w:rPr>
                <w:tab/>
              </w:r>
            </w:ins>
            <w:ins w:id="695" w:author="uzivatel" w:date="2021-03-05T10:59:00Z">
              <w:r w:rsidR="00593CD0">
                <w:rPr>
                  <w:rFonts w:eastAsia="Times New Roman"/>
                  <w:color w:val="000000"/>
                  <w:sz w:val="18"/>
                  <w:szCs w:val="20"/>
                  <w:lang w:eastAsia="sk-SK"/>
                </w:rPr>
                <w:t>-</w:t>
              </w:r>
            </w:ins>
            <w:ins w:id="696" w:author="uzivatel" w:date="2021-03-05T11:00:00Z">
              <w:r w:rsidR="00593CD0">
                <w:rPr>
                  <w:rFonts w:eastAsia="Times New Roman"/>
                  <w:color w:val="000000"/>
                  <w:sz w:val="18"/>
                  <w:szCs w:val="20"/>
                  <w:lang w:eastAsia="sk-SK"/>
                </w:rPr>
                <w:t xml:space="preserve"> </w:t>
              </w:r>
            </w:ins>
            <w:ins w:id="697" w:author="uzivatel" w:date="2021-03-05T10:32:00Z">
              <w:r w:rsidR="00593CD0">
                <w:rPr>
                  <w:rFonts w:eastAsia="Times New Roman"/>
                  <w:color w:val="000000"/>
                  <w:sz w:val="18"/>
                  <w:szCs w:val="20"/>
                  <w:lang w:eastAsia="sk-SK"/>
                </w:rPr>
                <w:t>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ins>
          </w:p>
          <w:p w14:paraId="5492A4EA" w14:textId="1DBF5E41" w:rsidR="000277AD" w:rsidRPr="000277AD" w:rsidRDefault="000277AD" w:rsidP="000277AD">
            <w:pPr>
              <w:keepNext/>
              <w:keepLines/>
              <w:spacing w:after="0" w:line="240" w:lineRule="auto"/>
              <w:ind w:left="142"/>
              <w:rPr>
                <w:ins w:id="698" w:author="uzivatel" w:date="2021-03-05T10:32:00Z"/>
                <w:rFonts w:eastAsia="Times New Roman"/>
                <w:color w:val="000000"/>
                <w:sz w:val="18"/>
                <w:szCs w:val="20"/>
                <w:lang w:eastAsia="sk-SK"/>
              </w:rPr>
            </w:pPr>
            <w:ins w:id="699" w:author="uzivatel" w:date="2021-03-05T10:32:00Z">
              <w:r w:rsidRPr="000277AD">
                <w:rPr>
                  <w:rFonts w:eastAsia="Times New Roman"/>
                  <w:color w:val="000000"/>
                  <w:sz w:val="18"/>
                  <w:szCs w:val="20"/>
                  <w:lang w:eastAsia="sk-SK"/>
                </w:rPr>
                <w:tab/>
              </w:r>
            </w:ins>
            <w:ins w:id="700" w:author="uzivatel" w:date="2021-03-05T10:59:00Z">
              <w:r w:rsidR="00593CD0">
                <w:rPr>
                  <w:rFonts w:eastAsia="Times New Roman"/>
                  <w:color w:val="000000"/>
                  <w:sz w:val="18"/>
                  <w:szCs w:val="20"/>
                  <w:lang w:eastAsia="sk-SK"/>
                </w:rPr>
                <w:t xml:space="preserve">- </w:t>
              </w:r>
            </w:ins>
            <w:ins w:id="701" w:author="uzivatel" w:date="2021-03-05T10:32:00Z">
              <w:r w:rsidR="00593CD0">
                <w:rPr>
                  <w:rFonts w:eastAsia="Times New Roman"/>
                  <w:color w:val="000000"/>
                  <w:sz w:val="18"/>
                  <w:szCs w:val="20"/>
                  <w:lang w:eastAsia="sk-SK"/>
                </w:rPr>
                <w:t>i</w:t>
              </w:r>
              <w:r w:rsidRPr="000277AD">
                <w:rPr>
                  <w:rFonts w:eastAsia="Times New Roman"/>
                  <w:color w:val="000000"/>
                  <w:sz w:val="18"/>
                  <w:szCs w:val="20"/>
                  <w:lang w:eastAsia="sk-SK"/>
                </w:rPr>
                <w:t>nformačné brožúry o</w:t>
              </w:r>
            </w:ins>
            <w:ins w:id="702" w:author="uzivatel" w:date="2021-03-05T10:54:00Z">
              <w:r w:rsidR="0074685B">
                <w:rPr>
                  <w:rFonts w:eastAsia="Times New Roman"/>
                  <w:color w:val="000000"/>
                  <w:sz w:val="18"/>
                  <w:szCs w:val="20"/>
                  <w:lang w:eastAsia="sk-SK"/>
                </w:rPr>
                <w:t> </w:t>
              </w:r>
            </w:ins>
            <w:ins w:id="703" w:author="uzivatel" w:date="2021-03-05T10:32:00Z">
              <w:r w:rsidRPr="000277AD">
                <w:rPr>
                  <w:rFonts w:eastAsia="Times New Roman"/>
                  <w:color w:val="000000"/>
                  <w:sz w:val="18"/>
                  <w:szCs w:val="20"/>
                  <w:lang w:eastAsia="sk-SK"/>
                </w:rPr>
                <w:t>projekte</w:t>
              </w:r>
            </w:ins>
            <w:ins w:id="704" w:author="uzivatel" w:date="2021-03-05T10:54:00Z">
              <w:r w:rsidR="0074685B">
                <w:rPr>
                  <w:rFonts w:eastAsia="Times New Roman"/>
                  <w:color w:val="000000"/>
                  <w:sz w:val="18"/>
                  <w:szCs w:val="20"/>
                  <w:lang w:eastAsia="sk-SK"/>
                </w:rPr>
                <w:t>,</w:t>
              </w:r>
            </w:ins>
          </w:p>
          <w:p w14:paraId="5A883F0A" w14:textId="7724C4EE" w:rsidR="00211736" w:rsidRPr="000A63AE" w:rsidDel="0096205D" w:rsidRDefault="000277AD" w:rsidP="0096205D">
            <w:pPr>
              <w:keepNext/>
              <w:keepLines/>
              <w:spacing w:after="0" w:line="240" w:lineRule="auto"/>
              <w:ind w:left="142"/>
              <w:rPr>
                <w:del w:id="705" w:author="uzivatel" w:date="2021-03-05T10:06:00Z"/>
                <w:rFonts w:eastAsia="Times New Roman"/>
                <w:color w:val="000000"/>
                <w:sz w:val="18"/>
                <w:szCs w:val="20"/>
                <w:lang w:eastAsia="sk-SK"/>
              </w:rPr>
            </w:pPr>
            <w:ins w:id="706" w:author="uzivatel" w:date="2021-03-05T10:32:00Z">
              <w:r w:rsidRPr="000277AD">
                <w:rPr>
                  <w:rFonts w:eastAsia="Times New Roman"/>
                  <w:color w:val="000000"/>
                  <w:sz w:val="18"/>
                  <w:szCs w:val="20"/>
                  <w:lang w:eastAsia="sk-SK"/>
                </w:rPr>
                <w:tab/>
              </w:r>
            </w:ins>
            <w:ins w:id="707" w:author="uzivatel" w:date="2021-03-05T10:59:00Z">
              <w:r w:rsidR="00593CD0">
                <w:rPr>
                  <w:rFonts w:eastAsia="Times New Roman"/>
                  <w:color w:val="000000"/>
                  <w:sz w:val="18"/>
                  <w:szCs w:val="20"/>
                  <w:lang w:eastAsia="sk-SK"/>
                </w:rPr>
                <w:t>- f</w:t>
              </w:r>
            </w:ins>
            <w:ins w:id="708" w:author="uzivatel" w:date="2021-03-05T10:32:00Z">
              <w:r w:rsidRPr="000277AD">
                <w:rPr>
                  <w:rFonts w:eastAsia="Times New Roman"/>
                  <w:color w:val="000000"/>
                  <w:sz w:val="18"/>
                  <w:szCs w:val="20"/>
                  <w:lang w:eastAsia="sk-SK"/>
                </w:rPr>
                <w:t>otodokumentácia projektu na CD/DVD</w:t>
              </w:r>
            </w:ins>
            <w:ins w:id="709" w:author="uzivatel" w:date="2021-03-05T10:54:00Z">
              <w:r w:rsidR="0074685B">
                <w:rPr>
                  <w:rFonts w:eastAsia="Times New Roman"/>
                  <w:color w:val="000000"/>
                  <w:sz w:val="18"/>
                  <w:szCs w:val="20"/>
                  <w:lang w:eastAsia="sk-SK"/>
                </w:rPr>
                <w:t xml:space="preserve"> a iné;</w:t>
              </w:r>
            </w:ins>
            <w:del w:id="710" w:author="uzivatel" w:date="2021-03-05T10:06:00Z">
              <w:r w:rsidR="00211736" w:rsidRPr="00B915E1" w:rsidDel="0096205D">
                <w:rPr>
                  <w:rFonts w:eastAsia="Times New Roman"/>
                  <w:color w:val="000000"/>
                  <w:sz w:val="18"/>
                  <w:szCs w:val="20"/>
                  <w:lang w:eastAsia="sk-SK"/>
                </w:rPr>
                <w:delText xml:space="preserve">príprava, </w:delText>
              </w:r>
              <w:r w:rsidR="00211736" w:rsidRPr="001D7477" w:rsidDel="0096205D">
                <w:rPr>
                  <w:rFonts w:eastAsia="Times New Roman"/>
                  <w:color w:val="000000"/>
                  <w:sz w:val="18"/>
                  <w:szCs w:val="20"/>
                  <w:lang w:eastAsia="sk-SK"/>
                </w:rPr>
                <w:delText>zber údajov a kontrola úplnosti a obsahovej správnosti k vypracovaniu projektovej dokumentácie;</w:delText>
              </w:r>
            </w:del>
          </w:p>
          <w:p w14:paraId="37E74A8F" w14:textId="303FE003" w:rsidR="009D7049" w:rsidRPr="00A374F2" w:rsidDel="0096205D" w:rsidRDefault="009D7049" w:rsidP="0096205D">
            <w:pPr>
              <w:keepNext/>
              <w:keepLines/>
              <w:spacing w:after="0" w:line="240" w:lineRule="auto"/>
              <w:ind w:left="142"/>
              <w:rPr>
                <w:del w:id="711" w:author="uzivatel" w:date="2021-03-05T10:06:00Z"/>
                <w:rFonts w:eastAsia="Times New Roman"/>
                <w:color w:val="000000"/>
                <w:sz w:val="18"/>
                <w:szCs w:val="20"/>
                <w:lang w:eastAsia="sk-SK"/>
              </w:rPr>
            </w:pPr>
            <w:del w:id="712" w:author="uzivatel" w:date="2021-03-05T10:06:00Z">
              <w:r w:rsidRPr="00A374F2" w:rsidDel="0096205D">
                <w:rPr>
                  <w:rFonts w:eastAsia="Times New Roman"/>
                  <w:color w:val="000000"/>
                  <w:sz w:val="18"/>
                  <w:szCs w:val="20"/>
                  <w:lang w:eastAsia="sk-SK"/>
                </w:rPr>
                <w:delText>kontrola súladu projektovej dokumentácie a realizovaného diela;</w:delText>
              </w:r>
            </w:del>
          </w:p>
          <w:p w14:paraId="3F242751" w14:textId="1D81A943" w:rsidR="009D7049" w:rsidRPr="00A374F2" w:rsidDel="0096205D" w:rsidRDefault="009D7049" w:rsidP="0096205D">
            <w:pPr>
              <w:keepNext/>
              <w:keepLines/>
              <w:spacing w:after="0" w:line="240" w:lineRule="auto"/>
              <w:ind w:left="142"/>
              <w:rPr>
                <w:del w:id="713" w:author="uzivatel" w:date="2021-03-05T10:06:00Z"/>
                <w:rFonts w:eastAsia="Times New Roman"/>
                <w:color w:val="000000"/>
                <w:sz w:val="18"/>
                <w:szCs w:val="20"/>
                <w:lang w:eastAsia="sk-SK"/>
              </w:rPr>
            </w:pPr>
            <w:del w:id="714" w:author="uzivatel" w:date="2021-03-05T10:06:00Z">
              <w:r w:rsidRPr="00A374F2" w:rsidDel="0096205D">
                <w:rPr>
                  <w:rFonts w:eastAsia="Times New Roman"/>
                  <w:color w:val="000000"/>
                  <w:sz w:val="18"/>
                  <w:szCs w:val="20"/>
                  <w:lang w:eastAsia="sk-SK"/>
                </w:rPr>
                <w:delText>monitoring priebehu a progresu stavebných prác;</w:delText>
              </w:r>
            </w:del>
          </w:p>
          <w:p w14:paraId="69052052" w14:textId="4D68C519" w:rsidR="009D7049" w:rsidRPr="00A374F2" w:rsidDel="0096205D" w:rsidRDefault="009D7049" w:rsidP="0096205D">
            <w:pPr>
              <w:keepNext/>
              <w:keepLines/>
              <w:spacing w:after="0" w:line="240" w:lineRule="auto"/>
              <w:ind w:left="142"/>
              <w:rPr>
                <w:del w:id="715" w:author="uzivatel" w:date="2021-03-05T10:06:00Z"/>
                <w:rFonts w:eastAsia="Times New Roman"/>
                <w:color w:val="000000"/>
                <w:sz w:val="18"/>
                <w:szCs w:val="20"/>
                <w:lang w:eastAsia="sk-SK"/>
              </w:rPr>
            </w:pPr>
            <w:del w:id="716" w:author="uzivatel" w:date="2021-03-05T10:06:00Z">
              <w:r w:rsidRPr="00A374F2" w:rsidDel="0096205D">
                <w:rPr>
                  <w:rFonts w:eastAsia="Times New Roman"/>
                  <w:color w:val="000000"/>
                  <w:sz w:val="18"/>
                  <w:szCs w:val="20"/>
                  <w:lang w:eastAsia="sk-SK"/>
                </w:rPr>
                <w:delText>posudzovanie a vyhodnocovanie zmenových konaní, nákladov naviac, resp. dodatkov k zmluve o dielo;</w:delText>
              </w:r>
            </w:del>
          </w:p>
          <w:p w14:paraId="04B5D816" w14:textId="475E3250" w:rsidR="009D7049" w:rsidRPr="00A374F2" w:rsidDel="0096205D" w:rsidRDefault="009D7049" w:rsidP="0096205D">
            <w:pPr>
              <w:keepNext/>
              <w:keepLines/>
              <w:spacing w:after="0" w:line="240" w:lineRule="auto"/>
              <w:ind w:left="142"/>
              <w:rPr>
                <w:del w:id="717" w:author="uzivatel" w:date="2021-03-05T10:06:00Z"/>
                <w:rFonts w:eastAsia="Times New Roman"/>
                <w:color w:val="000000"/>
                <w:sz w:val="18"/>
                <w:szCs w:val="20"/>
                <w:lang w:eastAsia="sk-SK"/>
              </w:rPr>
            </w:pPr>
            <w:del w:id="718" w:author="uzivatel" w:date="2021-03-05T10:06:00Z">
              <w:r w:rsidRPr="00A374F2" w:rsidDel="0096205D">
                <w:rPr>
                  <w:rFonts w:eastAsia="Times New Roman"/>
                  <w:color w:val="000000"/>
                  <w:sz w:val="18"/>
                  <w:szCs w:val="20"/>
                  <w:lang w:eastAsia="sk-SK"/>
                </w:rPr>
                <w:delText>vyhodnocovanie časového a technického pokroku projektu;</w:delText>
              </w:r>
            </w:del>
          </w:p>
          <w:p w14:paraId="4F2F85DB" w14:textId="3DECE7BE" w:rsidR="009D7049" w:rsidRPr="00A374F2" w:rsidRDefault="009D7049" w:rsidP="0074685B">
            <w:pPr>
              <w:keepNext/>
              <w:keepLines/>
              <w:spacing w:after="0" w:line="240" w:lineRule="auto"/>
              <w:ind w:left="142"/>
              <w:rPr>
                <w:rFonts w:eastAsia="Times New Roman"/>
                <w:color w:val="000000"/>
                <w:sz w:val="18"/>
                <w:szCs w:val="20"/>
                <w:lang w:eastAsia="sk-SK"/>
              </w:rPr>
            </w:pPr>
            <w:del w:id="719" w:author="uzivatel" w:date="2021-03-05T10:06:00Z">
              <w:r w:rsidRPr="00A374F2" w:rsidDel="0096205D">
                <w:rPr>
                  <w:rFonts w:eastAsia="Times New Roman"/>
                  <w:color w:val="000000"/>
                  <w:sz w:val="18"/>
                  <w:szCs w:val="20"/>
                  <w:lang w:eastAsia="sk-SK"/>
                </w:rPr>
                <w:delText>vypracovanie žiadosti o zmenu projektu.</w:delText>
              </w:r>
            </w:del>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6D2EEF6F" w14:textId="42AD6527" w:rsidR="007E4BCC" w:rsidDel="00042FD2" w:rsidRDefault="00593CD0" w:rsidP="00B140C2">
            <w:pPr>
              <w:keepNext/>
              <w:keepLines/>
              <w:numPr>
                <w:ilvl w:val="0"/>
                <w:numId w:val="51"/>
              </w:numPr>
              <w:spacing w:before="120" w:after="0" w:line="240" w:lineRule="auto"/>
              <w:ind w:left="213" w:hanging="213"/>
              <w:rPr>
                <w:del w:id="720" w:author="uzivatel" w:date="2021-03-03T09:58:00Z"/>
                <w:rFonts w:eastAsia="Times New Roman"/>
                <w:color w:val="000000"/>
                <w:sz w:val="18"/>
                <w:szCs w:val="20"/>
                <w:lang w:eastAsia="sk-SK"/>
              </w:rPr>
            </w:pPr>
            <w:ins w:id="721" w:author="uzivatel" w:date="2021-03-05T11:05:00Z">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ins>
            <w:ins w:id="722" w:author="uzivatel" w:date="2021-03-05T11:16:00Z">
              <w:r w:rsidR="00E60FD5">
                <w:rPr>
                  <w:rFonts w:eastAsia="Times New Roman"/>
                  <w:color w:val="000000"/>
                  <w:sz w:val="18"/>
                  <w:szCs w:val="20"/>
                  <w:lang w:eastAsia="sk-SK"/>
                </w:rPr>
                <w:t>1</w:t>
              </w:r>
            </w:ins>
            <w:ins w:id="723" w:author="uzivatel" w:date="2021-03-05T11:05:00Z">
              <w:r w:rsidRPr="0034679B">
                <w:rPr>
                  <w:rFonts w:eastAsia="Times New Roman"/>
                  <w:color w:val="000000"/>
                  <w:sz w:val="18"/>
                  <w:szCs w:val="20"/>
                  <w:lang w:eastAsia="sk-SK"/>
                </w:rPr>
                <w:t xml:space="preserve"> rok v oblasti </w:t>
              </w:r>
            </w:ins>
            <w:ins w:id="724" w:author="uzivatel" w:date="2021-03-05T11:08:00Z">
              <w:r w:rsidR="00E60FD5">
                <w:rPr>
                  <w:rFonts w:eastAsia="Times New Roman"/>
                  <w:color w:val="000000"/>
                  <w:sz w:val="18"/>
                  <w:szCs w:val="20"/>
                  <w:lang w:eastAsia="sk-SK"/>
                </w:rPr>
                <w:t>práce</w:t>
              </w:r>
            </w:ins>
            <w:ins w:id="725" w:author="uzivatel" w:date="2021-03-05T11:09:00Z">
              <w:r w:rsidR="00E60FD5">
                <w:rPr>
                  <w:rFonts w:eastAsia="Times New Roman"/>
                  <w:color w:val="000000"/>
                  <w:sz w:val="18"/>
                  <w:szCs w:val="20"/>
                  <w:lang w:eastAsia="sk-SK"/>
                </w:rPr>
                <w:t xml:space="preserve"> </w:t>
              </w:r>
            </w:ins>
            <w:ins w:id="726" w:author="uzivatel" w:date="2021-03-05T11:12:00Z">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ins>
            <w:ins w:id="727" w:author="uzivatel" w:date="2021-03-09T09:45:00Z">
              <w:r w:rsidR="005062F7">
                <w:rPr>
                  <w:rFonts w:eastAsia="Times New Roman"/>
                  <w:color w:val="000000"/>
                  <w:sz w:val="18"/>
                  <w:szCs w:val="20"/>
                  <w:lang w:eastAsia="sk-SK"/>
                </w:rPr>
                <w:t>komunikácie</w:t>
              </w:r>
            </w:ins>
            <w:ins w:id="728" w:author="uzivatel" w:date="2021-03-05T11:10:00Z">
              <w:r w:rsidR="00E60FD5">
                <w:rPr>
                  <w:rFonts w:eastAsia="Times New Roman"/>
                  <w:color w:val="000000"/>
                  <w:sz w:val="18"/>
                  <w:szCs w:val="20"/>
                  <w:lang w:eastAsia="sk-SK"/>
                </w:rPr>
                <w:t xml:space="preserve"> s</w:t>
              </w:r>
            </w:ins>
            <w:ins w:id="729" w:author="uzivatel" w:date="2021-03-09T09:49:00Z">
              <w:r w:rsidR="008E7D6E">
                <w:rPr>
                  <w:rFonts w:eastAsia="Times New Roman"/>
                  <w:color w:val="000000"/>
                  <w:sz w:val="18"/>
                  <w:szCs w:val="20"/>
                  <w:lang w:eastAsia="sk-SK"/>
                </w:rPr>
                <w:t> </w:t>
              </w:r>
            </w:ins>
            <w:ins w:id="730" w:author="uzivatel" w:date="2021-03-05T11:10:00Z">
              <w:r w:rsidR="00E60FD5">
                <w:rPr>
                  <w:rFonts w:eastAsia="Times New Roman"/>
                  <w:color w:val="000000"/>
                  <w:sz w:val="18"/>
                  <w:szCs w:val="20"/>
                  <w:lang w:eastAsia="sk-SK"/>
                </w:rPr>
                <w:t>verejnosťou</w:t>
              </w:r>
            </w:ins>
            <w:ins w:id="731" w:author="uzivatel" w:date="2021-03-09T09:49:00Z">
              <w:r w:rsidR="008E7D6E">
                <w:rPr>
                  <w:rFonts w:eastAsia="Times New Roman"/>
                  <w:color w:val="000000"/>
                  <w:sz w:val="18"/>
                  <w:szCs w:val="20"/>
                  <w:lang w:eastAsia="sk-SK"/>
                </w:rPr>
                <w:t xml:space="preserve"> (</w:t>
              </w:r>
            </w:ins>
            <w:ins w:id="732" w:author="uzivatel" w:date="2021-03-09T09:53:00Z">
              <w:r w:rsidR="008E7D6E">
                <w:rPr>
                  <w:rFonts w:eastAsia="Times New Roman"/>
                  <w:color w:val="000000"/>
                  <w:sz w:val="18"/>
                  <w:szCs w:val="20"/>
                  <w:lang w:eastAsia="sk-SK"/>
                </w:rPr>
                <w:t xml:space="preserve">oblasť </w:t>
              </w:r>
            </w:ins>
            <w:ins w:id="733" w:author="uzivatel" w:date="2021-03-09T09:49:00Z">
              <w:r w:rsidR="008E7D6E">
                <w:rPr>
                  <w:rFonts w:eastAsia="Times New Roman"/>
                  <w:color w:val="000000"/>
                  <w:sz w:val="18"/>
                  <w:szCs w:val="20"/>
                  <w:lang w:eastAsia="sk-SK"/>
                </w:rPr>
                <w:t>PR – public relations)</w:t>
              </w:r>
            </w:ins>
            <w:ins w:id="734" w:author="uzivatel" w:date="2021-03-05T11:05:00Z">
              <w:r>
                <w:rPr>
                  <w:rFonts w:eastAsia="Times New Roman"/>
                  <w:color w:val="000000"/>
                  <w:sz w:val="18"/>
                  <w:szCs w:val="20"/>
                  <w:lang w:eastAsia="sk-SK"/>
                </w:rPr>
                <w:t>.</w:t>
              </w:r>
            </w:ins>
            <w:del w:id="735" w:author="uzivatel" w:date="2021-03-03T09:58:00Z">
              <w:r w:rsidR="009D7049" w:rsidRPr="00A374F2" w:rsidDel="00042FD2">
                <w:rPr>
                  <w:rFonts w:eastAsia="Times New Roman"/>
                  <w:color w:val="000000"/>
                  <w:sz w:val="18"/>
                  <w:szCs w:val="20"/>
                  <w:lang w:eastAsia="sk-SK"/>
                </w:rPr>
                <w:delText>ukončené vysokoškolské vzdelanie II. stupňa</w:delText>
              </w:r>
              <w:r w:rsidR="007E4BCC" w:rsidDel="00042FD2">
                <w:rPr>
                  <w:rFonts w:eastAsia="Times New Roman"/>
                  <w:color w:val="000000"/>
                  <w:sz w:val="18"/>
                  <w:szCs w:val="20"/>
                  <w:lang w:eastAsia="sk-SK"/>
                </w:rPr>
                <w:delText xml:space="preserve"> a </w:delText>
              </w:r>
              <w:r w:rsidR="009D7049" w:rsidRPr="00A374F2" w:rsidDel="00042FD2">
                <w:rPr>
                  <w:rFonts w:eastAsia="Times New Roman"/>
                  <w:color w:val="000000"/>
                  <w:sz w:val="18"/>
                  <w:szCs w:val="20"/>
                  <w:lang w:eastAsia="sk-SK"/>
                </w:rPr>
                <w:delText>min. odborná prax 1 rok v oblasti riadenia stavebných prác v oblasti dopravnej infraštruktúry</w:delText>
              </w:r>
              <w:r w:rsidR="007E4BCC" w:rsidDel="00042FD2">
                <w:rPr>
                  <w:rFonts w:eastAsia="Times New Roman"/>
                  <w:color w:val="000000"/>
                  <w:sz w:val="18"/>
                  <w:szCs w:val="20"/>
                  <w:lang w:eastAsia="sk-SK"/>
                </w:rPr>
                <w:delText>, alebo</w:delText>
              </w:r>
            </w:del>
          </w:p>
          <w:p w14:paraId="3CA45D1A" w14:textId="253FD404" w:rsidR="009D7049" w:rsidRPr="00A374F2" w:rsidRDefault="007E4BCC" w:rsidP="00B140C2">
            <w:pPr>
              <w:keepNext/>
              <w:keepLines/>
              <w:numPr>
                <w:ilvl w:val="0"/>
                <w:numId w:val="51"/>
              </w:numPr>
              <w:spacing w:before="120" w:after="0" w:line="240" w:lineRule="auto"/>
              <w:ind w:left="213" w:hanging="213"/>
              <w:rPr>
                <w:rFonts w:eastAsia="Times New Roman"/>
                <w:color w:val="000000"/>
                <w:sz w:val="18"/>
                <w:szCs w:val="20"/>
                <w:lang w:eastAsia="sk-SK"/>
              </w:rPr>
            </w:pPr>
            <w:del w:id="736" w:author="uzivatel" w:date="2021-03-03T09:58:00Z">
              <w:r w:rsidRPr="004B086A" w:rsidDel="00042FD2">
                <w:rPr>
                  <w:rFonts w:eastAsia="Times New Roman"/>
                  <w:color w:val="000000"/>
                  <w:sz w:val="18"/>
                  <w:szCs w:val="20"/>
                  <w:lang w:eastAsia="sk-SK"/>
                </w:rPr>
                <w:delText xml:space="preserve">ukončené VŠ vzdelanie I. stupňa alebo úplné SŠ vzdelanie s maturitou a min. odborná prax 3 roky v oblasti </w:delText>
              </w:r>
              <w:r w:rsidR="0034679B" w:rsidRPr="00A374F2" w:rsidDel="00042FD2">
                <w:rPr>
                  <w:rFonts w:eastAsia="Times New Roman"/>
                  <w:color w:val="000000"/>
                  <w:sz w:val="18"/>
                  <w:szCs w:val="20"/>
                  <w:lang w:eastAsia="sk-SK"/>
                </w:rPr>
                <w:delText>riadenia stavebných prác v oblasti dopravnej infraštruktúry</w:delText>
              </w:r>
              <w:r w:rsidR="009D7049" w:rsidRPr="004B086A" w:rsidDel="00042FD2">
                <w:rPr>
                  <w:rFonts w:eastAsia="Times New Roman"/>
                  <w:color w:val="000000"/>
                  <w:sz w:val="18"/>
                  <w:szCs w:val="20"/>
                  <w:lang w:eastAsia="sk-SK"/>
                </w:rPr>
                <w:delText>.</w:delText>
              </w:r>
            </w:del>
          </w:p>
        </w:tc>
      </w:tr>
      <w:tr w:rsidR="00F75C80" w:rsidRPr="00796C7E" w14:paraId="77A3BC0F" w14:textId="77777777" w:rsidTr="00154B7F">
        <w:trPr>
          <w:trHeight w:val="20"/>
          <w:ins w:id="737" w:author="uzivatel" w:date="2021-03-26T14:29:00Z"/>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ins w:id="738" w:author="uzivatel" w:date="2021-03-26T14:30:00Z"/>
                <w:rFonts w:eastAsia="Times New Roman"/>
                <w:b/>
                <w:bCs/>
                <w:color w:val="000000"/>
                <w:sz w:val="18"/>
                <w:szCs w:val="20"/>
                <w:lang w:eastAsia="sk-SK"/>
              </w:rPr>
            </w:pPr>
            <w:ins w:id="739" w:author="uzivatel" w:date="2021-03-26T14:29:00Z">
              <w:r w:rsidRPr="00F75C80">
                <w:rPr>
                  <w:rFonts w:eastAsia="Times New Roman"/>
                  <w:b/>
                  <w:bCs/>
                  <w:color w:val="000000"/>
                  <w:sz w:val="18"/>
                  <w:szCs w:val="20"/>
                  <w:lang w:eastAsia="sk-SK"/>
                </w:rPr>
                <w:t>Manažér pre investičnú činnosť</w:t>
              </w:r>
            </w:ins>
          </w:p>
          <w:p w14:paraId="5082F94E" w14:textId="3F6A3BDB" w:rsidR="00F75C80" w:rsidRPr="004A5543" w:rsidRDefault="00F75C80" w:rsidP="00415B1C">
            <w:pPr>
              <w:keepNext/>
              <w:keepLines/>
              <w:spacing w:before="120" w:after="0" w:line="240" w:lineRule="auto"/>
              <w:rPr>
                <w:ins w:id="740" w:author="uzivatel" w:date="2021-03-26T14:29:00Z"/>
                <w:rFonts w:eastAsia="Times New Roman"/>
                <w:b/>
                <w:bCs/>
                <w:color w:val="000000"/>
                <w:sz w:val="18"/>
                <w:szCs w:val="20"/>
                <w:lang w:eastAsia="sk-SK"/>
              </w:rPr>
            </w:pPr>
            <w:ins w:id="741" w:author="uzivatel" w:date="2021-03-26T14:30:00Z">
              <w:r>
                <w:rPr>
                  <w:rFonts w:eastAsia="Times New Roman"/>
                  <w:bCs/>
                  <w:color w:val="000000"/>
                  <w:sz w:val="18"/>
                  <w:szCs w:val="20"/>
                  <w:lang w:eastAsia="sk-SK"/>
                </w:rPr>
                <w:t>(Pracovná pozícia oprávnená len pre veľké projekty OPII)</w:t>
              </w:r>
            </w:ins>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ins w:id="742" w:author="uzivatel" w:date="2021-03-26T14:29:00Z"/>
                <w:rFonts w:eastAsia="Times New Roman"/>
                <w:color w:val="000000"/>
                <w:sz w:val="18"/>
                <w:szCs w:val="20"/>
                <w:lang w:eastAsia="sk-SK"/>
              </w:rPr>
            </w:pPr>
            <w:ins w:id="743" w:author="uzivatel" w:date="2021-03-26T14:29:00Z">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ins>
          </w:p>
          <w:p w14:paraId="69C2DA64" w14:textId="77777777" w:rsidR="00F75C80" w:rsidRPr="000A63AE" w:rsidRDefault="00F75C80" w:rsidP="00F75C80">
            <w:pPr>
              <w:keepNext/>
              <w:keepLines/>
              <w:spacing w:before="120" w:after="0" w:line="240" w:lineRule="auto"/>
              <w:rPr>
                <w:ins w:id="744" w:author="uzivatel" w:date="2021-03-26T14:29:00Z"/>
                <w:rFonts w:eastAsia="Times New Roman"/>
                <w:b/>
                <w:color w:val="000000"/>
                <w:sz w:val="18"/>
                <w:szCs w:val="20"/>
                <w:lang w:eastAsia="sk-SK"/>
              </w:rPr>
            </w:pPr>
            <w:ins w:id="745" w:author="uzivatel" w:date="2021-03-26T14:29:00Z">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ins>
          </w:p>
          <w:p w14:paraId="734126CF" w14:textId="77777777" w:rsidR="00F75C80" w:rsidRPr="000A63AE" w:rsidRDefault="00F75C80" w:rsidP="00F75C80">
            <w:pPr>
              <w:keepNext/>
              <w:keepLines/>
              <w:numPr>
                <w:ilvl w:val="0"/>
                <w:numId w:val="51"/>
              </w:numPr>
              <w:spacing w:after="0" w:line="240" w:lineRule="auto"/>
              <w:ind w:left="142" w:hanging="142"/>
              <w:rPr>
                <w:ins w:id="746" w:author="uzivatel" w:date="2021-03-26T14:29:00Z"/>
                <w:rFonts w:eastAsia="Times New Roman"/>
                <w:color w:val="000000"/>
                <w:sz w:val="18"/>
                <w:szCs w:val="20"/>
                <w:lang w:eastAsia="sk-SK"/>
              </w:rPr>
            </w:pPr>
            <w:ins w:id="747" w:author="uzivatel" w:date="2021-03-26T14:29:00Z">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ins>
          </w:p>
          <w:p w14:paraId="257AD667" w14:textId="77777777" w:rsidR="00F75C80" w:rsidRPr="00A374F2" w:rsidRDefault="00F75C80" w:rsidP="00F75C80">
            <w:pPr>
              <w:keepNext/>
              <w:keepLines/>
              <w:numPr>
                <w:ilvl w:val="0"/>
                <w:numId w:val="51"/>
              </w:numPr>
              <w:spacing w:after="0" w:line="240" w:lineRule="auto"/>
              <w:ind w:left="142" w:hanging="142"/>
              <w:rPr>
                <w:ins w:id="748" w:author="uzivatel" w:date="2021-03-26T14:29:00Z"/>
                <w:rFonts w:eastAsia="Times New Roman"/>
                <w:color w:val="000000"/>
                <w:sz w:val="18"/>
                <w:szCs w:val="20"/>
                <w:lang w:eastAsia="sk-SK"/>
              </w:rPr>
            </w:pPr>
            <w:ins w:id="749" w:author="uzivatel" w:date="2021-03-26T14:29:00Z">
              <w:r w:rsidRPr="00A374F2">
                <w:rPr>
                  <w:rFonts w:eastAsia="Times New Roman"/>
                  <w:color w:val="000000"/>
                  <w:sz w:val="18"/>
                  <w:szCs w:val="20"/>
                  <w:lang w:eastAsia="sk-SK"/>
                </w:rPr>
                <w:t>kontrola súladu projektovej dokumentácie a realizovaného diela;</w:t>
              </w:r>
            </w:ins>
          </w:p>
          <w:p w14:paraId="747FE2FD" w14:textId="77777777" w:rsidR="00F75C80" w:rsidRPr="00A374F2" w:rsidRDefault="00F75C80" w:rsidP="00F75C80">
            <w:pPr>
              <w:keepNext/>
              <w:keepLines/>
              <w:numPr>
                <w:ilvl w:val="0"/>
                <w:numId w:val="51"/>
              </w:numPr>
              <w:spacing w:after="0" w:line="240" w:lineRule="auto"/>
              <w:ind w:left="142" w:hanging="142"/>
              <w:rPr>
                <w:ins w:id="750" w:author="uzivatel" w:date="2021-03-26T14:29:00Z"/>
                <w:rFonts w:eastAsia="Times New Roman"/>
                <w:color w:val="000000"/>
                <w:sz w:val="18"/>
                <w:szCs w:val="20"/>
                <w:lang w:eastAsia="sk-SK"/>
              </w:rPr>
            </w:pPr>
            <w:ins w:id="751" w:author="uzivatel" w:date="2021-03-26T14:29:00Z">
              <w:r w:rsidRPr="00A374F2">
                <w:rPr>
                  <w:rFonts w:eastAsia="Times New Roman"/>
                  <w:color w:val="000000"/>
                  <w:sz w:val="18"/>
                  <w:szCs w:val="20"/>
                  <w:lang w:eastAsia="sk-SK"/>
                </w:rPr>
                <w:t>monitoring priebehu a progresu stavebných prác;</w:t>
              </w:r>
            </w:ins>
          </w:p>
          <w:p w14:paraId="6933FF3D" w14:textId="77777777" w:rsidR="00F75C80" w:rsidRPr="00A374F2" w:rsidRDefault="00F75C80" w:rsidP="00F75C80">
            <w:pPr>
              <w:keepNext/>
              <w:keepLines/>
              <w:numPr>
                <w:ilvl w:val="0"/>
                <w:numId w:val="51"/>
              </w:numPr>
              <w:spacing w:after="0" w:line="240" w:lineRule="auto"/>
              <w:ind w:left="142" w:hanging="142"/>
              <w:rPr>
                <w:ins w:id="752" w:author="uzivatel" w:date="2021-03-26T14:29:00Z"/>
                <w:rFonts w:eastAsia="Times New Roman"/>
                <w:color w:val="000000"/>
                <w:sz w:val="18"/>
                <w:szCs w:val="20"/>
                <w:lang w:eastAsia="sk-SK"/>
              </w:rPr>
            </w:pPr>
            <w:ins w:id="753" w:author="uzivatel" w:date="2021-03-26T14:29:00Z">
              <w:r w:rsidRPr="00A374F2">
                <w:rPr>
                  <w:rFonts w:eastAsia="Times New Roman"/>
                  <w:color w:val="000000"/>
                  <w:sz w:val="18"/>
                  <w:szCs w:val="20"/>
                  <w:lang w:eastAsia="sk-SK"/>
                </w:rPr>
                <w:t>posudzovanie a vyhodnocovanie zmenových konaní, nákladov naviac, resp. dodatkov k zmluve o dielo;</w:t>
              </w:r>
            </w:ins>
          </w:p>
          <w:p w14:paraId="0AD3C6C4" w14:textId="77777777" w:rsidR="00F75C80" w:rsidRDefault="00F75C80" w:rsidP="00F75C80">
            <w:pPr>
              <w:keepNext/>
              <w:keepLines/>
              <w:numPr>
                <w:ilvl w:val="0"/>
                <w:numId w:val="51"/>
              </w:numPr>
              <w:spacing w:after="0" w:line="240" w:lineRule="auto"/>
              <w:ind w:left="142" w:hanging="142"/>
              <w:rPr>
                <w:ins w:id="754" w:author="uzivatel" w:date="2021-03-26T14:30:00Z"/>
                <w:rFonts w:eastAsia="Times New Roman"/>
                <w:color w:val="000000"/>
                <w:sz w:val="18"/>
                <w:szCs w:val="20"/>
                <w:lang w:eastAsia="sk-SK"/>
              </w:rPr>
            </w:pPr>
            <w:ins w:id="755" w:author="uzivatel" w:date="2021-03-26T14:29:00Z">
              <w:r w:rsidRPr="00A374F2">
                <w:rPr>
                  <w:rFonts w:eastAsia="Times New Roman"/>
                  <w:color w:val="000000"/>
                  <w:sz w:val="18"/>
                  <w:szCs w:val="20"/>
                  <w:lang w:eastAsia="sk-SK"/>
                </w:rPr>
                <w:t>vyhodnocovanie časového a technického pokroku projektu;</w:t>
              </w:r>
            </w:ins>
          </w:p>
          <w:p w14:paraId="4BA31534" w14:textId="797D0D7D" w:rsidR="00F75C80" w:rsidRPr="00F75C80" w:rsidRDefault="00F75C80" w:rsidP="00F75C80">
            <w:pPr>
              <w:keepNext/>
              <w:keepLines/>
              <w:numPr>
                <w:ilvl w:val="0"/>
                <w:numId w:val="51"/>
              </w:numPr>
              <w:spacing w:after="0" w:line="240" w:lineRule="auto"/>
              <w:ind w:left="142" w:hanging="142"/>
              <w:rPr>
                <w:ins w:id="756" w:author="uzivatel" w:date="2021-03-26T14:29:00Z"/>
                <w:rFonts w:eastAsia="Times New Roman"/>
                <w:color w:val="000000"/>
                <w:sz w:val="18"/>
                <w:szCs w:val="20"/>
                <w:lang w:eastAsia="sk-SK"/>
              </w:rPr>
            </w:pPr>
            <w:ins w:id="757" w:author="uzivatel" w:date="2021-03-26T14:29:00Z">
              <w:r w:rsidRPr="00F75C80">
                <w:rPr>
                  <w:rFonts w:eastAsia="Times New Roman"/>
                  <w:color w:val="000000"/>
                  <w:sz w:val="18"/>
                  <w:szCs w:val="20"/>
                  <w:lang w:eastAsia="sk-SK"/>
                </w:rPr>
                <w:t>vypracovanie žiadosti o zmenu projektu.</w:t>
              </w:r>
            </w:ins>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ins w:id="758" w:author="uzivatel" w:date="2021-03-26T14:29:00Z"/>
                <w:rFonts w:eastAsia="Times New Roman"/>
                <w:color w:val="000000"/>
                <w:sz w:val="18"/>
                <w:szCs w:val="20"/>
                <w:lang w:eastAsia="sk-SK"/>
              </w:rPr>
            </w:pPr>
            <w:ins w:id="759" w:author="uzivatel" w:date="2021-03-26T14:29:00Z">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ins>
          </w:p>
          <w:p w14:paraId="4A714CFF" w14:textId="26745F4C" w:rsidR="00F75C80" w:rsidRPr="003A1307" w:rsidRDefault="00F75C80" w:rsidP="00F75C80">
            <w:pPr>
              <w:keepNext/>
              <w:keepLines/>
              <w:spacing w:before="120" w:after="0" w:line="240" w:lineRule="auto"/>
              <w:ind w:left="214"/>
              <w:rPr>
                <w:ins w:id="760" w:author="uzivatel" w:date="2021-03-26T14:29:00Z"/>
                <w:rFonts w:eastAsia="Times New Roman"/>
                <w:color w:val="000000"/>
                <w:sz w:val="18"/>
                <w:szCs w:val="20"/>
                <w:lang w:eastAsia="sk-SK"/>
              </w:rPr>
            </w:pPr>
            <w:ins w:id="761" w:author="uzivatel" w:date="2021-03-26T14:29:00Z">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ins>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61"/>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62"/>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Pr="00275038">
        <w:rPr>
          <w:b/>
          <w:sz w:val="20"/>
          <w:szCs w:val="20"/>
        </w:rPr>
        <w:t>pracovným výkazom</w:t>
      </w:r>
      <w:r w:rsidR="00783481" w:rsidRPr="00275038">
        <w:rPr>
          <w:rStyle w:val="Odkaznapoznmkupodiarou"/>
          <w:b/>
          <w:szCs w:val="20"/>
        </w:rPr>
        <w:footnoteReference w:id="63"/>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64"/>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65"/>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6"/>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29CC2A0E" w:rsidR="00B97BE6" w:rsidRDefault="00DA6978" w:rsidP="00CA4D35">
      <w:pPr>
        <w:keepNext/>
        <w:keepLines/>
        <w:numPr>
          <w:ilvl w:val="0"/>
          <w:numId w:val="62"/>
        </w:numPr>
        <w:spacing w:before="120" w:after="0" w:line="240" w:lineRule="auto"/>
        <w:ind w:left="284" w:hanging="284"/>
        <w:jc w:val="both"/>
        <w:rPr>
          <w:sz w:val="20"/>
          <w:szCs w:val="20"/>
        </w:rPr>
      </w:pPr>
      <w:ins w:id="762" w:author="MDV SR" w:date="2021-05-17T15:00:00Z">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ins>
      <w:del w:id="763" w:author="MDV SR" w:date="2021-05-17T15:00:00Z">
        <w:r w:rsidR="00DC7813" w:rsidRPr="00D96C63" w:rsidDel="00DA6978">
          <w:rPr>
            <w:sz w:val="20"/>
            <w:szCs w:val="20"/>
          </w:rPr>
          <w:delText>Náhrada mzdy za práceneschopnosť, ošetrovania člena rodiny a návštevu u lekára</w:delText>
        </w:r>
        <w:r w:rsidR="00DC7813" w:rsidRPr="002D6F9D" w:rsidDel="00DA6978">
          <w:rPr>
            <w:sz w:val="20"/>
            <w:szCs w:val="20"/>
          </w:rPr>
          <w:delText>, ak je zamestnávateľom poskytnutá v súlade s platnou legislatívnou úpravou, v zákonnej výške a predstavuje konečný výdavok prijímateľa. Výška oprávnenej náhrady mzdy pri dočasnej pracovnej neschopnosti, OČR a návšteve lekára musí zodpovedať miere zapojenia zamestnanca do realizácie daného projektu</w:delText>
        </w:r>
      </w:del>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ins w:id="764" w:author="MDV SR" w:date="2021-05-17T15:01:00Z">
        <w:r w:rsidR="00DA6978">
          <w:rPr>
            <w:sz w:val="20"/>
            <w:szCs w:val="20"/>
          </w:rPr>
          <w:t xml:space="preserve"> u jedného zamestnávateľa</w:t>
        </w:r>
      </w:ins>
      <w:r w:rsidRPr="002D6F9D">
        <w:rPr>
          <w:sz w:val="20"/>
          <w:szCs w:val="20"/>
        </w:rPr>
        <w:t>, t.j. za všetky pracovné pomery, dohody mimo pracovného pomeru a štátnozamestnanecký pomer</w:t>
      </w:r>
      <w:r w:rsidRPr="002D6F9D">
        <w:rPr>
          <w:sz w:val="20"/>
          <w:szCs w:val="20"/>
          <w:vertAlign w:val="superscript"/>
        </w:rPr>
        <w:footnoteReference w:id="67"/>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ins w:id="765" w:author="MDV SR" w:date="2021-05-17T14:58:00Z">
        <w:r w:rsidR="00DA6978" w:rsidRPr="00DA6978">
          <w:rPr>
            <w:sz w:val="20"/>
            <w:szCs w:val="20"/>
          </w:rPr>
          <w:t>v období vymedzenom Zákonníkom práce</w:t>
        </w:r>
        <w:r w:rsidR="00DA6978" w:rsidRPr="00DA6978">
          <w:rPr>
            <w:sz w:val="20"/>
            <w:szCs w:val="20"/>
            <w:vertAlign w:val="superscript"/>
          </w:rPr>
          <w:footnoteReference w:id="68"/>
        </w:r>
        <w:r w:rsidR="00DA6978" w:rsidRPr="00DA6978">
          <w:rPr>
            <w:sz w:val="20"/>
            <w:szCs w:val="20"/>
          </w:rPr>
          <w:t xml:space="preserve"> </w:t>
        </w:r>
      </w:ins>
      <w:r w:rsidRPr="002D6F9D">
        <w:rPr>
          <w:sz w:val="20"/>
          <w:szCs w:val="20"/>
        </w:rPr>
        <w:t>uzatvorí reťazenie pracovnoprávnych vzťahov, napr. najskôr dohoda o vykonaní práce a po vyčerpaní stanoveného rozsahu pracovných hodín (350 hodín</w:t>
      </w:r>
      <w:ins w:id="768" w:author="MDV SR" w:date="2021-05-17T14:58:00Z">
        <w:r w:rsidR="00DA6978">
          <w:rPr>
            <w:sz w:val="20"/>
            <w:szCs w:val="20"/>
          </w:rPr>
          <w:t xml:space="preserve"> v kalendárnom roku</w:t>
        </w:r>
      </w:ins>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9"/>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70"/>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71"/>
      </w:r>
      <w:r w:rsidRPr="002D6F9D">
        <w:rPr>
          <w:sz w:val="20"/>
          <w:szCs w:val="20"/>
        </w:rPr>
        <w:t xml:space="preserve">;  </w:t>
      </w:r>
    </w:p>
    <w:p w14:paraId="60C55949" w14:textId="2EFF5AC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ins w:id="769" w:author="MDV SR" w:date="2021-05-17T15:03:00Z">
        <w:r w:rsidR="00DA6978" w:rsidRPr="00DA6978">
          <w:rPr>
            <w:sz w:val="20"/>
            <w:szCs w:val="20"/>
          </w:rPr>
          <w:t xml:space="preserve">prekážok v práci na strane zamestnanca </w:t>
        </w:r>
      </w:ins>
      <w:del w:id="770" w:author="MDV SR" w:date="2021-05-17T15:03:00Z">
        <w:r w:rsidRPr="00D96C63" w:rsidDel="00DA6978">
          <w:rPr>
            <w:sz w:val="20"/>
            <w:szCs w:val="20"/>
          </w:rPr>
          <w:delText>práceneschopnosti, ošetrovania člena rodiny a návštevy lekára</w:delText>
        </w:r>
        <w:r w:rsidRPr="002D6F9D" w:rsidDel="00DA6978">
          <w:rPr>
            <w:sz w:val="20"/>
            <w:szCs w:val="20"/>
          </w:rPr>
          <w:delText xml:space="preserve"> </w:delText>
        </w:r>
      </w:del>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12C00C3F"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del w:id="771" w:author="MDV SR" w:date="2021-05-17T15:04:00Z">
        <w:r w:rsidR="0031499B" w:rsidDel="00DA6978">
          <w:rPr>
            <w:sz w:val="20"/>
            <w:szCs w:val="20"/>
          </w:rPr>
          <w:delText> </w:delText>
        </w:r>
      </w:del>
      <w:ins w:id="772" w:author="MDV SR" w:date="2021-05-17T15:04:00Z">
        <w:r w:rsidR="00DA6978">
          <w:rPr>
            <w:sz w:val="20"/>
            <w:szCs w:val="20"/>
          </w:rPr>
          <w:t xml:space="preserve"> poskytnutí </w:t>
        </w:r>
      </w:ins>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773" w:name="_Cestovné_náhrady"/>
      <w:bookmarkStart w:id="774" w:name="_Toc534784254"/>
      <w:bookmarkStart w:id="775" w:name="_Toc7078314"/>
      <w:bookmarkEnd w:id="773"/>
      <w:r w:rsidRPr="00D96C63">
        <w:rPr>
          <w:sz w:val="28"/>
          <w:szCs w:val="23"/>
        </w:rPr>
        <w:t>Cestovné náhrady</w:t>
      </w:r>
      <w:bookmarkEnd w:id="774"/>
      <w:bookmarkEnd w:id="775"/>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72"/>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73"/>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74"/>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75"/>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5"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6"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6"/>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776" w:name="_Ostatné_výdavky_–_1"/>
      <w:bookmarkStart w:id="777" w:name="_Toc7078315"/>
      <w:bookmarkEnd w:id="776"/>
      <w:r w:rsidRPr="00A374F2">
        <w:t>Ostatné výdavky – Externé služby (outsourcing)</w:t>
      </w:r>
      <w:bookmarkEnd w:id="777"/>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7"/>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8"/>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9"/>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80"/>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81"/>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778" w:name="_Finančné_výdavky_a_1"/>
      <w:bookmarkStart w:id="779" w:name="_Toc7078316"/>
      <w:bookmarkEnd w:id="778"/>
      <w:r w:rsidRPr="00A374F2">
        <w:t>Finančné výdavky a poplatky</w:t>
      </w:r>
      <w:bookmarkEnd w:id="779"/>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82"/>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83"/>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84"/>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780" w:name="_Toc7078317"/>
      <w:r w:rsidRPr="00A374F2">
        <w:t>Daň z pridanej hodnoty a iné dane</w:t>
      </w:r>
      <w:bookmarkEnd w:id="780"/>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781" w:name="_Informovanie_a_komunikácia"/>
      <w:bookmarkStart w:id="782" w:name="_Toc7078318"/>
      <w:bookmarkEnd w:id="781"/>
      <w:r w:rsidRPr="00A374F2">
        <w:t>Informovanie a komunikácia</w:t>
      </w:r>
      <w:bookmarkEnd w:id="782"/>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7"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8"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783" w:name="_Stavebný_dozor"/>
      <w:bookmarkStart w:id="784" w:name="_Odborný_autorský_dohľad"/>
      <w:bookmarkStart w:id="785" w:name="_Dodatočné_výdavky_1"/>
      <w:bookmarkStart w:id="786" w:name="_Toc441838039"/>
      <w:bookmarkStart w:id="787" w:name="_Toc442284337"/>
      <w:bookmarkStart w:id="788" w:name="_Toc442284442"/>
      <w:bookmarkStart w:id="789" w:name="_Toc441838041"/>
      <w:bookmarkStart w:id="790" w:name="_Toc442284339"/>
      <w:bookmarkStart w:id="791" w:name="_Toc442284444"/>
      <w:bookmarkStart w:id="792" w:name="_Toc441838042"/>
      <w:bookmarkStart w:id="793" w:name="_Toc442284340"/>
      <w:bookmarkStart w:id="794" w:name="_Toc442284445"/>
      <w:bookmarkStart w:id="795" w:name="_Toc441838057"/>
      <w:bookmarkStart w:id="796" w:name="_Toc442284355"/>
      <w:bookmarkStart w:id="797" w:name="_Toc442284460"/>
      <w:bookmarkStart w:id="798" w:name="_Toc441838067"/>
      <w:bookmarkStart w:id="799" w:name="_Toc442284365"/>
      <w:bookmarkStart w:id="800" w:name="_Toc442284470"/>
      <w:bookmarkStart w:id="801" w:name="_Toc441838077"/>
      <w:bookmarkStart w:id="802" w:name="_Toc442284375"/>
      <w:bookmarkStart w:id="803" w:name="_Toc442284480"/>
      <w:bookmarkStart w:id="804" w:name="_Toc441838078"/>
      <w:bookmarkStart w:id="805" w:name="_Toc442284376"/>
      <w:bookmarkStart w:id="806" w:name="_Toc442284481"/>
      <w:bookmarkStart w:id="807" w:name="_Toc441838079"/>
      <w:bookmarkStart w:id="808" w:name="_Toc442284377"/>
      <w:bookmarkStart w:id="809" w:name="_Toc442284482"/>
      <w:bookmarkStart w:id="810" w:name="_Toc441838080"/>
      <w:bookmarkStart w:id="811" w:name="_Toc442284378"/>
      <w:bookmarkStart w:id="812" w:name="_Toc442284483"/>
      <w:bookmarkStart w:id="813" w:name="_Prípravná_a_projektová"/>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85"/>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6"/>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814" w:name="_Rezerva_na_nepredvídané"/>
      <w:bookmarkStart w:id="815" w:name="_Toc7078319"/>
      <w:bookmarkEnd w:id="814"/>
      <w:r w:rsidRPr="00333E62">
        <w:t>Rezerva</w:t>
      </w:r>
      <w:r w:rsidR="00000D65">
        <w:rPr>
          <w:lang w:val="sk-SK"/>
        </w:rPr>
        <w:t xml:space="preserve"> zo Zmluvy o poskytnutí NFP</w:t>
      </w:r>
      <w:r w:rsidRPr="00333E62">
        <w:t xml:space="preserve"> na nepredvídané výdavky</w:t>
      </w:r>
      <w:bookmarkEnd w:id="815"/>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7"/>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8"/>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9"/>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90"/>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816" w:name="_Toc444852145"/>
      <w:bookmarkStart w:id="817" w:name="_Toc444852209"/>
      <w:bookmarkStart w:id="818" w:name="_Toc7078320"/>
      <w:bookmarkEnd w:id="816"/>
      <w:bookmarkEnd w:id="817"/>
      <w:r>
        <w:rPr>
          <w:b/>
          <w:color w:val="FFFFFF"/>
          <w:szCs w:val="32"/>
          <w:lang w:val="sk-SK"/>
        </w:rPr>
        <w:t>P</w:t>
      </w:r>
      <w:r w:rsidR="00957DDF" w:rsidRPr="00A374F2">
        <w:rPr>
          <w:b/>
          <w:color w:val="FFFFFF"/>
          <w:szCs w:val="32"/>
        </w:rPr>
        <w:t>ravidlá dokladovania a účtovného spracovania dokladov</w:t>
      </w:r>
      <w:bookmarkEnd w:id="818"/>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819" w:name="_Toc7078321"/>
      <w:r w:rsidRPr="00A374F2">
        <w:t>Všeobecné pravidlá dokladovania a spracovania dokladov</w:t>
      </w:r>
      <w:bookmarkEnd w:id="819"/>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ns w:id="820" w:author="MDV SR" w:date="2021-05-17T15:08:00Z"/>
          <w:i/>
          <w:sz w:val="20"/>
          <w:szCs w:val="20"/>
        </w:rPr>
      </w:pPr>
      <w:ins w:id="821" w:author="MDV SR" w:date="2021-05-17T15:09:00Z">
        <w:r w:rsidRPr="006C6410">
          <w:rPr>
            <w:i/>
            <w:sz w:val="20"/>
            <w:szCs w:val="20"/>
          </w:rPr>
          <w:t>U</w:t>
        </w:r>
      </w:ins>
      <w:ins w:id="822" w:author="MDV SR" w:date="2021-05-17T15:08:00Z">
        <w:r w:rsidRPr="006C6410">
          <w:rPr>
            <w:i/>
            <w:sz w:val="20"/>
            <w:szCs w:val="20"/>
          </w:rPr>
          <w:t>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91"/>
        </w:r>
        <w:r w:rsidRPr="006C6410">
          <w:rPr>
            <w:i/>
            <w:sz w:val="20"/>
            <w:szCs w:val="20"/>
          </w:rPr>
          <w:t>.</w:t>
        </w:r>
      </w:ins>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52B5524B" w14:textId="36DEABC9" w:rsidR="003F5CB5" w:rsidDel="00ED16AC" w:rsidRDefault="00117D92" w:rsidP="00415B1C">
      <w:pPr>
        <w:keepNext/>
        <w:keepLines/>
        <w:spacing w:before="120" w:after="0" w:line="240" w:lineRule="auto"/>
        <w:jc w:val="both"/>
        <w:rPr>
          <w:del w:id="827" w:author="MDV SR" w:date="2021-05-17T15:18:00Z"/>
          <w:sz w:val="20"/>
          <w:szCs w:val="20"/>
        </w:rPr>
      </w:pPr>
      <w:del w:id="828" w:author="MDV SR" w:date="2021-05-17T15:18:00Z">
        <w:r w:rsidRPr="001D7477" w:rsidDel="00ED16AC">
          <w:rPr>
            <w:sz w:val="20"/>
            <w:szCs w:val="20"/>
          </w:rPr>
          <w:delText xml:space="preserve">Dokumentácia </w:delText>
        </w:r>
        <w:r w:rsidDel="00ED16AC">
          <w:rPr>
            <w:sz w:val="20"/>
            <w:szCs w:val="20"/>
          </w:rPr>
          <w:delText xml:space="preserve">k jednotlivým typom výdavkov </w:delText>
        </w:r>
        <w:r w:rsidRPr="001D7477" w:rsidDel="00ED16AC">
          <w:rPr>
            <w:sz w:val="20"/>
            <w:szCs w:val="20"/>
          </w:rPr>
          <w:delText xml:space="preserve">sa predkladá buď </w:delText>
        </w:r>
        <w:r w:rsidR="003F5CB5" w:rsidRPr="003F5CB5" w:rsidDel="00ED16AC">
          <w:rPr>
            <w:sz w:val="20"/>
            <w:szCs w:val="20"/>
          </w:rPr>
          <w:delText>v listinnej podobe (rovnopis originálu alebo kópia</w:delText>
        </w:r>
        <w:r w:rsidR="003F5CB5" w:rsidRPr="001D7477" w:rsidDel="00ED16AC">
          <w:rPr>
            <w:sz w:val="20"/>
            <w:szCs w:val="20"/>
            <w:vertAlign w:val="superscript"/>
          </w:rPr>
          <w:footnoteReference w:id="92"/>
        </w:r>
        <w:r w:rsidR="003F5CB5" w:rsidRPr="003F5CB5" w:rsidDel="00ED16AC">
          <w:rPr>
            <w:sz w:val="20"/>
            <w:szCs w:val="20"/>
          </w:rPr>
          <w:delText xml:space="preserve"> dokumentácie) alebo v elektronickej podobe napr. prostredníctvom elektronickej schránky, emailu, ITMS2014+.</w:delText>
        </w:r>
      </w:del>
    </w:p>
    <w:p w14:paraId="1122E0A4" w14:textId="0EC4B2A6" w:rsidR="00E24B7F" w:rsidDel="00ED16AC" w:rsidRDefault="00E24B7F" w:rsidP="00415B1C">
      <w:pPr>
        <w:keepNext/>
        <w:keepLines/>
        <w:spacing w:before="120" w:after="0" w:line="240" w:lineRule="auto"/>
        <w:jc w:val="both"/>
        <w:rPr>
          <w:del w:id="831" w:author="MDV SR" w:date="2021-05-17T15:17:00Z"/>
          <w:sz w:val="20"/>
          <w:szCs w:val="20"/>
        </w:rPr>
      </w:pPr>
      <w:del w:id="832" w:author="MDV SR" w:date="2021-05-17T15:17:00Z">
        <w:r w:rsidDel="00ED16AC">
          <w:rPr>
            <w:sz w:val="20"/>
            <w:szCs w:val="20"/>
          </w:rPr>
          <w:delText xml:space="preserve">ŽoP </w:delText>
        </w:r>
        <w:r w:rsidRPr="00E24B7F" w:rsidDel="00ED16AC">
          <w:rPr>
            <w:sz w:val="20"/>
            <w:szCs w:val="20"/>
          </w:rPr>
          <w:delText>a dokumentácia k </w:delText>
        </w:r>
        <w:r w:rsidDel="00ED16AC">
          <w:rPr>
            <w:sz w:val="20"/>
            <w:szCs w:val="20"/>
          </w:rPr>
          <w:delText>ŽoP</w:delText>
        </w:r>
        <w:r w:rsidRPr="00E24B7F" w:rsidDel="00ED16AC">
          <w:rPr>
            <w:sz w:val="20"/>
            <w:szCs w:val="20"/>
          </w:rPr>
          <w:delText xml:space="preserve"> (vrátane účtovných dokladov a dokladov o úhrade výdavkov) sa predkladá na RO jedenkrát, pokiaľ nie je ŽoP predkladaná iba cez elektronickú schránku, resp. z prostredia ITMS2014+ pri využití kvalifikovaného elektronického podpisu.</w:delText>
        </w:r>
      </w:del>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Default="00117D92" w:rsidP="00415B1C">
      <w:pPr>
        <w:keepNext/>
        <w:keepLines/>
        <w:spacing w:before="120" w:after="0" w:line="240" w:lineRule="auto"/>
        <w:jc w:val="both"/>
        <w:rPr>
          <w:ins w:id="833" w:author="uzivatel" w:date="2021-03-26T14:48:00Z"/>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58E0AF22" w14:textId="77777777" w:rsidR="009B2CFA" w:rsidRPr="009B2CFA" w:rsidRDefault="009B2CFA" w:rsidP="009B2CFA">
      <w:pPr>
        <w:keepNext/>
        <w:keepLines/>
        <w:spacing w:before="120" w:after="0" w:line="240" w:lineRule="auto"/>
        <w:jc w:val="both"/>
        <w:rPr>
          <w:ins w:id="834" w:author="uzivatel" w:date="2021-03-26T14:49:00Z"/>
          <w:sz w:val="20"/>
          <w:szCs w:val="20"/>
        </w:rPr>
      </w:pPr>
      <w:ins w:id="835" w:author="uzivatel" w:date="2021-03-26T14:49:00Z">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ins>
    </w:p>
    <w:p w14:paraId="56100FBD" w14:textId="698E6196" w:rsidR="009B2CFA" w:rsidRPr="009B2CFA" w:rsidRDefault="009B2CFA" w:rsidP="009B2CFA">
      <w:pPr>
        <w:keepNext/>
        <w:keepLines/>
        <w:spacing w:before="120" w:after="0" w:line="240" w:lineRule="auto"/>
        <w:jc w:val="both"/>
        <w:rPr>
          <w:ins w:id="836" w:author="uzivatel" w:date="2021-03-26T14:49:00Z"/>
          <w:sz w:val="20"/>
          <w:szCs w:val="20"/>
        </w:rPr>
      </w:pPr>
      <w:ins w:id="837" w:author="uzivatel" w:date="2021-03-26T14:49:00Z">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ins>
    </w:p>
    <w:p w14:paraId="67162E81" w14:textId="3AAF1390" w:rsidR="009B2CFA" w:rsidRPr="001D7477" w:rsidDel="009B2CFA" w:rsidRDefault="009B2CFA" w:rsidP="00415B1C">
      <w:pPr>
        <w:keepNext/>
        <w:keepLines/>
        <w:spacing w:before="120" w:after="0" w:line="240" w:lineRule="auto"/>
        <w:jc w:val="both"/>
        <w:rPr>
          <w:del w:id="838" w:author="uzivatel" w:date="2021-03-26T14:49:00Z"/>
          <w:sz w:val="20"/>
          <w:szCs w:val="20"/>
        </w:rPr>
      </w:pP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ins w:id="839" w:author="MDV SR" w:date="2021-05-17T15:11:00Z">
        <w:r w:rsidR="006C6410" w:rsidRPr="006C6410">
          <w:rPr>
            <w:sz w:val="20"/>
            <w:szCs w:val="20"/>
          </w:rPr>
          <w:t xml:space="preserve">týkajúce sa nákladov/výdavkov alebo výnosov/príjmov </w:t>
        </w:r>
      </w:ins>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55FCCFE" w14:textId="4A1FA06E" w:rsidR="00957DDF" w:rsidRPr="00A374F2" w:rsidDel="006C6410" w:rsidRDefault="00957DDF" w:rsidP="00415B1C">
      <w:pPr>
        <w:keepNext/>
        <w:keepLines/>
        <w:spacing w:before="120" w:after="0" w:line="240" w:lineRule="auto"/>
        <w:jc w:val="both"/>
        <w:rPr>
          <w:del w:id="840" w:author="MDV SR" w:date="2021-05-17T15:12:00Z"/>
          <w:sz w:val="20"/>
          <w:szCs w:val="20"/>
        </w:rPr>
      </w:pPr>
      <w:del w:id="841" w:author="MDV SR" w:date="2021-05-17T15:12:00Z">
        <w:r w:rsidRPr="00A374F2" w:rsidDel="006C6410">
          <w:rPr>
            <w:sz w:val="20"/>
            <w:szCs w:val="20"/>
          </w:rPr>
          <w:delTex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delText>
        </w:r>
      </w:del>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93"/>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842" w:name="_Toc441426429"/>
      <w:bookmarkStart w:id="843" w:name="_Toc441426972"/>
      <w:bookmarkStart w:id="844" w:name="_Toc441427796"/>
      <w:bookmarkStart w:id="845" w:name="_Toc441431422"/>
      <w:bookmarkStart w:id="846" w:name="_Toc441488813"/>
      <w:bookmarkStart w:id="847" w:name="_Toc441426430"/>
      <w:bookmarkStart w:id="848" w:name="_Toc441426973"/>
      <w:bookmarkStart w:id="849" w:name="_Toc441427797"/>
      <w:bookmarkStart w:id="850" w:name="_Toc441431423"/>
      <w:bookmarkStart w:id="851" w:name="_Toc441488814"/>
      <w:bookmarkStart w:id="852" w:name="_Nákup_pozemkov"/>
      <w:bookmarkStart w:id="853" w:name="_Toc441426431"/>
      <w:bookmarkStart w:id="854" w:name="_Toc441426974"/>
      <w:bookmarkStart w:id="855" w:name="_Toc441427798"/>
      <w:bookmarkStart w:id="856" w:name="_Toc441431424"/>
      <w:bookmarkStart w:id="857" w:name="_Toc441488815"/>
      <w:bookmarkStart w:id="858" w:name="_Nákup_pozemkov_2"/>
      <w:bookmarkStart w:id="859" w:name="_Toc7078322"/>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Pr="00A374F2">
        <w:t>Nákup pozemkov</w:t>
      </w:r>
      <w:bookmarkEnd w:id="859"/>
      <w:ins w:id="860" w:author="uzivatel" w:date="2021-03-09T10:35:00Z">
        <w:r w:rsidR="004D6195">
          <w:rPr>
            <w:lang w:val="sk-SK"/>
          </w:rPr>
          <w:t>, vecné bremená a</w:t>
        </w:r>
      </w:ins>
      <w:ins w:id="861" w:author="uzivatel" w:date="2021-03-09T10:36:00Z">
        <w:r w:rsidR="004D6195">
          <w:rPr>
            <w:lang w:val="sk-SK"/>
          </w:rPr>
          <w:t> </w:t>
        </w:r>
      </w:ins>
      <w:ins w:id="862" w:author="uzivatel" w:date="2021-03-09T10:35:00Z">
        <w:r w:rsidR="004D6195">
          <w:rPr>
            <w:lang w:val="sk-SK"/>
          </w:rPr>
          <w:t xml:space="preserve">nájom </w:t>
        </w:r>
      </w:ins>
      <w:ins w:id="863" w:author="uzivatel" w:date="2021-03-09T10:36:00Z">
        <w:r w:rsidR="004D6195">
          <w:rPr>
            <w:lang w:val="sk-SK"/>
          </w:rPr>
          <w:t>pozemkov</w:t>
        </w:r>
      </w:ins>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ins w:id="864" w:author="MDV SR" w:date="2021-05-17T15:20:00Z">
        <w:r w:rsidR="00ED16AC">
          <w:rPr>
            <w:sz w:val="20"/>
            <w:szCs w:val="20"/>
          </w:rPr>
          <w:t xml:space="preserve"> </w:t>
        </w:r>
        <w:r w:rsidR="00ED16AC" w:rsidRPr="00ED16AC">
          <w:rPr>
            <w:sz w:val="20"/>
            <w:szCs w:val="20"/>
          </w:rPr>
          <w:t>alebo na to určeným oprávneným orgánom</w:t>
        </w:r>
      </w:ins>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54F3B744"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w:t>
      </w:r>
      <w:del w:id="865" w:author="uzivatel" w:date="2021-03-09T10:37:00Z">
        <w:r w:rsidR="001B12CE" w:rsidDel="007E391B">
          <w:rPr>
            <w:rStyle w:val="Odkaznapoznmkupodiarou"/>
            <w:szCs w:val="20"/>
          </w:rPr>
          <w:footnoteReference w:id="94"/>
        </w:r>
      </w:del>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ins w:id="868" w:author="MDV SR" w:date="2021-05-17T15:20:00Z">
        <w:r w:rsidR="00ED16AC">
          <w:rPr>
            <w:sz w:val="20"/>
            <w:szCs w:val="20"/>
          </w:rPr>
          <w:t xml:space="preserve"> (ak je to relevantné)</w:t>
        </w:r>
      </w:ins>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ins w:id="869" w:author="uzivatel" w:date="2021-03-08T12:01:00Z"/>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ins w:id="870" w:author="uzivatel" w:date="2021-03-09T10:44:00Z"/>
          <w:sz w:val="20"/>
          <w:szCs w:val="20"/>
          <w:u w:val="single"/>
        </w:rPr>
      </w:pPr>
    </w:p>
    <w:p w14:paraId="7BCBC1CE" w14:textId="3EB6B1C0" w:rsidR="00E8259B" w:rsidRPr="00A374F2" w:rsidRDefault="00E8259B" w:rsidP="00E8259B">
      <w:pPr>
        <w:keepNext/>
        <w:keepLines/>
        <w:spacing w:before="120" w:after="0" w:line="240" w:lineRule="auto"/>
        <w:jc w:val="both"/>
        <w:rPr>
          <w:ins w:id="871" w:author="uzivatel" w:date="2021-03-08T12:01:00Z"/>
          <w:sz w:val="20"/>
          <w:szCs w:val="20"/>
        </w:rPr>
      </w:pPr>
      <w:ins w:id="872" w:author="uzivatel" w:date="2021-03-08T12:01:00Z">
        <w:r w:rsidRPr="003A0708">
          <w:rPr>
            <w:sz w:val="20"/>
            <w:szCs w:val="20"/>
            <w:u w:val="single"/>
          </w:rPr>
          <w:t>S</w:t>
        </w:r>
      </w:ins>
      <w:ins w:id="873" w:author="uzivatel" w:date="2021-03-09T10:36:00Z">
        <w:r w:rsidR="007E391B">
          <w:rPr>
            <w:sz w:val="20"/>
            <w:szCs w:val="20"/>
            <w:u w:val="single"/>
          </w:rPr>
          <w:t> vecnými bremenami a nájmami pozemkov</w:t>
        </w:r>
      </w:ins>
      <w:ins w:id="874" w:author="uzivatel" w:date="2021-03-08T12:01:00Z">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ins>
    </w:p>
    <w:p w14:paraId="52D6FA17" w14:textId="349E55B4" w:rsidR="00E8259B" w:rsidRDefault="00E8259B" w:rsidP="00E8259B">
      <w:pPr>
        <w:keepNext/>
        <w:keepLines/>
        <w:numPr>
          <w:ilvl w:val="0"/>
          <w:numId w:val="98"/>
        </w:numPr>
        <w:spacing w:before="120" w:after="0" w:line="240" w:lineRule="auto"/>
        <w:jc w:val="both"/>
        <w:rPr>
          <w:ins w:id="875" w:author="uzivatel" w:date="2021-03-08T12:01:00Z"/>
          <w:sz w:val="20"/>
          <w:szCs w:val="20"/>
        </w:rPr>
      </w:pPr>
      <w:ins w:id="876" w:author="uzivatel" w:date="2021-03-08T12:01:00Z">
        <w:r>
          <w:rPr>
            <w:sz w:val="20"/>
            <w:szCs w:val="20"/>
          </w:rPr>
          <w:t>znalecký posudok;</w:t>
        </w:r>
      </w:ins>
      <w:ins w:id="877" w:author="uzivatel" w:date="2021-03-09T10:40:00Z">
        <w:r w:rsidR="007E391B">
          <w:rPr>
            <w:rStyle w:val="Odkaznapoznmkupodiarou"/>
            <w:szCs w:val="20"/>
          </w:rPr>
          <w:footnoteReference w:id="95"/>
        </w:r>
      </w:ins>
    </w:p>
    <w:p w14:paraId="1C4520BF" w14:textId="471DB225" w:rsidR="00E8259B" w:rsidRPr="00A374F2" w:rsidRDefault="007E391B" w:rsidP="00E8259B">
      <w:pPr>
        <w:keepNext/>
        <w:keepLines/>
        <w:numPr>
          <w:ilvl w:val="0"/>
          <w:numId w:val="98"/>
        </w:numPr>
        <w:spacing w:before="120" w:after="0" w:line="240" w:lineRule="auto"/>
        <w:ind w:left="714" w:hanging="357"/>
        <w:jc w:val="both"/>
        <w:rPr>
          <w:ins w:id="887" w:author="uzivatel" w:date="2021-03-08T12:01:00Z"/>
          <w:sz w:val="20"/>
          <w:szCs w:val="20"/>
        </w:rPr>
      </w:pPr>
      <w:ins w:id="888" w:author="uzivatel" w:date="2021-03-09T10:42:00Z">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ins>
      <w:ins w:id="889" w:author="uzivatel" w:date="2021-03-09T10:48:00Z">
        <w:r w:rsidR="0046513F">
          <w:rPr>
            <w:sz w:val="20"/>
            <w:szCs w:val="20"/>
          </w:rPr>
          <w:t>a</w:t>
        </w:r>
      </w:ins>
      <w:ins w:id="890" w:author="uzivatel" w:date="2021-03-09T10:42:00Z">
        <w:r w:rsidRPr="007E391B">
          <w:rPr>
            <w:sz w:val="20"/>
            <w:szCs w:val="20"/>
          </w:rPr>
          <w:t xml:space="preserve"> o zriadení vecného bremena</w:t>
        </w:r>
      </w:ins>
      <w:ins w:id="891" w:author="uzivatel" w:date="2021-03-08T12:01:00Z">
        <w:r w:rsidR="00E8259B" w:rsidRPr="00A374F2">
          <w:rPr>
            <w:sz w:val="20"/>
            <w:szCs w:val="20"/>
          </w:rPr>
          <w:t>;</w:t>
        </w:r>
      </w:ins>
    </w:p>
    <w:p w14:paraId="2305F171" w14:textId="111BFD05" w:rsidR="00E8259B" w:rsidRPr="00A374F2" w:rsidRDefault="00E8259B" w:rsidP="00E8259B">
      <w:pPr>
        <w:keepNext/>
        <w:keepLines/>
        <w:numPr>
          <w:ilvl w:val="0"/>
          <w:numId w:val="98"/>
        </w:numPr>
        <w:spacing w:before="120" w:after="0" w:line="240" w:lineRule="auto"/>
        <w:ind w:left="714" w:hanging="357"/>
        <w:jc w:val="both"/>
        <w:rPr>
          <w:ins w:id="892" w:author="uzivatel" w:date="2021-03-08T12:01:00Z"/>
          <w:sz w:val="20"/>
          <w:szCs w:val="20"/>
        </w:rPr>
      </w:pPr>
      <w:ins w:id="893" w:author="uzivatel" w:date="2021-03-08T12:01:00Z">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ins>
      <w:ins w:id="894" w:author="uzivatel" w:date="2021-03-09T10:44:00Z">
        <w:r w:rsidR="007E391B">
          <w:rPr>
            <w:sz w:val="20"/>
            <w:szCs w:val="20"/>
          </w:rPr>
          <w:t>vecného bremena</w:t>
        </w:r>
      </w:ins>
      <w:ins w:id="895" w:author="uzivatel" w:date="2021-03-08T12:01:00Z">
        <w:r w:rsidRPr="00A374F2">
          <w:rPr>
            <w:sz w:val="20"/>
            <w:szCs w:val="20"/>
          </w:rPr>
          <w:t xml:space="preserve"> k</w:t>
        </w:r>
      </w:ins>
      <w:ins w:id="896" w:author="uzivatel" w:date="2021-03-09T10:46:00Z">
        <w:r w:rsidR="007E391B">
          <w:rPr>
            <w:sz w:val="20"/>
            <w:szCs w:val="20"/>
          </w:rPr>
          <w:t> </w:t>
        </w:r>
      </w:ins>
      <w:ins w:id="897" w:author="uzivatel" w:date="2021-03-08T12:01:00Z">
        <w:r w:rsidRPr="00A374F2">
          <w:rPr>
            <w:sz w:val="20"/>
            <w:szCs w:val="20"/>
          </w:rPr>
          <w:t>pozemku</w:t>
        </w:r>
      </w:ins>
      <w:ins w:id="898" w:author="uzivatel" w:date="2021-03-09T10:46:00Z">
        <w:r w:rsidR="007E391B">
          <w:rPr>
            <w:sz w:val="20"/>
            <w:szCs w:val="20"/>
          </w:rPr>
          <w:t>/nehnuteľnosti</w:t>
        </w:r>
      </w:ins>
      <w:ins w:id="899" w:author="uzivatel" w:date="2021-03-08T12:01:00Z">
        <w:r w:rsidRPr="00A374F2">
          <w:rPr>
            <w:sz w:val="20"/>
            <w:szCs w:val="20"/>
          </w:rPr>
          <w:t xml:space="preserve"> do katastra nehnuteľností</w:t>
        </w:r>
      </w:ins>
      <w:ins w:id="900" w:author="uzivatel" w:date="2021-03-09T10:44:00Z">
        <w:r w:rsidR="007E391B">
          <w:rPr>
            <w:sz w:val="20"/>
            <w:szCs w:val="20"/>
          </w:rPr>
          <w:t xml:space="preserve"> (nerelevantné pre nájmy pozemkov)</w:t>
        </w:r>
      </w:ins>
      <w:ins w:id="901" w:author="uzivatel" w:date="2021-03-08T12:01:00Z">
        <w:r w:rsidRPr="00A374F2">
          <w:rPr>
            <w:sz w:val="20"/>
            <w:szCs w:val="20"/>
          </w:rPr>
          <w:t>;</w:t>
        </w:r>
      </w:ins>
    </w:p>
    <w:p w14:paraId="360C3C6A" w14:textId="701FBB08" w:rsidR="00E8259B" w:rsidRPr="00A374F2" w:rsidRDefault="00E8259B" w:rsidP="00E8259B">
      <w:pPr>
        <w:keepNext/>
        <w:keepLines/>
        <w:numPr>
          <w:ilvl w:val="0"/>
          <w:numId w:val="98"/>
        </w:numPr>
        <w:spacing w:before="120" w:after="0" w:line="240" w:lineRule="auto"/>
        <w:ind w:left="714" w:hanging="357"/>
        <w:jc w:val="both"/>
        <w:rPr>
          <w:ins w:id="902" w:author="uzivatel" w:date="2021-03-08T12:01:00Z"/>
          <w:sz w:val="20"/>
          <w:szCs w:val="20"/>
        </w:rPr>
      </w:pPr>
      <w:ins w:id="903" w:author="uzivatel" w:date="2021-03-08T12:01:00Z">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del w:id="904" w:author="majkl zet" w:date="2021-03-11T11:12:00Z">
          <w:r w:rsidRPr="00A374F2" w:rsidDel="00F46515">
            <w:rPr>
              <w:sz w:val="20"/>
              <w:szCs w:val="20"/>
            </w:rPr>
            <w:delText>nákup</w:delText>
          </w:r>
        </w:del>
      </w:ins>
      <w:ins w:id="905" w:author="majkl zet" w:date="2021-03-11T11:12:00Z">
        <w:r w:rsidR="00F46515">
          <w:rPr>
            <w:sz w:val="20"/>
            <w:szCs w:val="20"/>
          </w:rPr>
          <w:t>nájom</w:t>
        </w:r>
      </w:ins>
      <w:ins w:id="906" w:author="uzivatel" w:date="2021-03-08T12:01:00Z">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ins>
    </w:p>
    <w:p w14:paraId="0E768979" w14:textId="77777777" w:rsidR="00E8259B" w:rsidRPr="00A374F2" w:rsidRDefault="00E8259B" w:rsidP="00E8259B">
      <w:pPr>
        <w:keepNext/>
        <w:keepLines/>
        <w:numPr>
          <w:ilvl w:val="0"/>
          <w:numId w:val="98"/>
        </w:numPr>
        <w:spacing w:before="120" w:after="0" w:line="240" w:lineRule="auto"/>
        <w:ind w:left="714" w:hanging="357"/>
        <w:jc w:val="both"/>
        <w:rPr>
          <w:ins w:id="907" w:author="uzivatel" w:date="2021-03-08T12:01:00Z"/>
          <w:sz w:val="20"/>
          <w:szCs w:val="20"/>
        </w:rPr>
      </w:pPr>
      <w:ins w:id="908" w:author="uzivatel" w:date="2021-03-08T12:01:00Z">
        <w:r w:rsidRPr="00A374F2">
          <w:rPr>
            <w:sz w:val="20"/>
            <w:szCs w:val="20"/>
          </w:rPr>
          <w:t>účtovný doklad;</w:t>
        </w:r>
      </w:ins>
    </w:p>
    <w:p w14:paraId="7484AE10" w14:textId="77777777" w:rsidR="00E8259B" w:rsidRPr="00A374F2" w:rsidRDefault="00E8259B" w:rsidP="00E8259B">
      <w:pPr>
        <w:keepNext/>
        <w:keepLines/>
        <w:numPr>
          <w:ilvl w:val="0"/>
          <w:numId w:val="98"/>
        </w:numPr>
        <w:spacing w:before="120" w:after="0" w:line="240" w:lineRule="auto"/>
        <w:ind w:left="714" w:hanging="357"/>
        <w:jc w:val="both"/>
        <w:rPr>
          <w:ins w:id="909" w:author="uzivatel" w:date="2021-03-08T12:01:00Z"/>
          <w:sz w:val="20"/>
          <w:szCs w:val="20"/>
        </w:rPr>
      </w:pPr>
      <w:ins w:id="910" w:author="uzivatel" w:date="2021-03-08T12:01:00Z">
        <w:r w:rsidRPr="00A374F2">
          <w:rPr>
            <w:sz w:val="20"/>
            <w:szCs w:val="20"/>
          </w:rPr>
          <w:t>doklad o úhrade.</w:t>
        </w:r>
      </w:ins>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D826F9"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ins w:id="911" w:author="uzivatel" w:date="2021-03-08T12:01:00Z">
        <w:r w:rsidR="00E8259B">
          <w:rPr>
            <w:sz w:val="20"/>
            <w:szCs w:val="20"/>
          </w:rPr>
          <w:t>, zriadenie vecných bremien a nájom pozemkov</w:t>
        </w:r>
      </w:ins>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912" w:name="_Nákup_a_obstaranie"/>
      <w:bookmarkStart w:id="913" w:name="_Toc7078323"/>
      <w:bookmarkEnd w:id="912"/>
      <w:r w:rsidRPr="00A374F2">
        <w:t>Nákup</w:t>
      </w:r>
      <w:r w:rsidR="000614E0" w:rsidRPr="00A374F2">
        <w:t xml:space="preserve"> stavieb</w:t>
      </w:r>
      <w:bookmarkEnd w:id="913"/>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ins w:id="914" w:author="MDV SR" w:date="2021-05-17T15:21:00Z">
        <w:r w:rsidR="00ED16AC">
          <w:rPr>
            <w:rStyle w:val="Odkaznapoznmkupodiarou"/>
            <w:color w:val="000000"/>
            <w:lang w:eastAsia="en-AU"/>
          </w:rPr>
          <w:footnoteReference w:id="96"/>
        </w:r>
      </w:ins>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ins w:id="917" w:author="MDV SR" w:date="2021-05-17T15:21:00Z">
        <w:r w:rsidR="00ED16AC">
          <w:rPr>
            <w:sz w:val="20"/>
            <w:szCs w:val="20"/>
          </w:rPr>
          <w:t xml:space="preserve"> </w:t>
        </w:r>
        <w:r w:rsidR="00ED16AC" w:rsidRPr="00ED16AC">
          <w:rPr>
            <w:sz w:val="20"/>
            <w:szCs w:val="20"/>
          </w:rPr>
          <w:t xml:space="preserve">alebo </w:t>
        </w:r>
      </w:ins>
      <w:ins w:id="918" w:author="MDV SR" w:date="2021-05-17T15:22:00Z">
        <w:r w:rsidR="00ED16AC">
          <w:rPr>
            <w:sz w:val="20"/>
            <w:szCs w:val="20"/>
          </w:rPr>
          <w:t xml:space="preserve">posudok vyhotovený </w:t>
        </w:r>
      </w:ins>
      <w:ins w:id="919" w:author="MDV SR" w:date="2021-05-17T15:21:00Z">
        <w:r w:rsidR="00ED16AC" w:rsidRPr="00ED16AC">
          <w:rPr>
            <w:sz w:val="20"/>
            <w:szCs w:val="20"/>
          </w:rPr>
          <w:t>na to určeným orgánom</w:t>
        </w:r>
      </w:ins>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ins w:id="920" w:author="MDV SR" w:date="2021-05-17T15:22:00Z">
        <w:r w:rsidR="00ED16AC">
          <w:rPr>
            <w:sz w:val="20"/>
            <w:szCs w:val="20"/>
          </w:rPr>
          <w:t xml:space="preserve"> (ak je to relevantné)</w:t>
        </w:r>
      </w:ins>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921" w:name="_Obstaranie_stavebných_prác_1"/>
      <w:bookmarkStart w:id="922" w:name="_Toc7078324"/>
      <w:bookmarkEnd w:id="921"/>
      <w:r>
        <w:rPr>
          <w:lang w:val="sk-SK"/>
        </w:rPr>
        <w:t>O</w:t>
      </w:r>
      <w:r w:rsidRPr="00A374F2">
        <w:t>bstaranie stavebných prác</w:t>
      </w:r>
      <w:bookmarkEnd w:id="922"/>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7"/>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8"/>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923" w:name="_Stavebný_dozor_1"/>
      <w:bookmarkStart w:id="924" w:name="_Toc7078325"/>
      <w:bookmarkEnd w:id="923"/>
      <w:r w:rsidRPr="00A374F2">
        <w:t>Stavebný dozor</w:t>
      </w:r>
      <w:bookmarkEnd w:id="924"/>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925" w:name="_Nákup_použitého_zariadenia"/>
      <w:bookmarkStart w:id="926" w:name="_Toc7078326"/>
      <w:bookmarkEnd w:id="925"/>
      <w:r w:rsidRPr="00A374F2">
        <w:t>Nákup hmotného a nehmotného majetku (okrem nehnuteľností)</w:t>
      </w:r>
      <w:bookmarkEnd w:id="926"/>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ins w:id="927" w:author="MDV SR" w:date="2021-05-17T15:27:00Z"/>
          <w:sz w:val="20"/>
          <w:szCs w:val="20"/>
        </w:rPr>
      </w:pPr>
      <w:ins w:id="928" w:author="MDV SR" w:date="2021-05-17T15:27:00Z">
        <w:r w:rsidRPr="00ED16AC">
          <w:rPr>
            <w:sz w:val="20"/>
            <w:szCs w:val="20"/>
          </w:rPr>
          <w:t>písomná zmluva, v prípadoch, ak ide o nadlimitnú alebo podlimitnú zákazku verejného obstarávania</w:t>
        </w:r>
        <w:r w:rsidRPr="00ED16AC">
          <w:rPr>
            <w:sz w:val="20"/>
            <w:szCs w:val="20"/>
            <w:vertAlign w:val="superscript"/>
          </w:rPr>
          <w:footnoteReference w:id="99"/>
        </w:r>
        <w:r w:rsidRPr="00ED16AC">
          <w:rPr>
            <w:sz w:val="20"/>
            <w:szCs w:val="20"/>
          </w:rPr>
          <w:t>;</w:t>
        </w:r>
      </w:ins>
    </w:p>
    <w:p w14:paraId="1FC77C69" w14:textId="236D52E4" w:rsidR="00A02E46" w:rsidRPr="00A374F2" w:rsidDel="00ED16AC" w:rsidRDefault="00A02E46" w:rsidP="00B140C2">
      <w:pPr>
        <w:keepNext/>
        <w:keepLines/>
        <w:numPr>
          <w:ilvl w:val="0"/>
          <w:numId w:val="32"/>
        </w:numPr>
        <w:spacing w:before="120" w:after="0" w:line="240" w:lineRule="auto"/>
        <w:ind w:left="714" w:hanging="357"/>
        <w:jc w:val="both"/>
        <w:rPr>
          <w:del w:id="931" w:author="MDV SR" w:date="2021-05-17T15:27:00Z"/>
          <w:sz w:val="20"/>
          <w:szCs w:val="20"/>
        </w:rPr>
      </w:pPr>
      <w:del w:id="932" w:author="MDV SR" w:date="2021-05-17T15:27:00Z">
        <w:r w:rsidRPr="00A374F2" w:rsidDel="00ED16AC">
          <w:rPr>
            <w:sz w:val="20"/>
            <w:szCs w:val="20"/>
          </w:rPr>
          <w:delText>písomná zmluva</w:delText>
        </w:r>
        <w:r w:rsidRPr="00A374F2" w:rsidDel="00ED16AC">
          <w:rPr>
            <w:sz w:val="20"/>
            <w:szCs w:val="20"/>
            <w:vertAlign w:val="superscript"/>
          </w:rPr>
          <w:footnoteReference w:id="100"/>
        </w:r>
        <w:r w:rsidRPr="00A374F2" w:rsidDel="00ED16AC">
          <w:rPr>
            <w:sz w:val="20"/>
            <w:szCs w:val="20"/>
          </w:rPr>
          <w:delText xml:space="preserve">, ak hodnota výdavku prekročí hodnotu </w:delText>
        </w:r>
        <w:r w:rsidR="00E24B7F" w:rsidDel="00ED16AC">
          <w:rPr>
            <w:sz w:val="20"/>
            <w:szCs w:val="20"/>
          </w:rPr>
          <w:delText>1</w:delText>
        </w:r>
        <w:r w:rsidRPr="00A374F2" w:rsidDel="00ED16AC">
          <w:rPr>
            <w:sz w:val="20"/>
            <w:szCs w:val="20"/>
          </w:rPr>
          <w:delText>5 000,00 EUR</w:delText>
        </w:r>
        <w:r w:rsidR="00E24B7F" w:rsidRPr="00E24B7F" w:rsidDel="00ED16AC">
          <w:rPr>
            <w:rStyle w:val="Odkaznapoznmkupodiarou"/>
            <w:szCs w:val="20"/>
          </w:rPr>
          <w:footnoteReference w:id="101"/>
        </w:r>
        <w:r w:rsidRPr="00A374F2" w:rsidDel="00ED16AC">
          <w:rPr>
            <w:sz w:val="20"/>
            <w:szCs w:val="20"/>
          </w:rPr>
          <w:delText xml:space="preserve"> (zmluva musí byť v súlade s platným všeobecne záväzným právnym predpisom) vrátane dodatkov k uzavretej písomnej zmluve</w:delText>
        </w:r>
        <w:r w:rsidR="001A6298" w:rsidDel="00ED16AC">
          <w:rPr>
            <w:rStyle w:val="Odkaznapoznmkupodiarou"/>
            <w:szCs w:val="20"/>
          </w:rPr>
          <w:footnoteReference w:id="102"/>
        </w:r>
        <w:r w:rsidRPr="00A374F2" w:rsidDel="00ED16AC">
          <w:rPr>
            <w:sz w:val="20"/>
            <w:szCs w:val="20"/>
          </w:rPr>
          <w:delText>,</w:delText>
        </w:r>
      </w:del>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939" w:name="_Nákup_použitého_zariadenia_2"/>
      <w:bookmarkStart w:id="940" w:name="_Toc7078327"/>
      <w:bookmarkEnd w:id="939"/>
      <w:r w:rsidRPr="00A374F2">
        <w:t>Nákup použitého zariadenia</w:t>
      </w:r>
      <w:bookmarkEnd w:id="940"/>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ins w:id="941" w:author="MDV SR" w:date="2021-05-17T15:25:00Z"/>
          <w:sz w:val="20"/>
          <w:szCs w:val="20"/>
        </w:rPr>
      </w:pPr>
      <w:r w:rsidRPr="00A374F2">
        <w:rPr>
          <w:sz w:val="20"/>
          <w:szCs w:val="20"/>
        </w:rPr>
        <w:t>znalecký posudok vyhotovený znalcom podľa zákona o znalcoch, tlmočníkoch a prekladateľoch,</w:t>
      </w:r>
    </w:p>
    <w:p w14:paraId="7E9C622F" w14:textId="1218E91F" w:rsidR="00552F07" w:rsidRPr="00A374F2" w:rsidDel="00ED16AC" w:rsidRDefault="00552F07" w:rsidP="00B140C2">
      <w:pPr>
        <w:keepNext/>
        <w:keepLines/>
        <w:numPr>
          <w:ilvl w:val="0"/>
          <w:numId w:val="31"/>
        </w:numPr>
        <w:spacing w:before="120" w:after="0" w:line="240" w:lineRule="auto"/>
        <w:ind w:left="568" w:hanging="284"/>
        <w:jc w:val="both"/>
        <w:rPr>
          <w:del w:id="942" w:author="MDV SR" w:date="2021-05-17T15:25:00Z"/>
          <w:sz w:val="20"/>
          <w:szCs w:val="20"/>
        </w:rPr>
      </w:pPr>
      <w:r w:rsidRPr="00A374F2">
        <w:rPr>
          <w:sz w:val="20"/>
          <w:szCs w:val="20"/>
        </w:rPr>
        <w:t xml:space="preserve"> </w:t>
      </w:r>
    </w:p>
    <w:p w14:paraId="547721F6" w14:textId="5FC8E465" w:rsidR="00ED16AC" w:rsidRPr="00ED16AC" w:rsidRDefault="00ED16AC" w:rsidP="00ED16AC">
      <w:pPr>
        <w:keepNext/>
        <w:keepLines/>
        <w:numPr>
          <w:ilvl w:val="0"/>
          <w:numId w:val="31"/>
        </w:numPr>
        <w:spacing w:before="120" w:after="0" w:line="240" w:lineRule="auto"/>
        <w:ind w:left="568" w:hanging="284"/>
        <w:jc w:val="both"/>
        <w:rPr>
          <w:ins w:id="943" w:author="MDV SR" w:date="2021-05-17T15:25:00Z"/>
          <w:sz w:val="20"/>
          <w:szCs w:val="20"/>
        </w:rPr>
      </w:pPr>
      <w:ins w:id="944" w:author="MDV SR" w:date="2021-05-17T15:25:00Z">
        <w:r w:rsidRPr="00ED16AC">
          <w:rPr>
            <w:sz w:val="20"/>
            <w:szCs w:val="20"/>
          </w:rPr>
          <w:t>písomná zmluva, v prípadoch, ak ide o nadlimitnú alebo podlimitnú zákazku verejného obstarávania</w:t>
        </w:r>
      </w:ins>
      <w:ins w:id="945" w:author="MDV SR" w:date="2021-05-17T15:26:00Z">
        <w:r w:rsidRPr="00ED16AC">
          <w:rPr>
            <w:sz w:val="20"/>
            <w:szCs w:val="20"/>
            <w:vertAlign w:val="superscript"/>
          </w:rPr>
          <w:footnoteReference w:id="103"/>
        </w:r>
      </w:ins>
      <w:ins w:id="948" w:author="MDV SR" w:date="2021-05-17T15:25:00Z">
        <w:r w:rsidRPr="00ED16AC">
          <w:rPr>
            <w:sz w:val="20"/>
            <w:szCs w:val="20"/>
          </w:rPr>
          <w:t>;</w:t>
        </w:r>
      </w:ins>
    </w:p>
    <w:p w14:paraId="506FAD4B" w14:textId="513AB679" w:rsidR="00552F07" w:rsidRPr="00A374F2" w:rsidDel="00ED16AC" w:rsidRDefault="00552F07" w:rsidP="00B140C2">
      <w:pPr>
        <w:keepNext/>
        <w:keepLines/>
        <w:numPr>
          <w:ilvl w:val="0"/>
          <w:numId w:val="31"/>
        </w:numPr>
        <w:spacing w:before="120" w:after="0" w:line="240" w:lineRule="auto"/>
        <w:ind w:left="568" w:hanging="284"/>
        <w:jc w:val="both"/>
        <w:rPr>
          <w:del w:id="949" w:author="MDV SR" w:date="2021-05-17T15:25:00Z"/>
          <w:sz w:val="20"/>
          <w:szCs w:val="20"/>
        </w:rPr>
      </w:pPr>
      <w:del w:id="950" w:author="MDV SR" w:date="2021-05-17T15:25:00Z">
        <w:r w:rsidRPr="00A374F2" w:rsidDel="00ED16AC">
          <w:rPr>
            <w:sz w:val="20"/>
            <w:szCs w:val="20"/>
          </w:rPr>
          <w:delText>písomná zmluva</w:delText>
        </w:r>
        <w:r w:rsidRPr="00A374F2" w:rsidDel="00ED16AC">
          <w:rPr>
            <w:sz w:val="20"/>
            <w:szCs w:val="20"/>
            <w:vertAlign w:val="superscript"/>
          </w:rPr>
          <w:footnoteReference w:id="104"/>
        </w:r>
        <w:r w:rsidRPr="00A374F2" w:rsidDel="00ED16AC">
          <w:rPr>
            <w:sz w:val="20"/>
            <w:szCs w:val="20"/>
          </w:rPr>
          <w:delText xml:space="preserve">, ak jej hodnota prekročí </w:delText>
        </w:r>
        <w:r w:rsidR="00E24B7F" w:rsidDel="00ED16AC">
          <w:rPr>
            <w:sz w:val="20"/>
            <w:szCs w:val="20"/>
          </w:rPr>
          <w:delText>1</w:delText>
        </w:r>
        <w:r w:rsidRPr="00A374F2" w:rsidDel="00ED16AC">
          <w:rPr>
            <w:sz w:val="20"/>
            <w:szCs w:val="20"/>
          </w:rPr>
          <w:delText>5 000,00 EUR</w:delText>
        </w:r>
        <w:r w:rsidR="00E24B7F" w:rsidRPr="00E24B7F" w:rsidDel="00ED16AC">
          <w:rPr>
            <w:rStyle w:val="Odkaznapoznmkupodiarou"/>
            <w:szCs w:val="20"/>
          </w:rPr>
          <w:footnoteReference w:id="105"/>
        </w:r>
        <w:r w:rsidRPr="00A374F2" w:rsidDel="00ED16AC">
          <w:rPr>
            <w:sz w:val="20"/>
            <w:szCs w:val="20"/>
          </w:rPr>
          <w:delText xml:space="preserve"> (zmluva musí byť v súlade s platným všeobecne záväzným právnym predpisom) vrátane dodatkov k uzavretej písomnej zmluve</w:delText>
        </w:r>
        <w:r w:rsidR="001A6298" w:rsidDel="00ED16AC">
          <w:rPr>
            <w:rStyle w:val="Odkaznapoznmkupodiarou"/>
            <w:szCs w:val="20"/>
          </w:rPr>
          <w:footnoteReference w:id="106"/>
        </w:r>
        <w:r w:rsidRPr="00A374F2" w:rsidDel="00ED16AC">
          <w:rPr>
            <w:sz w:val="20"/>
            <w:szCs w:val="20"/>
          </w:rPr>
          <w:delText>,</w:delText>
        </w:r>
      </w:del>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ins w:id="957" w:author="MDV SR" w:date="2021-05-17T15:26:00Z">
        <w:r w:rsidR="00ED16AC">
          <w:rPr>
            <w:sz w:val="20"/>
            <w:szCs w:val="20"/>
          </w:rPr>
          <w:t xml:space="preserve"> je to</w:t>
        </w:r>
      </w:ins>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ins w:id="958" w:author="MDV SR" w:date="2021-05-17T15:26:00Z">
        <w:r w:rsidR="00ED16AC">
          <w:rPr>
            <w:sz w:val="20"/>
            <w:szCs w:val="20"/>
          </w:rPr>
          <w:t xml:space="preserve">je to </w:t>
        </w:r>
      </w:ins>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959" w:name="_Nákup_hmotného_a"/>
      <w:bookmarkStart w:id="960" w:name="_Finančný_prenájom_a"/>
      <w:bookmarkStart w:id="961" w:name="_Toc7078328"/>
      <w:bookmarkEnd w:id="959"/>
      <w:bookmarkEnd w:id="960"/>
      <w:r w:rsidRPr="00A374F2">
        <w:t>Finančný prenájom a operatívny nájom</w:t>
      </w:r>
      <w:bookmarkEnd w:id="961"/>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962" w:name="_Toc441248649"/>
      <w:bookmarkStart w:id="963" w:name="_Toc441426437"/>
      <w:bookmarkStart w:id="964" w:name="_Toc441426980"/>
      <w:bookmarkStart w:id="965" w:name="_Toc441427804"/>
      <w:bookmarkStart w:id="966" w:name="_Toc441431430"/>
      <w:bookmarkStart w:id="967" w:name="_Toc441488821"/>
      <w:bookmarkStart w:id="968" w:name="_Odpisy,_režijné_náklady"/>
      <w:bookmarkStart w:id="969" w:name="_Toc441248650"/>
      <w:bookmarkStart w:id="970" w:name="_Toc441426438"/>
      <w:bookmarkStart w:id="971" w:name="_Toc441426981"/>
      <w:bookmarkStart w:id="972" w:name="_Toc441427805"/>
      <w:bookmarkStart w:id="973" w:name="_Toc441431431"/>
      <w:bookmarkStart w:id="974" w:name="_Toc441488822"/>
      <w:bookmarkStart w:id="975" w:name="_Toc441248683"/>
      <w:bookmarkStart w:id="976" w:name="_Toc441426471"/>
      <w:bookmarkStart w:id="977" w:name="_Toc441427014"/>
      <w:bookmarkStart w:id="978" w:name="_Toc441427838"/>
      <w:bookmarkStart w:id="979" w:name="_Toc441431464"/>
      <w:bookmarkStart w:id="980" w:name="_Toc441488855"/>
      <w:bookmarkStart w:id="981" w:name="_Osobné_výdavky_a_1"/>
      <w:bookmarkStart w:id="982" w:name="_Toc7078329"/>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r w:rsidRPr="00A374F2">
        <w:t>Osobné výdavky a cestovné náhrady</w:t>
      </w:r>
      <w:bookmarkEnd w:id="982"/>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107"/>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108"/>
      </w:r>
    </w:p>
    <w:p w14:paraId="71F2751B" w14:textId="1AAC4AE0"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pracovná zmluva spolu s náplňou práce</w:t>
      </w:r>
      <w:del w:id="983" w:author="MDV SR" w:date="2021-05-17T15:28:00Z">
        <w:r w:rsidRPr="00A374F2" w:rsidDel="007D3CDC">
          <w:rPr>
            <w:sz w:val="20"/>
            <w:szCs w:val="20"/>
          </w:rPr>
          <w:delText xml:space="preserve"> (s uvedením špecifikácie pracovnej náplne pre projekt/projekty)</w:delText>
        </w:r>
      </w:del>
      <w:r w:rsidRPr="00A374F2">
        <w:rPr>
          <w:sz w:val="20"/>
          <w:szCs w:val="20"/>
        </w:rPr>
        <w:t xml:space="preserv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109"/>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110"/>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111"/>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112"/>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13"/>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2D2F6F98" w14:textId="4585386E" w:rsidR="003956AD" w:rsidRPr="00A374F2" w:rsidDel="007D3CDC" w:rsidRDefault="003956AD" w:rsidP="007D3CDC">
      <w:pPr>
        <w:keepNext/>
        <w:keepLines/>
        <w:spacing w:before="120" w:after="0" w:line="240" w:lineRule="auto"/>
        <w:jc w:val="both"/>
        <w:rPr>
          <w:del w:id="987" w:author="MDV SR" w:date="2021-05-17T15:34:00Z"/>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del w:id="988" w:author="MDV SR" w:date="2021-05-17T15:34:00Z">
        <w:r w:rsidRPr="00A374F2" w:rsidDel="007D3CDC">
          <w:rPr>
            <w:sz w:val="20"/>
            <w:szCs w:val="20"/>
          </w:rPr>
          <w:delText xml:space="preserve">Zmluva/dohoda alebo ich prílohy ďalej </w:delText>
        </w:r>
        <w:r w:rsidR="00DB48DC" w:rsidDel="007D3CDC">
          <w:rPr>
            <w:sz w:val="20"/>
            <w:szCs w:val="20"/>
          </w:rPr>
          <w:delText xml:space="preserve">musia </w:delText>
        </w:r>
        <w:r w:rsidRPr="00A374F2" w:rsidDel="007D3CDC">
          <w:rPr>
            <w:sz w:val="20"/>
            <w:szCs w:val="20"/>
          </w:rPr>
          <w:delText>obsah</w:delText>
        </w:r>
        <w:r w:rsidR="00DB48DC" w:rsidDel="007D3CDC">
          <w:rPr>
            <w:sz w:val="20"/>
            <w:szCs w:val="20"/>
          </w:rPr>
          <w:delText>ovať</w:delText>
        </w:r>
        <w:r w:rsidRPr="00A374F2" w:rsidDel="007D3CDC">
          <w:rPr>
            <w:sz w:val="20"/>
            <w:szCs w:val="20"/>
          </w:rPr>
          <w:delText xml:space="preserve"> aj</w:delText>
        </w:r>
        <w:r w:rsidDel="007D3CDC">
          <w:rPr>
            <w:rStyle w:val="Odkaznapoznmkupodiarou"/>
            <w:szCs w:val="20"/>
          </w:rPr>
          <w:footnoteReference w:id="114"/>
        </w:r>
        <w:r w:rsidRPr="00A374F2" w:rsidDel="007D3CDC">
          <w:rPr>
            <w:sz w:val="20"/>
            <w:szCs w:val="20"/>
          </w:rPr>
          <w:delText>:</w:delText>
        </w:r>
      </w:del>
    </w:p>
    <w:p w14:paraId="0FD8DC62" w14:textId="08FD70A8" w:rsidR="003956AD" w:rsidRPr="00A374F2" w:rsidDel="007D3CDC" w:rsidRDefault="003956AD" w:rsidP="007D3CDC">
      <w:pPr>
        <w:keepNext/>
        <w:keepLines/>
        <w:spacing w:before="120" w:after="0" w:line="240" w:lineRule="auto"/>
        <w:jc w:val="both"/>
        <w:rPr>
          <w:del w:id="991" w:author="MDV SR" w:date="2021-05-17T15:34:00Z"/>
          <w:sz w:val="20"/>
          <w:szCs w:val="20"/>
        </w:rPr>
      </w:pPr>
      <w:del w:id="992" w:author="MDV SR" w:date="2021-05-17T15:34:00Z">
        <w:r w:rsidRPr="00A374F2" w:rsidDel="007D3CDC">
          <w:rPr>
            <w:sz w:val="20"/>
            <w:szCs w:val="20"/>
          </w:rPr>
          <w:delText>identifikáciu projektu, do ktorého je zamestnanec zapojený,</w:delText>
        </w:r>
      </w:del>
    </w:p>
    <w:p w14:paraId="0D8B5DFE" w14:textId="4FAA9599" w:rsidR="003956AD" w:rsidRPr="00A374F2" w:rsidRDefault="003956AD" w:rsidP="007D3CDC">
      <w:pPr>
        <w:keepNext/>
        <w:keepLines/>
        <w:spacing w:before="120" w:after="0" w:line="240" w:lineRule="auto"/>
        <w:jc w:val="both"/>
        <w:rPr>
          <w:sz w:val="20"/>
          <w:szCs w:val="20"/>
        </w:rPr>
      </w:pPr>
      <w:del w:id="993" w:author="MDV SR" w:date="2021-05-17T15:34:00Z">
        <w:r w:rsidRPr="00A374F2" w:rsidDel="007D3CDC">
          <w:rPr>
            <w:sz w:val="20"/>
            <w:szCs w:val="20"/>
          </w:rPr>
          <w:delText>opis pracovnej činnosti (t.j. náplň práce) relevantnej pre projekt</w:delText>
        </w:r>
        <w:r w:rsidDel="007D3CDC">
          <w:rPr>
            <w:sz w:val="20"/>
            <w:szCs w:val="20"/>
          </w:rPr>
          <w:delText>.</w:delText>
        </w:r>
      </w:del>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15"/>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16"/>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17"/>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18"/>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19"/>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20"/>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21"/>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22"/>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D6194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ins w:id="994" w:author="MDV SR" w:date="2021-05-17T15:35:00Z">
        <w:r w:rsidR="007D3CDC" w:rsidRPr="007D3CDC">
          <w:rPr>
            <w:sz w:val="20"/>
            <w:szCs w:val="20"/>
          </w:rPr>
          <w:t>podpis osoby, ktorá schválila vyúčtovanie pracovnej cesty</w:t>
        </w:r>
      </w:ins>
      <w:del w:id="995" w:author="MDV SR" w:date="2021-05-17T15:35:00Z">
        <w:r w:rsidR="00552F07" w:rsidRPr="00A374F2" w:rsidDel="007D3CDC">
          <w:rPr>
            <w:sz w:val="20"/>
            <w:szCs w:val="20"/>
          </w:rPr>
          <w:delText>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delText>
        </w:r>
      </w:del>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ins w:id="996" w:author="MDV SR" w:date="2021-05-17T15:36:00Z">
        <w:r w:rsidR="007D3CDC" w:rsidRPr="007D3CDC">
          <w:rPr>
            <w:sz w:val="20"/>
            <w:szCs w:val="20"/>
            <w:vertAlign w:val="superscript"/>
          </w:rPr>
          <w:footnoteReference w:id="123"/>
        </w:r>
        <w:r w:rsidR="007D3CDC" w:rsidRPr="007D3CDC">
          <w:rPr>
            <w:sz w:val="20"/>
            <w:szCs w:val="20"/>
          </w:rPr>
          <w:t xml:space="preserve"> </w:t>
        </w:r>
      </w:ins>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30895CAF"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ins w:id="999" w:author="MDV SR" w:date="2021-05-17T15:36:00Z">
        <w:r w:rsidR="007D3CDC">
          <w:rPr>
            <w:sz w:val="20"/>
            <w:szCs w:val="20"/>
          </w:rPr>
          <w:t xml:space="preserve">(ak je to relevantné) </w:t>
        </w:r>
      </w:ins>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1000" w:name="_Ostatné_výdavky_–"/>
      <w:bookmarkEnd w:id="1000"/>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1001" w:name="_Ostatné_výdavky_–_2"/>
      <w:bookmarkStart w:id="1002" w:name="_Toc7078330"/>
      <w:bookmarkEnd w:id="1001"/>
      <w:r w:rsidRPr="00A374F2">
        <w:t>Ostatné výdavky – externé služby (outsourcing)</w:t>
      </w:r>
      <w:bookmarkEnd w:id="1002"/>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24"/>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06F5283B" w14:textId="20B8CC1D" w:rsidR="00552F07" w:rsidRPr="00A374F2" w:rsidDel="00282ED7" w:rsidRDefault="00552F07" w:rsidP="00B140C2">
      <w:pPr>
        <w:keepNext/>
        <w:keepLines/>
        <w:numPr>
          <w:ilvl w:val="0"/>
          <w:numId w:val="39"/>
        </w:numPr>
        <w:spacing w:before="120" w:after="0" w:line="240" w:lineRule="auto"/>
        <w:ind w:left="568" w:hanging="284"/>
        <w:jc w:val="both"/>
        <w:rPr>
          <w:del w:id="1003" w:author="MDV SR" w:date="2021-05-17T15:38:00Z"/>
          <w:sz w:val="20"/>
          <w:szCs w:val="20"/>
        </w:rPr>
      </w:pPr>
      <w:del w:id="1004" w:author="MDV SR" w:date="2021-05-17T15:38:00Z">
        <w:r w:rsidRPr="00A374F2" w:rsidDel="00282ED7">
          <w:rPr>
            <w:sz w:val="20"/>
            <w:szCs w:val="20"/>
          </w:rPr>
          <w:delText>písomná zmluva</w:delText>
        </w:r>
        <w:r w:rsidRPr="00A374F2" w:rsidDel="00282ED7">
          <w:rPr>
            <w:sz w:val="20"/>
            <w:szCs w:val="20"/>
            <w:vertAlign w:val="superscript"/>
          </w:rPr>
          <w:footnoteReference w:id="125"/>
        </w:r>
        <w:r w:rsidRPr="00A374F2" w:rsidDel="00282ED7">
          <w:rPr>
            <w:sz w:val="20"/>
            <w:szCs w:val="20"/>
          </w:rPr>
          <w:delText xml:space="preserve">, ak jej hodnota prekročí </w:delText>
        </w:r>
        <w:r w:rsidR="00B243E9" w:rsidDel="00282ED7">
          <w:rPr>
            <w:sz w:val="20"/>
            <w:szCs w:val="20"/>
          </w:rPr>
          <w:delText>1</w:delText>
        </w:r>
        <w:r w:rsidRPr="00A374F2" w:rsidDel="00282ED7">
          <w:rPr>
            <w:sz w:val="20"/>
            <w:szCs w:val="20"/>
          </w:rPr>
          <w:delText>5 000,00 EUR</w:delText>
        </w:r>
        <w:r w:rsidR="00B243E9" w:rsidRPr="00E24B7F" w:rsidDel="00282ED7">
          <w:rPr>
            <w:rStyle w:val="Odkaznapoznmkupodiarou"/>
            <w:szCs w:val="20"/>
          </w:rPr>
          <w:footnoteReference w:id="126"/>
        </w:r>
        <w:r w:rsidRPr="00A374F2" w:rsidDel="00282ED7">
          <w:rPr>
            <w:sz w:val="20"/>
            <w:szCs w:val="20"/>
          </w:rPr>
          <w:delText xml:space="preserve"> (zmluva musí byť v súlade s platným všeobecne záväzným právnym predpisom) vrátane dodatkov k uzavretej písomnej zmluve</w:delText>
        </w:r>
        <w:r w:rsidR="0070152F" w:rsidDel="00282ED7">
          <w:rPr>
            <w:rStyle w:val="Odkaznapoznmkupodiarou"/>
            <w:szCs w:val="20"/>
          </w:rPr>
          <w:footnoteReference w:id="127"/>
        </w:r>
        <w:r w:rsidRPr="00A374F2" w:rsidDel="00282ED7">
          <w:rPr>
            <w:sz w:val="20"/>
            <w:szCs w:val="20"/>
          </w:rPr>
          <w:delText xml:space="preserve">, </w:delText>
        </w:r>
      </w:del>
    </w:p>
    <w:p w14:paraId="65101C82" w14:textId="77777777" w:rsidR="007D3CDC" w:rsidRPr="00282ED7" w:rsidRDefault="007D3CDC" w:rsidP="00282ED7">
      <w:pPr>
        <w:keepNext/>
        <w:keepLines/>
        <w:numPr>
          <w:ilvl w:val="0"/>
          <w:numId w:val="39"/>
        </w:numPr>
        <w:spacing w:before="120" w:after="0" w:line="240" w:lineRule="auto"/>
        <w:ind w:left="568" w:hanging="284"/>
        <w:jc w:val="both"/>
        <w:rPr>
          <w:ins w:id="1011" w:author="MDV SR" w:date="2021-05-17T15:38:00Z"/>
          <w:sz w:val="20"/>
          <w:szCs w:val="20"/>
        </w:rPr>
      </w:pPr>
      <w:ins w:id="1012" w:author="MDV SR" w:date="2021-05-17T15:38:00Z">
        <w:r w:rsidRPr="00282ED7">
          <w:rPr>
            <w:sz w:val="20"/>
            <w:szCs w:val="20"/>
          </w:rPr>
          <w:t>písomná zmluva, v prípadoch, ak ide o nadlimitnú alebo podlimitnú zákazku verejného obstarávania</w:t>
        </w:r>
        <w:r w:rsidRPr="00ED16AC">
          <w:rPr>
            <w:sz w:val="20"/>
            <w:szCs w:val="20"/>
            <w:vertAlign w:val="superscript"/>
          </w:rPr>
          <w:footnoteReference w:id="128"/>
        </w:r>
        <w:r w:rsidRPr="00282ED7">
          <w:rPr>
            <w:sz w:val="20"/>
            <w:szCs w:val="20"/>
          </w:rPr>
          <w:t>;</w:t>
        </w:r>
      </w:ins>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29"/>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1021" w:name="_Finančné_výdavky_a"/>
      <w:bookmarkStart w:id="1022" w:name="_Toc7078331"/>
      <w:bookmarkEnd w:id="1021"/>
      <w:r w:rsidRPr="00A374F2">
        <w:t>Finančné výdavky a</w:t>
      </w:r>
      <w:r w:rsidR="00A7280F">
        <w:rPr>
          <w:lang w:val="sk-SK"/>
        </w:rPr>
        <w:t xml:space="preserve"> </w:t>
      </w:r>
      <w:r w:rsidRPr="00A374F2">
        <w:t>poplatky</w:t>
      </w:r>
      <w:bookmarkEnd w:id="1022"/>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1023" w:name="_Stavebný_dozor,_vypracovanie"/>
      <w:bookmarkStart w:id="1024" w:name="_Dodatočné_výdavky"/>
      <w:bookmarkStart w:id="1025" w:name="_Toc7078332"/>
      <w:bookmarkEnd w:id="1023"/>
      <w:bookmarkEnd w:id="1024"/>
      <w:r w:rsidRPr="00A374F2">
        <w:t>Dodatočné výdavky</w:t>
      </w:r>
      <w:bookmarkEnd w:id="1025"/>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30"/>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31"/>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32"/>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1026" w:name="_Toc7078333"/>
      <w:r w:rsidRPr="00A374F2">
        <w:rPr>
          <w:b/>
          <w:color w:val="FFFFFF"/>
        </w:rPr>
        <w:t>Hospodárnosť výdavkov</w:t>
      </w:r>
      <w:bookmarkEnd w:id="1026"/>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33"/>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34"/>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35"/>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36"/>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37"/>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38"/>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39"/>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40"/>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41"/>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9"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42"/>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43"/>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44"/>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45"/>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46"/>
      </w:r>
      <w:r w:rsidRPr="00BF06EB">
        <w:t xml:space="preserve"> </w:t>
      </w:r>
      <w:r w:rsidRPr="00BC4266">
        <w:rPr>
          <w:sz w:val="20"/>
          <w:szCs w:val="20"/>
        </w:rPr>
        <w:t>musí obsahovať</w:t>
      </w:r>
      <w:r>
        <w:rPr>
          <w:rStyle w:val="Odkaznapoznmkupodiarou"/>
        </w:rPr>
        <w:footnoteReference w:id="147"/>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48"/>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49"/>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50"/>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1027" w:name="_Toc441426479"/>
      <w:bookmarkStart w:id="1028" w:name="_Toc441427022"/>
      <w:bookmarkStart w:id="1029" w:name="_Toc441427846"/>
      <w:bookmarkStart w:id="1030" w:name="_Toc441431471"/>
      <w:bookmarkStart w:id="1031" w:name="_Toc441488862"/>
      <w:bookmarkStart w:id="1032" w:name="_Toc7078334"/>
      <w:bookmarkEnd w:id="1027"/>
      <w:bookmarkEnd w:id="1028"/>
      <w:bookmarkEnd w:id="1029"/>
      <w:bookmarkEnd w:id="1030"/>
      <w:bookmarkEnd w:id="1031"/>
      <w:r w:rsidRPr="00A374F2">
        <w:rPr>
          <w:b/>
          <w:color w:val="FFFFFF"/>
        </w:rPr>
        <w:t>Zoznam skratiek</w:t>
      </w:r>
      <w:bookmarkEnd w:id="1032"/>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1033" w:name="_Prílohy"/>
      <w:bookmarkStart w:id="1034" w:name="_Toc7078335"/>
      <w:bookmarkEnd w:id="1033"/>
      <w:r w:rsidRPr="00A374F2">
        <w:rPr>
          <w:b/>
          <w:color w:val="FFFFFF"/>
        </w:rPr>
        <w:t>Prílohy</w:t>
      </w:r>
      <w:bookmarkEnd w:id="1034"/>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5F6D633B" w:rsidR="00D826F9" w:rsidRPr="00D826F9" w:rsidRDefault="00D826F9" w:rsidP="00A93431">
      <w:pPr>
        <w:keepNext/>
        <w:keepLines/>
        <w:spacing w:before="120" w:after="0" w:line="240" w:lineRule="auto"/>
        <w:rPr>
          <w:rFonts w:cs="Calibri"/>
          <w:color w:val="000000"/>
          <w:sz w:val="20"/>
        </w:rPr>
        <w:sectPr w:rsidR="00D826F9" w:rsidRPr="00D826F9" w:rsidSect="001D7477">
          <w:footerReference w:type="default" r:id="rId30"/>
          <w:headerReference w:type="first" r:id="rId31"/>
          <w:footerReference w:type="first" r:id="rId32"/>
          <w:pgSz w:w="11906" w:h="16838" w:code="9"/>
          <w:pgMar w:top="1418" w:right="1418" w:bottom="1418" w:left="1247" w:header="709" w:footer="219" w:gutter="0"/>
          <w:pgNumType w:start="4"/>
          <w:cols w:space="708"/>
          <w:titlePg/>
          <w:docGrid w:linePitch="360"/>
        </w:sectPr>
      </w:pPr>
      <w:ins w:id="1035" w:author="GC" w:date="2021-06-14T13:42:00Z">
        <w:r w:rsidRPr="00D826F9">
          <w:rPr>
            <w:rFonts w:cs="Calibri"/>
            <w:color w:val="000000"/>
            <w:sz w:val="20"/>
          </w:rPr>
          <w:t>Príloha č. 3 Spôsob overenia hospodárnosti výdavkov projekto</w:t>
        </w:r>
        <w:bookmarkStart w:id="1036" w:name="_GoBack"/>
        <w:bookmarkEnd w:id="1036"/>
        <w:r w:rsidRPr="00D826F9">
          <w:rPr>
            <w:rFonts w:cs="Calibri"/>
            <w:color w:val="000000"/>
            <w:sz w:val="20"/>
          </w:rPr>
          <w:t>v OPII</w:t>
        </w:r>
      </w:ins>
    </w:p>
    <w:p w14:paraId="786143DE" w14:textId="77777777" w:rsidR="00345A5B" w:rsidRDefault="00DF50AA" w:rsidP="00415B1C">
      <w:pPr>
        <w:keepNext/>
        <w:keepLines/>
        <w:spacing w:before="120" w:after="0" w:line="240" w:lineRule="auto"/>
        <w:jc w:val="both"/>
        <w:rPr>
          <w:rFonts w:cs="Calibri"/>
          <w:b/>
          <w:color w:val="000000"/>
          <w:sz w:val="28"/>
        </w:rPr>
      </w:pPr>
      <w:bookmarkStart w:id="1037" w:name="Príloha1"/>
      <w:bookmarkEnd w:id="1037"/>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2473D02E"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del w:id="1038" w:author="uzivatel" w:date="2021-03-03T09:32:00Z">
              <w:r w:rsidRPr="00D96C63" w:rsidDel="00B904B3">
                <w:rPr>
                  <w:rFonts w:eastAsia="Times New Roman" w:cs="Calibri"/>
                  <w:b/>
                  <w:bCs/>
                  <w:sz w:val="20"/>
                  <w:szCs w:val="20"/>
                </w:rPr>
                <w:delText>3</w:delText>
              </w:r>
            </w:del>
            <w:ins w:id="1039" w:author="uzivatel" w:date="2021-03-03T09:32:00Z">
              <w:r w:rsidR="00B904B3">
                <w:rPr>
                  <w:rFonts w:eastAsia="Times New Roman" w:cs="Calibri"/>
                  <w:b/>
                  <w:bCs/>
                  <w:sz w:val="20"/>
                  <w:szCs w:val="20"/>
                </w:rPr>
                <w:t>1,5</w:t>
              </w:r>
            </w:ins>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ECC8B39"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del w:id="1040" w:author="uzivatel" w:date="2021-03-03T09:32:00Z">
              <w:r w:rsidRPr="00D96C63" w:rsidDel="00B904B3">
                <w:rPr>
                  <w:rFonts w:eastAsia="Times New Roman" w:cs="Calibri"/>
                  <w:b/>
                  <w:bCs/>
                  <w:sz w:val="20"/>
                  <w:szCs w:val="20"/>
                </w:rPr>
                <w:delText>7</w:delText>
              </w:r>
            </w:del>
            <w:ins w:id="1041" w:author="uzivatel" w:date="2021-03-03T09:32:00Z">
              <w:r w:rsidR="00B904B3">
                <w:rPr>
                  <w:rFonts w:eastAsia="Times New Roman" w:cs="Calibri"/>
                  <w:b/>
                  <w:bCs/>
                  <w:sz w:val="20"/>
                  <w:szCs w:val="20"/>
                </w:rPr>
                <w:t>3,5</w:t>
              </w:r>
            </w:ins>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51"/>
            </w:r>
            <w:r w:rsidRPr="00D96C63">
              <w:rPr>
                <w:rFonts w:cs="Calibri"/>
                <w:b/>
                <w:bCs/>
                <w:sz w:val="20"/>
                <w:szCs w:val="20"/>
              </w:rPr>
              <w:t xml:space="preserve"> </w:t>
            </w:r>
            <w:r w:rsidR="00616675" w:rsidRPr="00D96C63">
              <w:rPr>
                <w:rFonts w:cs="Calibri"/>
                <w:b/>
                <w:bCs/>
                <w:sz w:val="20"/>
                <w:szCs w:val="20"/>
              </w:rPr>
              <w:t xml:space="preserve"> </w:t>
            </w:r>
          </w:p>
          <w:p w14:paraId="68439EA1"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52"/>
            </w:r>
            <w:r w:rsidR="00616675" w:rsidRPr="00D96C63">
              <w:rPr>
                <w:rFonts w:cs="Calibri"/>
                <w:b/>
                <w:bCs/>
                <w:sz w:val="20"/>
                <w:szCs w:val="20"/>
              </w:rPr>
              <w:t xml:space="preserve"> </w:t>
            </w:r>
          </w:p>
          <w:p w14:paraId="2066DC6C"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48F99528"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 xml:space="preserve">Manažér </w:t>
            </w:r>
            <w:del w:id="1042" w:author="uzivatel" w:date="2021-03-09T11:00:00Z">
              <w:r w:rsidRPr="001009A0" w:rsidDel="00614F79">
                <w:rPr>
                  <w:rFonts w:cs="Calibri"/>
                  <w:b/>
                  <w:sz w:val="20"/>
                  <w:szCs w:val="20"/>
                </w:rPr>
                <w:delText xml:space="preserve">/ expert </w:delText>
              </w:r>
            </w:del>
            <w:r w:rsidRPr="001009A0">
              <w:rPr>
                <w:rFonts w:cs="Calibri"/>
                <w:b/>
                <w:sz w:val="20"/>
                <w:szCs w:val="20"/>
              </w:rPr>
              <w:t>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3A35F0E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del w:id="1043" w:author="uzivatel" w:date="2021-03-09T10:52:00Z">
              <w:r w:rsidRPr="001009A0" w:rsidDel="0046513F">
                <w:rPr>
                  <w:rFonts w:cs="Calibri"/>
                  <w:sz w:val="20"/>
                  <w:szCs w:val="20"/>
                </w:rPr>
                <w:delText xml:space="preserve"> </w:delText>
              </w:r>
            </w:del>
            <w:ins w:id="1044" w:author="uzivatel" w:date="2021-03-09T10:52:00Z">
              <w:r w:rsidR="0046513F">
                <w:rPr>
                  <w:rFonts w:cs="Calibri"/>
                  <w:sz w:val="20"/>
                  <w:szCs w:val="20"/>
                </w:rPr>
                <w:t> </w:t>
              </w:r>
            </w:ins>
            <w:r w:rsidRPr="001009A0">
              <w:rPr>
                <w:rFonts w:cs="Calibri"/>
                <w:sz w:val="20"/>
                <w:szCs w:val="20"/>
              </w:rPr>
              <w:t>948</w:t>
            </w:r>
            <w:ins w:id="1045" w:author="uzivatel" w:date="2021-03-09T10:52:00Z">
              <w:r w:rsidR="0046513F">
                <w:rPr>
                  <w:rFonts w:cs="Calibri"/>
                  <w:sz w:val="20"/>
                  <w:szCs w:val="20"/>
                </w:rPr>
                <w:t xml:space="preserve"> </w:t>
              </w:r>
            </w:ins>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3FA4A49D"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w:t>
            </w:r>
            <w:del w:id="1046" w:author="uzivatel" w:date="2021-03-09T11:01:00Z">
              <w:r w:rsidRPr="001009A0" w:rsidDel="00614F79">
                <w:rPr>
                  <w:rFonts w:cs="Calibri"/>
                  <w:b/>
                  <w:sz w:val="20"/>
                  <w:szCs w:val="20"/>
                </w:rPr>
                <w:delText xml:space="preserve">/ expert </w:delText>
              </w:r>
            </w:del>
            <w:r w:rsidRPr="001009A0">
              <w:rPr>
                <w:rFonts w:cs="Calibri"/>
                <w:b/>
                <w:sz w:val="20"/>
                <w:szCs w:val="20"/>
              </w:rPr>
              <w:t xml:space="preserve">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ins w:id="1047" w:author="uzivatel" w:date="2021-03-05T11:20:00Z"/>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ins w:id="1048" w:author="uzivatel" w:date="2021-03-05T11:20:00Z"/>
                <w:rFonts w:cs="Calibri"/>
                <w:b/>
                <w:sz w:val="20"/>
                <w:szCs w:val="20"/>
              </w:rPr>
            </w:pPr>
            <w:ins w:id="1049" w:author="uzivatel" w:date="2021-03-05T11:20:00Z">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ins>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ins w:id="1050" w:author="uzivatel" w:date="2021-03-05T11:20:00Z"/>
                <w:rFonts w:cs="Calibri"/>
                <w:bCs/>
                <w:sz w:val="20"/>
                <w:szCs w:val="20"/>
              </w:rPr>
            </w:pPr>
            <w:ins w:id="1051" w:author="uzivatel" w:date="2021-03-05T11:20:00Z">
              <w:r w:rsidRPr="00D96C63">
                <w:rPr>
                  <w:rFonts w:cs="Calibri"/>
                  <w:bCs/>
                  <w:sz w:val="20"/>
                  <w:szCs w:val="20"/>
                </w:rPr>
                <w:t xml:space="preserve">13,99 </w:t>
              </w:r>
            </w:ins>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ins w:id="1052" w:author="uzivatel" w:date="2021-03-05T11:20:00Z"/>
                <w:rFonts w:cs="Calibri"/>
                <w:sz w:val="20"/>
                <w:szCs w:val="20"/>
              </w:rPr>
            </w:pPr>
            <w:ins w:id="1053" w:author="uzivatel" w:date="2021-03-05T11:20:00Z">
              <w:r w:rsidRPr="00D96C63">
                <w:rPr>
                  <w:rFonts w:cs="Calibri"/>
                  <w:sz w:val="20"/>
                  <w:szCs w:val="20"/>
                </w:rPr>
                <w:t xml:space="preserve">2 434 </w:t>
              </w:r>
            </w:ins>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ins w:id="1054" w:author="uzivatel" w:date="2021-03-26T14:32:00Z"/>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ins w:id="1055" w:author="uzivatel" w:date="2021-03-26T14:32:00Z"/>
                <w:rFonts w:cs="Calibri"/>
                <w:b/>
                <w:sz w:val="20"/>
                <w:szCs w:val="20"/>
              </w:rPr>
            </w:pPr>
            <w:ins w:id="1056" w:author="uzivatel" w:date="2021-03-26T14:33:00Z">
              <w:r w:rsidRPr="00D96C63">
                <w:rPr>
                  <w:rFonts w:cs="Calibri"/>
                  <w:b/>
                  <w:sz w:val="20"/>
                  <w:szCs w:val="20"/>
                </w:rPr>
                <w:t xml:space="preserve">Manažér pre </w:t>
              </w:r>
              <w:r>
                <w:rPr>
                  <w:rFonts w:cs="Calibri"/>
                  <w:b/>
                  <w:sz w:val="20"/>
                  <w:szCs w:val="20"/>
                </w:rPr>
                <w:t>publicitu (interný)</w:t>
              </w:r>
            </w:ins>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ins w:id="1057" w:author="uzivatel" w:date="2021-03-26T14:32:00Z"/>
                <w:rFonts w:cs="Calibri"/>
                <w:bCs/>
                <w:sz w:val="20"/>
                <w:szCs w:val="20"/>
              </w:rPr>
            </w:pPr>
            <w:ins w:id="1058" w:author="uzivatel" w:date="2021-03-26T14:33:00Z">
              <w:r w:rsidRPr="00D96C63">
                <w:rPr>
                  <w:rFonts w:cs="Calibri"/>
                  <w:bCs/>
                  <w:sz w:val="20"/>
                  <w:szCs w:val="20"/>
                </w:rPr>
                <w:t xml:space="preserve">9,01 </w:t>
              </w:r>
            </w:ins>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ins w:id="1059" w:author="uzivatel" w:date="2021-03-26T14:32:00Z"/>
                <w:rFonts w:cs="Calibri"/>
                <w:sz w:val="20"/>
                <w:szCs w:val="20"/>
              </w:rPr>
            </w:pPr>
            <w:ins w:id="1060" w:author="uzivatel" w:date="2021-03-26T14:33:00Z">
              <w:r w:rsidRPr="00D96C63">
                <w:rPr>
                  <w:rFonts w:cs="Calibri"/>
                  <w:sz w:val="20"/>
                  <w:szCs w:val="20"/>
                </w:rPr>
                <w:t xml:space="preserve">1 567 </w:t>
              </w:r>
            </w:ins>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7777777"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53"/>
            </w:r>
            <w:r w:rsidRPr="0046436C">
              <w:rPr>
                <w:rFonts w:cs="Calibri"/>
                <w:b/>
                <w:bCs/>
                <w:sz w:val="20"/>
                <w:szCs w:val="20"/>
              </w:rPr>
              <w:t xml:space="preserve"> (EUR/hodina)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s nárokom na vrátenie DPH max.</w:t>
            </w:r>
          </w:p>
        </w:tc>
        <w:tc>
          <w:tcPr>
            <w:tcW w:w="2339" w:type="dxa"/>
            <w:tcBorders>
              <w:bottom w:val="single" w:sz="4" w:space="0" w:color="auto"/>
            </w:tcBorders>
            <w:shd w:val="clear" w:color="auto" w:fill="8DB3E2"/>
            <w:vAlign w:val="center"/>
          </w:tcPr>
          <w:p w14:paraId="1880E7DB"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bez nároku na vrátenie DPH max.</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4686849"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 xml:space="preserve">Manažér </w:t>
            </w:r>
            <w:del w:id="1061" w:author="uzivatel" w:date="2021-03-09T11:03:00Z">
              <w:r w:rsidRPr="001009A0" w:rsidDel="00614F79">
                <w:rPr>
                  <w:rFonts w:cs="Calibri"/>
                  <w:b/>
                  <w:sz w:val="20"/>
                  <w:szCs w:val="20"/>
                </w:rPr>
                <w:delText xml:space="preserve">/ expert </w:delText>
              </w:r>
            </w:del>
            <w:r w:rsidRPr="001009A0">
              <w:rPr>
                <w:rFonts w:cs="Calibri"/>
                <w:b/>
                <w:sz w:val="20"/>
                <w:szCs w:val="20"/>
              </w:rPr>
              <w:t>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69753741"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w:t>
            </w:r>
            <w:del w:id="1062" w:author="uzivatel" w:date="2021-03-09T11:03:00Z">
              <w:r w:rsidRPr="001009A0" w:rsidDel="00614F79">
                <w:rPr>
                  <w:rFonts w:cs="Calibri"/>
                  <w:b/>
                  <w:sz w:val="20"/>
                  <w:szCs w:val="20"/>
                </w:rPr>
                <w:delText xml:space="preserve">/ expert </w:delText>
              </w:r>
            </w:del>
            <w:r w:rsidRPr="001009A0">
              <w:rPr>
                <w:rFonts w:cs="Calibri"/>
                <w:b/>
                <w:sz w:val="20"/>
                <w:szCs w:val="20"/>
              </w:rPr>
              <w:t>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ins w:id="1063" w:author="uzivatel" w:date="2021-03-05T11:24:00Z"/>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ins w:id="1064" w:author="uzivatel" w:date="2021-03-05T11:24:00Z"/>
                <w:rFonts w:cs="Calibri"/>
                <w:b/>
                <w:sz w:val="20"/>
                <w:szCs w:val="20"/>
              </w:rPr>
            </w:pPr>
            <w:ins w:id="1065" w:author="uzivatel" w:date="2021-03-05T11:24:00Z">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ins>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ins w:id="1066" w:author="uzivatel" w:date="2021-03-05T11:24:00Z"/>
                <w:rFonts w:cs="Calibri"/>
                <w:bCs/>
                <w:sz w:val="20"/>
                <w:szCs w:val="20"/>
              </w:rPr>
            </w:pPr>
            <w:ins w:id="1067" w:author="uzivatel" w:date="2021-03-05T11:24:00Z">
              <w:r>
                <w:rPr>
                  <w:rFonts w:cs="Calibri"/>
                  <w:bCs/>
                  <w:sz w:val="20"/>
                  <w:szCs w:val="20"/>
                </w:rPr>
                <w:t>15,10</w:t>
              </w:r>
            </w:ins>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ins w:id="1068" w:author="uzivatel" w:date="2021-03-05T11:24:00Z"/>
                <w:rFonts w:cs="Calibri"/>
                <w:sz w:val="20"/>
                <w:szCs w:val="20"/>
              </w:rPr>
            </w:pPr>
            <w:ins w:id="1069" w:author="uzivatel" w:date="2021-03-05T11:24:00Z">
              <w:r>
                <w:rPr>
                  <w:rFonts w:cs="Calibri"/>
                  <w:sz w:val="20"/>
                  <w:szCs w:val="20"/>
                </w:rPr>
                <w:t>18,90</w:t>
              </w:r>
            </w:ins>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ins w:id="1070" w:author="uzivatel" w:date="2021-03-26T14:33:00Z"/>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ins w:id="1071" w:author="uzivatel" w:date="2021-03-26T14:33:00Z"/>
                <w:rFonts w:cs="Calibri"/>
                <w:b/>
                <w:sz w:val="20"/>
                <w:szCs w:val="20"/>
              </w:rPr>
            </w:pPr>
            <w:ins w:id="1072" w:author="uzivatel" w:date="2021-03-26T14:33:00Z">
              <w:r w:rsidRPr="00D96C63">
                <w:rPr>
                  <w:rFonts w:cs="Calibri"/>
                  <w:b/>
                  <w:sz w:val="20"/>
                  <w:szCs w:val="20"/>
                </w:rPr>
                <w:t xml:space="preserve">Manažér pre </w:t>
              </w:r>
              <w:r>
                <w:rPr>
                  <w:rFonts w:cs="Calibri"/>
                  <w:b/>
                  <w:sz w:val="20"/>
                  <w:szCs w:val="20"/>
                </w:rPr>
                <w:t>publicitu (externý)</w:t>
              </w:r>
            </w:ins>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ins w:id="1073" w:author="uzivatel" w:date="2021-03-26T14:33:00Z"/>
                <w:rFonts w:cs="Calibri"/>
                <w:bCs/>
                <w:sz w:val="20"/>
                <w:szCs w:val="20"/>
              </w:rPr>
            </w:pPr>
            <w:ins w:id="1074" w:author="uzivatel" w:date="2021-03-26T14:33:00Z">
              <w:r>
                <w:rPr>
                  <w:rFonts w:cs="Calibri"/>
                  <w:bCs/>
                  <w:sz w:val="20"/>
                  <w:szCs w:val="20"/>
                </w:rPr>
                <w:t>9,80</w:t>
              </w:r>
            </w:ins>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ins w:id="1075" w:author="uzivatel" w:date="2021-03-26T14:33:00Z"/>
                <w:rFonts w:cs="Calibri"/>
                <w:sz w:val="20"/>
                <w:szCs w:val="20"/>
              </w:rPr>
            </w:pPr>
            <w:ins w:id="1076" w:author="uzivatel" w:date="2021-03-26T14:33:00Z">
              <w:r>
                <w:rPr>
                  <w:rFonts w:cs="Calibri"/>
                  <w:sz w:val="20"/>
                  <w:szCs w:val="20"/>
                </w:rPr>
                <w:t>12,20</w:t>
              </w:r>
            </w:ins>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77777777" w:rsidR="003D7BB6" w:rsidRDefault="003D7BB6"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D826F9" w:rsidP="00415B1C">
            <w:pPr>
              <w:keepNext/>
              <w:keepLines/>
              <w:spacing w:after="0" w:line="240" w:lineRule="auto"/>
              <w:jc w:val="center"/>
              <w:rPr>
                <w:rFonts w:eastAsia="Times New Roman"/>
                <w:color w:val="494949"/>
                <w:sz w:val="20"/>
                <w:szCs w:val="20"/>
                <w:lang w:eastAsia="sk-SK"/>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D826F9" w:rsidP="00415B1C">
            <w:pPr>
              <w:keepNext/>
              <w:keepLines/>
              <w:spacing w:after="0" w:line="240" w:lineRule="auto"/>
              <w:jc w:val="center"/>
              <w:rPr>
                <w:rFonts w:cs="Calibri"/>
                <w:b/>
                <w:sz w:val="20"/>
                <w:szCs w:val="18"/>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AF0359" w:rsidRPr="00D96C63" w14:paraId="5C029D1D" w14:textId="77777777" w:rsidTr="00333E62">
        <w:trPr>
          <w:trHeight w:val="540"/>
        </w:trPr>
        <w:tc>
          <w:tcPr>
            <w:tcW w:w="2302" w:type="dxa"/>
            <w:tcBorders>
              <w:top w:val="nil"/>
              <w:left w:val="single" w:sz="4" w:space="0" w:color="auto"/>
              <w:bottom w:val="single" w:sz="4" w:space="0" w:color="auto"/>
              <w:right w:val="single" w:sz="4" w:space="0" w:color="auto"/>
            </w:tcBorders>
            <w:shd w:val="clear" w:color="auto" w:fill="8DB3E2"/>
            <w:vAlign w:val="center"/>
            <w:hideMark/>
          </w:tcPr>
          <w:p w14:paraId="67CFFB9F"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2" w:type="dxa"/>
            <w:tcBorders>
              <w:top w:val="nil"/>
              <w:left w:val="nil"/>
              <w:bottom w:val="single" w:sz="4" w:space="0" w:color="auto"/>
              <w:right w:val="single" w:sz="4" w:space="0" w:color="auto"/>
            </w:tcBorders>
            <w:shd w:val="clear" w:color="auto" w:fill="8DB3E2"/>
            <w:vAlign w:val="bottom"/>
            <w:hideMark/>
          </w:tcPr>
          <w:p w14:paraId="30F4F52E"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c>
          <w:tcPr>
            <w:tcW w:w="2302" w:type="dxa"/>
            <w:tcBorders>
              <w:top w:val="nil"/>
              <w:left w:val="nil"/>
              <w:bottom w:val="single" w:sz="4" w:space="0" w:color="auto"/>
              <w:right w:val="single" w:sz="4" w:space="0" w:color="auto"/>
            </w:tcBorders>
            <w:shd w:val="clear" w:color="auto" w:fill="8DB3E2"/>
            <w:vAlign w:val="center"/>
          </w:tcPr>
          <w:p w14:paraId="406EA733"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3" w:type="dxa"/>
            <w:tcBorders>
              <w:top w:val="nil"/>
              <w:left w:val="nil"/>
              <w:bottom w:val="single" w:sz="4" w:space="0" w:color="auto"/>
              <w:right w:val="single" w:sz="4" w:space="0" w:color="auto"/>
            </w:tcBorders>
            <w:shd w:val="clear" w:color="auto" w:fill="8DB3E2"/>
            <w:vAlign w:val="bottom"/>
          </w:tcPr>
          <w:p w14:paraId="70111FEC"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r>
      <w:tr w:rsidR="00AF0359" w:rsidRPr="00D96C63" w14:paraId="3D48B2E5"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Rakúsko</w:t>
            </w:r>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130</w:t>
            </w:r>
          </w:p>
        </w:tc>
        <w:tc>
          <w:tcPr>
            <w:tcW w:w="2302" w:type="dxa"/>
            <w:tcBorders>
              <w:top w:val="nil"/>
              <w:left w:val="nil"/>
              <w:bottom w:val="single" w:sz="4" w:space="0" w:color="auto"/>
              <w:right w:val="single" w:sz="4" w:space="0" w:color="auto"/>
            </w:tcBorders>
            <w:shd w:val="clear" w:color="auto" w:fill="C6D9F1"/>
            <w:vAlign w:val="bottom"/>
          </w:tcPr>
          <w:p w14:paraId="6D91E618"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Taliansko</w:t>
            </w:r>
          </w:p>
        </w:tc>
        <w:tc>
          <w:tcPr>
            <w:tcW w:w="2303" w:type="dxa"/>
            <w:tcBorders>
              <w:top w:val="nil"/>
              <w:left w:val="nil"/>
              <w:bottom w:val="single" w:sz="4" w:space="0" w:color="auto"/>
              <w:right w:val="single" w:sz="4" w:space="0" w:color="auto"/>
            </w:tcBorders>
            <w:shd w:val="clear" w:color="auto" w:fill="auto"/>
            <w:vAlign w:val="center"/>
          </w:tcPr>
          <w:p w14:paraId="11351A9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135</w:t>
            </w:r>
          </w:p>
        </w:tc>
      </w:tr>
      <w:tr w:rsidR="00AF0359" w:rsidRPr="00D96C63" w14:paraId="0EAC41A0"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Belgicko</w:t>
            </w:r>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3CFD9E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Lotyšsko</w:t>
            </w:r>
          </w:p>
        </w:tc>
        <w:tc>
          <w:tcPr>
            <w:tcW w:w="2303" w:type="dxa"/>
            <w:tcBorders>
              <w:top w:val="nil"/>
              <w:left w:val="nil"/>
              <w:bottom w:val="single" w:sz="4" w:space="0" w:color="auto"/>
              <w:right w:val="single" w:sz="4" w:space="0" w:color="auto"/>
            </w:tcBorders>
            <w:shd w:val="clear" w:color="auto" w:fill="auto"/>
            <w:vAlign w:val="center"/>
          </w:tcPr>
          <w:p w14:paraId="17E6DCA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29077C4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Bulharsko</w:t>
            </w:r>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169</w:t>
            </w:r>
          </w:p>
        </w:tc>
        <w:tc>
          <w:tcPr>
            <w:tcW w:w="2302" w:type="dxa"/>
            <w:tcBorders>
              <w:top w:val="nil"/>
              <w:left w:val="nil"/>
              <w:bottom w:val="single" w:sz="4" w:space="0" w:color="auto"/>
              <w:right w:val="single" w:sz="4" w:space="0" w:color="auto"/>
            </w:tcBorders>
            <w:shd w:val="clear" w:color="auto" w:fill="C6D9F1"/>
            <w:vAlign w:val="bottom"/>
          </w:tcPr>
          <w:p w14:paraId="2161771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Litva</w:t>
            </w:r>
          </w:p>
        </w:tc>
        <w:tc>
          <w:tcPr>
            <w:tcW w:w="2303" w:type="dxa"/>
            <w:tcBorders>
              <w:top w:val="nil"/>
              <w:left w:val="nil"/>
              <w:bottom w:val="single" w:sz="4" w:space="0" w:color="auto"/>
              <w:right w:val="single" w:sz="4" w:space="0" w:color="auto"/>
            </w:tcBorders>
            <w:shd w:val="clear" w:color="auto" w:fill="auto"/>
            <w:vAlign w:val="center"/>
          </w:tcPr>
          <w:p w14:paraId="33218C1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72DB367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Cyprus </w:t>
            </w:r>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c>
          <w:tcPr>
            <w:tcW w:w="2302" w:type="dxa"/>
            <w:tcBorders>
              <w:top w:val="nil"/>
              <w:left w:val="nil"/>
              <w:bottom w:val="single" w:sz="4" w:space="0" w:color="auto"/>
              <w:right w:val="single" w:sz="4" w:space="0" w:color="auto"/>
            </w:tcBorders>
            <w:shd w:val="clear" w:color="auto" w:fill="C6D9F1"/>
            <w:vAlign w:val="bottom"/>
          </w:tcPr>
          <w:p w14:paraId="2C763B5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Luxembursko</w:t>
            </w:r>
          </w:p>
        </w:tc>
        <w:tc>
          <w:tcPr>
            <w:tcW w:w="2303" w:type="dxa"/>
            <w:tcBorders>
              <w:top w:val="nil"/>
              <w:left w:val="nil"/>
              <w:bottom w:val="single" w:sz="4" w:space="0" w:color="auto"/>
              <w:right w:val="single" w:sz="4" w:space="0" w:color="auto"/>
            </w:tcBorders>
            <w:shd w:val="clear" w:color="auto" w:fill="auto"/>
            <w:vAlign w:val="center"/>
          </w:tcPr>
          <w:p w14:paraId="4ECEE95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623179"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Česká republika</w:t>
            </w:r>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155</w:t>
            </w:r>
          </w:p>
        </w:tc>
        <w:tc>
          <w:tcPr>
            <w:tcW w:w="2302" w:type="dxa"/>
            <w:tcBorders>
              <w:top w:val="nil"/>
              <w:left w:val="nil"/>
              <w:bottom w:val="single" w:sz="4" w:space="0" w:color="auto"/>
              <w:right w:val="single" w:sz="4" w:space="0" w:color="auto"/>
            </w:tcBorders>
            <w:shd w:val="clear" w:color="auto" w:fill="C6D9F1"/>
            <w:vAlign w:val="bottom"/>
          </w:tcPr>
          <w:p w14:paraId="11B91F8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Malta </w:t>
            </w:r>
          </w:p>
        </w:tc>
        <w:tc>
          <w:tcPr>
            <w:tcW w:w="2303" w:type="dxa"/>
            <w:tcBorders>
              <w:top w:val="nil"/>
              <w:left w:val="nil"/>
              <w:bottom w:val="single" w:sz="4" w:space="0" w:color="auto"/>
              <w:right w:val="single" w:sz="4" w:space="0" w:color="auto"/>
            </w:tcBorders>
            <w:shd w:val="clear" w:color="auto" w:fill="auto"/>
            <w:vAlign w:val="center"/>
          </w:tcPr>
          <w:p w14:paraId="05FC1FF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6B9C59B7"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Dánsko</w:t>
            </w:r>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61A9376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Holandsko</w:t>
            </w:r>
          </w:p>
        </w:tc>
        <w:tc>
          <w:tcPr>
            <w:tcW w:w="2303" w:type="dxa"/>
            <w:tcBorders>
              <w:top w:val="nil"/>
              <w:left w:val="nil"/>
              <w:bottom w:val="single" w:sz="4" w:space="0" w:color="auto"/>
              <w:right w:val="single" w:sz="4" w:space="0" w:color="auto"/>
            </w:tcBorders>
            <w:shd w:val="clear" w:color="auto" w:fill="auto"/>
            <w:vAlign w:val="center"/>
          </w:tcPr>
          <w:p w14:paraId="33C0196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B746A88"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Estónsko</w:t>
            </w:r>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c>
          <w:tcPr>
            <w:tcW w:w="2302" w:type="dxa"/>
            <w:tcBorders>
              <w:top w:val="nil"/>
              <w:left w:val="nil"/>
              <w:bottom w:val="single" w:sz="4" w:space="0" w:color="auto"/>
              <w:right w:val="single" w:sz="4" w:space="0" w:color="auto"/>
            </w:tcBorders>
            <w:shd w:val="clear" w:color="auto" w:fill="C6D9F1"/>
            <w:vAlign w:val="bottom"/>
          </w:tcPr>
          <w:p w14:paraId="56B0CB1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Poľsko</w:t>
            </w:r>
          </w:p>
        </w:tc>
        <w:tc>
          <w:tcPr>
            <w:tcW w:w="2303" w:type="dxa"/>
            <w:tcBorders>
              <w:top w:val="nil"/>
              <w:left w:val="nil"/>
              <w:bottom w:val="single" w:sz="4" w:space="0" w:color="auto"/>
              <w:right w:val="single" w:sz="4" w:space="0" w:color="auto"/>
            </w:tcBorders>
            <w:shd w:val="clear" w:color="auto" w:fill="auto"/>
            <w:vAlign w:val="center"/>
          </w:tcPr>
          <w:p w14:paraId="576CF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E2361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Fínsko</w:t>
            </w:r>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D38BDC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Portugalsko</w:t>
            </w:r>
          </w:p>
        </w:tc>
        <w:tc>
          <w:tcPr>
            <w:tcW w:w="2303" w:type="dxa"/>
            <w:tcBorders>
              <w:top w:val="nil"/>
              <w:left w:val="nil"/>
              <w:bottom w:val="single" w:sz="4" w:space="0" w:color="auto"/>
              <w:right w:val="single" w:sz="4" w:space="0" w:color="auto"/>
            </w:tcBorders>
            <w:shd w:val="clear" w:color="auto" w:fill="auto"/>
            <w:vAlign w:val="center"/>
          </w:tcPr>
          <w:p w14:paraId="14D4703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r>
      <w:tr w:rsidR="00AF0359" w:rsidRPr="00D96C63" w14:paraId="0FDCE0B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Francúzsko</w:t>
            </w:r>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43955D2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Rumunsko</w:t>
            </w:r>
          </w:p>
        </w:tc>
        <w:tc>
          <w:tcPr>
            <w:tcW w:w="2303" w:type="dxa"/>
            <w:tcBorders>
              <w:top w:val="nil"/>
              <w:left w:val="nil"/>
              <w:bottom w:val="single" w:sz="4" w:space="0" w:color="auto"/>
              <w:right w:val="single" w:sz="4" w:space="0" w:color="auto"/>
            </w:tcBorders>
            <w:shd w:val="clear" w:color="auto" w:fill="auto"/>
            <w:vAlign w:val="center"/>
          </w:tcPr>
          <w:p w14:paraId="54244E4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7DA760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Nemecko</w:t>
            </w:r>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c>
          <w:tcPr>
            <w:tcW w:w="2302" w:type="dxa"/>
            <w:tcBorders>
              <w:top w:val="nil"/>
              <w:left w:val="nil"/>
              <w:bottom w:val="single" w:sz="4" w:space="0" w:color="auto"/>
              <w:right w:val="single" w:sz="4" w:space="0" w:color="auto"/>
            </w:tcBorders>
            <w:shd w:val="clear" w:color="auto" w:fill="C6D9F1"/>
            <w:vAlign w:val="bottom"/>
          </w:tcPr>
          <w:p w14:paraId="2CCDF5E6"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b/>
                <w:bCs/>
                <w:color w:val="000000"/>
                <w:sz w:val="20"/>
                <w:szCs w:val="20"/>
              </w:rPr>
              <w:t>Slovensko</w:t>
            </w:r>
          </w:p>
        </w:tc>
        <w:tc>
          <w:tcPr>
            <w:tcW w:w="2303" w:type="dxa"/>
            <w:tcBorders>
              <w:top w:val="nil"/>
              <w:left w:val="nil"/>
              <w:bottom w:val="single" w:sz="4" w:space="0" w:color="auto"/>
              <w:right w:val="single" w:sz="4" w:space="0" w:color="auto"/>
            </w:tcBorders>
            <w:shd w:val="clear" w:color="auto" w:fill="auto"/>
            <w:vAlign w:val="center"/>
          </w:tcPr>
          <w:p w14:paraId="745F5205"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b/>
                <w:bCs/>
                <w:color w:val="000000"/>
                <w:sz w:val="20"/>
                <w:szCs w:val="20"/>
              </w:rPr>
              <w:t>125</w:t>
            </w:r>
          </w:p>
        </w:tc>
      </w:tr>
      <w:tr w:rsidR="00AF0359" w:rsidRPr="00D96C63" w14:paraId="31C79F9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Grécko</w:t>
            </w:r>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6CD2F8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Slovinsko</w:t>
            </w:r>
          </w:p>
        </w:tc>
        <w:tc>
          <w:tcPr>
            <w:tcW w:w="2303" w:type="dxa"/>
            <w:tcBorders>
              <w:top w:val="nil"/>
              <w:left w:val="nil"/>
              <w:bottom w:val="single" w:sz="4" w:space="0" w:color="auto"/>
              <w:right w:val="single" w:sz="4" w:space="0" w:color="auto"/>
            </w:tcBorders>
            <w:shd w:val="clear" w:color="auto" w:fill="auto"/>
            <w:vAlign w:val="center"/>
          </w:tcPr>
          <w:p w14:paraId="48A6604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r>
      <w:tr w:rsidR="00AF0359" w:rsidRPr="00D96C63" w14:paraId="29B2D153"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Chorvátsko</w:t>
            </w:r>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c>
          <w:tcPr>
            <w:tcW w:w="2302" w:type="dxa"/>
            <w:tcBorders>
              <w:top w:val="nil"/>
              <w:left w:val="nil"/>
              <w:bottom w:val="single" w:sz="4" w:space="0" w:color="auto"/>
              <w:right w:val="single" w:sz="4" w:space="0" w:color="auto"/>
            </w:tcBorders>
            <w:shd w:val="clear" w:color="auto" w:fill="C6D9F1"/>
            <w:vAlign w:val="bottom"/>
          </w:tcPr>
          <w:p w14:paraId="70C91D8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Španielsko</w:t>
            </w:r>
          </w:p>
        </w:tc>
        <w:tc>
          <w:tcPr>
            <w:tcW w:w="2303" w:type="dxa"/>
            <w:tcBorders>
              <w:top w:val="nil"/>
              <w:left w:val="nil"/>
              <w:bottom w:val="single" w:sz="4" w:space="0" w:color="auto"/>
              <w:right w:val="single" w:sz="4" w:space="0" w:color="auto"/>
            </w:tcBorders>
            <w:shd w:val="clear" w:color="auto" w:fill="auto"/>
            <w:vAlign w:val="center"/>
          </w:tcPr>
          <w:p w14:paraId="6E7F6E2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125</w:t>
            </w:r>
          </w:p>
        </w:tc>
      </w:tr>
      <w:tr w:rsidR="00AF0359" w:rsidRPr="00D96C63" w14:paraId="593FDAFB"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Maďarsko</w:t>
            </w:r>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0AEA21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Švédsko</w:t>
            </w:r>
          </w:p>
        </w:tc>
        <w:tc>
          <w:tcPr>
            <w:tcW w:w="2303" w:type="dxa"/>
            <w:tcBorders>
              <w:top w:val="nil"/>
              <w:left w:val="nil"/>
              <w:bottom w:val="single" w:sz="4" w:space="0" w:color="auto"/>
              <w:right w:val="single" w:sz="4" w:space="0" w:color="auto"/>
            </w:tcBorders>
            <w:shd w:val="clear" w:color="auto" w:fill="auto"/>
            <w:vAlign w:val="center"/>
          </w:tcPr>
          <w:p w14:paraId="168DC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160</w:t>
            </w:r>
          </w:p>
        </w:tc>
      </w:tr>
      <w:tr w:rsidR="00AF0359" w:rsidRPr="00D96C63" w14:paraId="0B5CF6CE"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Írsko</w:t>
            </w:r>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E32A86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Veľká Británia</w:t>
            </w:r>
          </w:p>
        </w:tc>
        <w:tc>
          <w:tcPr>
            <w:tcW w:w="2303" w:type="dxa"/>
            <w:tcBorders>
              <w:top w:val="nil"/>
              <w:left w:val="nil"/>
              <w:bottom w:val="single" w:sz="4" w:space="0" w:color="auto"/>
              <w:right w:val="single" w:sz="4" w:space="0" w:color="auto"/>
            </w:tcBorders>
            <w:shd w:val="clear" w:color="auto" w:fill="auto"/>
            <w:vAlign w:val="center"/>
          </w:tcPr>
          <w:p w14:paraId="1872E8E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175</w:t>
            </w: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5"/>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54"/>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55"/>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56"/>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C223F44" w:rsidR="00DF50AA" w:rsidRPr="00D96C63" w:rsidRDefault="00641811" w:rsidP="00B140C2">
      <w:pPr>
        <w:keepNext/>
        <w:keepLines/>
        <w:numPr>
          <w:ilvl w:val="3"/>
          <w:numId w:val="55"/>
        </w:numPr>
        <w:spacing w:before="120" w:after="0" w:line="240" w:lineRule="auto"/>
        <w:ind w:left="284" w:hanging="284"/>
        <w:rPr>
          <w:b/>
          <w:color w:val="000000"/>
        </w:rPr>
      </w:pPr>
      <w:del w:id="1087" w:author="uzivatel" w:date="2021-03-26T14:36:00Z">
        <w:r w:rsidRPr="00D96C63" w:rsidDel="00F75C80">
          <w:rPr>
            <w:b/>
            <w:color w:val="000000"/>
          </w:rPr>
          <w:delText>Percentuálne l</w:delText>
        </w:r>
      </w:del>
      <w:ins w:id="1088" w:author="uzivatel" w:date="2021-03-26T14:36:00Z">
        <w:r w:rsidR="00F75C80">
          <w:rPr>
            <w:b/>
            <w:color w:val="000000"/>
          </w:rPr>
          <w:t>L</w:t>
        </w:r>
      </w:ins>
      <w:r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ins w:id="1089" w:author="uzivatel" w:date="2021-03-26T14:38:00Z"/>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ins w:id="1090" w:author="uzivatel" w:date="2021-03-26T14:38:00Z"/>
                <w:sz w:val="20"/>
                <w:szCs w:val="20"/>
              </w:rPr>
            </w:pPr>
            <w:ins w:id="1091" w:author="uzivatel" w:date="2021-03-26T14:38:00Z">
              <w:r w:rsidRPr="00E121B2">
                <w:rPr>
                  <w:sz w:val="20"/>
                  <w:szCs w:val="20"/>
                </w:rPr>
                <w:t>Pracovná pozícia</w:t>
              </w:r>
            </w:ins>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ins w:id="1092" w:author="uzivatel" w:date="2021-03-26T14:38:00Z"/>
                <w:sz w:val="20"/>
                <w:szCs w:val="20"/>
              </w:rPr>
            </w:pPr>
            <w:ins w:id="1093" w:author="uzivatel" w:date="2021-03-26T14:38:00Z">
              <w:r w:rsidRPr="00E121B2">
                <w:rPr>
                  <w:sz w:val="20"/>
                  <w:szCs w:val="20"/>
                </w:rPr>
                <w:t>Hodinová hrubá odmena</w:t>
              </w:r>
              <w:r w:rsidRPr="00E121B2">
                <w:rPr>
                  <w:rStyle w:val="Odkaznapoznmkupodiarou"/>
                  <w:rFonts w:ascii="Calibri" w:hAnsi="Calibri"/>
                  <w:sz w:val="20"/>
                  <w:szCs w:val="20"/>
                </w:rPr>
                <w:footnoteReference w:id="157"/>
              </w:r>
              <w:r w:rsidRPr="00E121B2">
                <w:rPr>
                  <w:sz w:val="20"/>
                  <w:szCs w:val="20"/>
                  <w:vertAlign w:val="superscript"/>
                </w:rPr>
                <w:t xml:space="preserve"> </w:t>
              </w:r>
              <w:r w:rsidRPr="00E121B2">
                <w:rPr>
                  <w:sz w:val="20"/>
                  <w:szCs w:val="20"/>
                </w:rPr>
                <w:t xml:space="preserve"> </w:t>
              </w:r>
            </w:ins>
          </w:p>
          <w:p w14:paraId="5B338454" w14:textId="77777777" w:rsidR="00E121B2" w:rsidRPr="00E121B2" w:rsidRDefault="00E121B2" w:rsidP="00E121B2">
            <w:pPr>
              <w:keepNext/>
              <w:keepLines/>
              <w:spacing w:beforeLines="60" w:before="144" w:after="60" w:line="240" w:lineRule="auto"/>
              <w:jc w:val="center"/>
              <w:rPr>
                <w:ins w:id="1098" w:author="uzivatel" w:date="2021-03-26T14:38:00Z"/>
                <w:sz w:val="20"/>
                <w:szCs w:val="20"/>
              </w:rPr>
            </w:pPr>
            <w:ins w:id="1099" w:author="uzivatel" w:date="2021-03-26T14:38:00Z">
              <w:r w:rsidRPr="00E121B2">
                <w:rPr>
                  <w:sz w:val="20"/>
                  <w:szCs w:val="20"/>
                </w:rPr>
                <w:t>(v EUR)</w:t>
              </w:r>
            </w:ins>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ins w:id="1100" w:author="uzivatel" w:date="2021-03-26T14:38:00Z"/>
                <w:b/>
                <w:bCs/>
                <w:sz w:val="20"/>
                <w:szCs w:val="20"/>
              </w:rPr>
            </w:pPr>
            <w:ins w:id="1101" w:author="uzivatel" w:date="2021-03-26T14:38:00Z">
              <w:r w:rsidRPr="00E121B2">
                <w:rPr>
                  <w:b/>
                  <w:bCs/>
                  <w:sz w:val="20"/>
                  <w:szCs w:val="20"/>
                </w:rPr>
                <w:t>Mesačná hrubá mzda</w:t>
              </w:r>
              <w:r w:rsidRPr="00E121B2">
                <w:rPr>
                  <w:rStyle w:val="Odkaznapoznmkupodiarou"/>
                  <w:rFonts w:ascii="Calibri" w:hAnsi="Calibri"/>
                  <w:b/>
                  <w:bCs/>
                  <w:sz w:val="20"/>
                  <w:szCs w:val="20"/>
                </w:rPr>
                <w:footnoteReference w:id="158"/>
              </w:r>
              <w:r w:rsidRPr="00E121B2">
                <w:rPr>
                  <w:b/>
                  <w:bCs/>
                  <w:sz w:val="20"/>
                  <w:szCs w:val="20"/>
                  <w:vertAlign w:val="superscript"/>
                </w:rPr>
                <w:t xml:space="preserve"> </w:t>
              </w:r>
            </w:ins>
          </w:p>
          <w:p w14:paraId="592C90BF" w14:textId="77777777" w:rsidR="00E121B2" w:rsidRPr="00E121B2" w:rsidRDefault="00E121B2" w:rsidP="00E121B2">
            <w:pPr>
              <w:keepNext/>
              <w:keepLines/>
              <w:spacing w:beforeLines="60" w:before="144" w:after="60" w:line="240" w:lineRule="auto"/>
              <w:jc w:val="center"/>
              <w:rPr>
                <w:ins w:id="1106" w:author="uzivatel" w:date="2021-03-26T14:38:00Z"/>
                <w:b/>
                <w:bCs/>
                <w:sz w:val="20"/>
                <w:szCs w:val="20"/>
              </w:rPr>
            </w:pPr>
            <w:ins w:id="1107" w:author="uzivatel" w:date="2021-03-26T14:38:00Z">
              <w:r w:rsidRPr="00E121B2">
                <w:rPr>
                  <w:b/>
                  <w:bCs/>
                  <w:sz w:val="20"/>
                  <w:szCs w:val="20"/>
                </w:rPr>
                <w:t>(v EUR)</w:t>
              </w:r>
            </w:ins>
          </w:p>
        </w:tc>
      </w:tr>
      <w:tr w:rsidR="00E121B2" w:rsidRPr="00D96C63" w14:paraId="71D21B6D" w14:textId="77777777" w:rsidTr="00E121B2">
        <w:trPr>
          <w:trHeight w:val="686"/>
          <w:ins w:id="1108" w:author="uzivatel" w:date="2021-03-26T14:38:00Z"/>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ins w:id="1109" w:author="uzivatel" w:date="2021-03-26T14:38:00Z"/>
                <w:sz w:val="20"/>
                <w:szCs w:val="20"/>
              </w:rPr>
            </w:pPr>
            <w:ins w:id="1110" w:author="uzivatel" w:date="2021-03-26T14:40:00Z">
              <w:r>
                <w:rPr>
                  <w:sz w:val="20"/>
                  <w:szCs w:val="20"/>
                </w:rPr>
                <w:t>Stavebný dozor</w:t>
              </w:r>
            </w:ins>
            <w:ins w:id="1111" w:author="uzivatel" w:date="2021-03-26T14:38:00Z">
              <w:r w:rsidRPr="00E121B2">
                <w:rPr>
                  <w:sz w:val="20"/>
                  <w:szCs w:val="20"/>
                </w:rPr>
                <w:t xml:space="preserve"> (interný)</w:t>
              </w:r>
            </w:ins>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ins w:id="1112" w:author="uzivatel" w:date="2021-03-26T14:38:00Z"/>
                <w:sz w:val="20"/>
                <w:szCs w:val="20"/>
              </w:rPr>
            </w:pPr>
            <w:ins w:id="1113" w:author="uzivatel" w:date="2021-03-26T14:45:00Z">
              <w:r w:rsidRPr="00D96C63">
                <w:rPr>
                  <w:rFonts w:cs="Calibri"/>
                  <w:bCs/>
                  <w:sz w:val="20"/>
                  <w:szCs w:val="20"/>
                </w:rPr>
                <w:t xml:space="preserve">13,99 </w:t>
              </w:r>
            </w:ins>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ins w:id="1114" w:author="uzivatel" w:date="2021-03-26T14:38:00Z"/>
                <w:b/>
                <w:bCs/>
                <w:sz w:val="20"/>
                <w:szCs w:val="20"/>
              </w:rPr>
            </w:pPr>
            <w:ins w:id="1115" w:author="uzivatel" w:date="2021-03-26T14:45:00Z">
              <w:r w:rsidRPr="00D96C63">
                <w:rPr>
                  <w:rFonts w:cs="Calibri"/>
                  <w:sz w:val="20"/>
                  <w:szCs w:val="20"/>
                </w:rPr>
                <w:t xml:space="preserve">2 434 </w:t>
              </w:r>
            </w:ins>
          </w:p>
        </w:tc>
      </w:tr>
    </w:tbl>
    <w:p w14:paraId="2F87D09D" w14:textId="77777777" w:rsidR="00A93431" w:rsidRDefault="00A93431" w:rsidP="00415B1C">
      <w:pPr>
        <w:keepNext/>
        <w:keepLines/>
        <w:spacing w:before="120" w:after="0" w:line="240" w:lineRule="auto"/>
      </w:pPr>
    </w:p>
    <w:p w14:paraId="085AD9F3" w14:textId="77777777" w:rsidR="00A93431" w:rsidRDefault="00A93431" w:rsidP="00A93431">
      <w:pPr>
        <w:keepNext/>
        <w:keepLines/>
        <w:spacing w:before="120" w:after="0" w:line="240" w:lineRule="auto"/>
        <w:jc w:val="both"/>
        <w:rPr>
          <w:rFonts w:cs="Calibri"/>
          <w:b/>
          <w:color w:val="000000"/>
          <w:sz w:val="28"/>
        </w:rPr>
      </w:pPr>
      <w:r>
        <w:br w:type="page"/>
      </w:r>
      <w:bookmarkStart w:id="1116" w:name="Príloha2"/>
      <w:bookmarkEnd w:id="1116"/>
      <w:r w:rsidRPr="004D6AEB">
        <w:rPr>
          <w:rFonts w:cs="Calibri"/>
          <w:b/>
          <w:color w:val="000000"/>
          <w:sz w:val="28"/>
        </w:rPr>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59"/>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77777777" w:rsidR="00CE70C1" w:rsidRPr="00A93431" w:rsidRDefault="00CE70C1" w:rsidP="00CE70C1">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MDVRR SR č. 9/2012</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7777777" w:rsidR="00CE70C1" w:rsidRPr="00A93431" w:rsidRDefault="00CE70C1" w:rsidP="00CE70C1">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MDVRR SR č. 9/2012,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6"/>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A9813" w14:textId="77777777" w:rsidR="00D56384" w:rsidRDefault="00D56384" w:rsidP="003302EF">
      <w:pPr>
        <w:spacing w:after="0" w:line="240" w:lineRule="auto"/>
      </w:pPr>
      <w:r>
        <w:separator/>
      </w:r>
    </w:p>
  </w:endnote>
  <w:endnote w:type="continuationSeparator" w:id="0">
    <w:p w14:paraId="48DDE10F" w14:textId="77777777" w:rsidR="00D56384" w:rsidRDefault="00D56384"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0569EE51" w:rsidR="00D56384" w:rsidRDefault="00D56384">
    <w:pPr>
      <w:pStyle w:val="Pta"/>
      <w:jc w:val="right"/>
    </w:pPr>
    <w:r>
      <w:fldChar w:fldCharType="begin"/>
    </w:r>
    <w:r>
      <w:instrText>PAGE   \* MERGEFORMAT</w:instrText>
    </w:r>
    <w:r>
      <w:fldChar w:fldCharType="separate"/>
    </w:r>
    <w:r w:rsidR="00D826F9" w:rsidRPr="00D826F9">
      <w:rPr>
        <w:noProof/>
        <w:lang w:val="sk-SK"/>
      </w:rPr>
      <w:t>3</w:t>
    </w:r>
    <w:r>
      <w:fldChar w:fldCharType="end"/>
    </w:r>
  </w:p>
  <w:p w14:paraId="223D0B5C" w14:textId="77777777" w:rsidR="00D56384" w:rsidRDefault="00D5638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7A107A2E" w:rsidR="00D56384" w:rsidRDefault="00D56384">
    <w:pPr>
      <w:pStyle w:val="Pta"/>
      <w:jc w:val="right"/>
    </w:pPr>
    <w:r>
      <w:fldChar w:fldCharType="begin"/>
    </w:r>
    <w:r>
      <w:instrText>PAGE   \* MERGEFORMAT</w:instrText>
    </w:r>
    <w:r>
      <w:fldChar w:fldCharType="separate"/>
    </w:r>
    <w:r w:rsidR="00D826F9" w:rsidRPr="00D826F9">
      <w:rPr>
        <w:noProof/>
        <w:lang w:val="sk-SK"/>
      </w:rPr>
      <w:t>80</w:t>
    </w:r>
    <w:r>
      <w:fldChar w:fldCharType="end"/>
    </w:r>
  </w:p>
  <w:p w14:paraId="4E9BB8A6" w14:textId="77777777" w:rsidR="00D56384" w:rsidRDefault="00D5638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D56384" w:rsidRDefault="00D56384">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D56384" w:rsidRPr="00482035" w:rsidRDefault="00D56384">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44ECF" w14:textId="77777777" w:rsidR="00D56384" w:rsidRDefault="00D56384" w:rsidP="003302EF">
      <w:pPr>
        <w:spacing w:after="0" w:line="240" w:lineRule="auto"/>
      </w:pPr>
      <w:r>
        <w:separator/>
      </w:r>
    </w:p>
  </w:footnote>
  <w:footnote w:type="continuationSeparator" w:id="0">
    <w:p w14:paraId="3003BBCE" w14:textId="77777777" w:rsidR="00D56384" w:rsidRDefault="00D56384" w:rsidP="003302EF">
      <w:pPr>
        <w:spacing w:after="0" w:line="240" w:lineRule="auto"/>
      </w:pPr>
      <w:r>
        <w:continuationSeparator/>
      </w:r>
    </w:p>
  </w:footnote>
  <w:footnote w:id="1">
    <w:p w14:paraId="7004E30A" w14:textId="77777777" w:rsidR="00D56384" w:rsidRPr="00333E62" w:rsidRDefault="00D56384"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D56384" w:rsidRPr="001D3F15" w:rsidRDefault="00D56384">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D56384" w:rsidRPr="001D3F15" w:rsidRDefault="00D56384">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D56384" w:rsidRPr="00333E62" w:rsidRDefault="00D56384">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E72E03" w14:textId="77777777" w:rsidR="00D56384" w:rsidRPr="008E548B" w:rsidRDefault="00D56384"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7">
    <w:p w14:paraId="024EAEED" w14:textId="77777777" w:rsidR="00D56384" w:rsidRPr="00475D62" w:rsidRDefault="00D56384"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8">
    <w:p w14:paraId="6F4D781E" w14:textId="77777777" w:rsidR="00D56384" w:rsidRPr="00C503D1" w:rsidRDefault="00D56384"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9">
    <w:p w14:paraId="1F996735" w14:textId="77777777" w:rsidR="00D56384" w:rsidRPr="002E39E2" w:rsidRDefault="00D56384"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0">
    <w:p w14:paraId="5B191D11" w14:textId="77777777" w:rsidR="00D56384" w:rsidRPr="00C503D1" w:rsidRDefault="00D56384"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1">
    <w:p w14:paraId="6D7D0A96"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2">
    <w:p w14:paraId="710C0E88" w14:textId="77777777" w:rsidR="00D56384" w:rsidRPr="00FE6C82" w:rsidRDefault="00D56384"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3">
    <w:p w14:paraId="769662ED" w14:textId="77777777" w:rsidR="00D56384" w:rsidRPr="004B47F3" w:rsidRDefault="00D56384"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4">
    <w:p w14:paraId="025E111E" w14:textId="77777777" w:rsidR="00D56384" w:rsidRPr="00333E62" w:rsidRDefault="00D5638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5">
    <w:p w14:paraId="38392071" w14:textId="77777777" w:rsidR="0060279E" w:rsidRDefault="0060279E" w:rsidP="0060279E">
      <w:pPr>
        <w:pStyle w:val="Textpoznmkypodiarou"/>
        <w:jc w:val="both"/>
        <w:rPr>
          <w:ins w:id="59" w:author="MDV SR" w:date="2021-05-17T15:43:00Z"/>
        </w:rPr>
      </w:pPr>
      <w:ins w:id="60" w:author="MDV SR" w:date="2021-05-17T15:43:00Z">
        <w:r>
          <w:rPr>
            <w:rStyle w:val="Odkaznapoznmkupodiarou"/>
          </w:rPr>
          <w:footnoteRef/>
        </w:r>
        <w:r>
          <w:t xml:space="preserve"> Forma financovania uvedená v písmene d) tohto odseku nie je považovaná za formu predstavujúcu zjednodušené vykazovanie výdavkov.</w:t>
        </w:r>
      </w:ins>
    </w:p>
  </w:footnote>
  <w:footnote w:id="16">
    <w:p w14:paraId="6263116F" w14:textId="77777777" w:rsidR="0060279E" w:rsidRDefault="0060279E" w:rsidP="0060279E">
      <w:pPr>
        <w:pStyle w:val="Textpoznmkypodiarou"/>
        <w:jc w:val="both"/>
        <w:rPr>
          <w:ins w:id="65" w:author="MDV SR" w:date="2021-05-17T15:45:00Z"/>
        </w:rPr>
      </w:pPr>
      <w:ins w:id="66" w:author="MDV SR" w:date="2021-05-17T15:45:00Z">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ins>
    </w:p>
  </w:footnote>
  <w:footnote w:id="17">
    <w:p w14:paraId="6DC3587A" w14:textId="77777777" w:rsidR="00D56384" w:rsidRPr="008E2DA2" w:rsidRDefault="00D56384"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8">
    <w:p w14:paraId="7A264372" w14:textId="77777777" w:rsidR="00D56384" w:rsidRPr="00B541E6" w:rsidRDefault="00D56384">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19">
    <w:p w14:paraId="28F65863" w14:textId="77777777" w:rsidR="00D56384" w:rsidRPr="00C503D1" w:rsidRDefault="00D56384"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0">
    <w:p w14:paraId="0DA99E11" w14:textId="77777777" w:rsidR="00D56384" w:rsidRPr="00C503D1" w:rsidRDefault="00D56384"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1">
    <w:p w14:paraId="3F21AC52"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2">
    <w:p w14:paraId="09DC9DD5"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3">
    <w:p w14:paraId="6F9FB843"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4">
    <w:p w14:paraId="5D6CD1E8" w14:textId="77777777" w:rsidR="00D56384" w:rsidRPr="002732B2" w:rsidRDefault="00D56384"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5">
    <w:p w14:paraId="32BD9CF4" w14:textId="77777777" w:rsidR="00D56384" w:rsidRPr="002732B2" w:rsidRDefault="00D56384">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6">
    <w:p w14:paraId="2F3B1728"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7">
    <w:p w14:paraId="08F41D32" w14:textId="77777777" w:rsidR="00D56384" w:rsidRPr="00333E62" w:rsidRDefault="00D56384"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28">
    <w:p w14:paraId="1810BB77" w14:textId="77777777" w:rsidR="00D56384" w:rsidRPr="00333E62" w:rsidRDefault="00D56384">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29">
    <w:p w14:paraId="54F495D4" w14:textId="77777777" w:rsidR="00D56384" w:rsidRPr="00C503D1" w:rsidRDefault="00D56384"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0">
    <w:p w14:paraId="4624B870" w14:textId="77777777" w:rsidR="00D56384" w:rsidRPr="00333E62" w:rsidRDefault="00D56384"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1">
    <w:p w14:paraId="09C4730A" w14:textId="77777777" w:rsidR="00D56384" w:rsidRPr="00333E62" w:rsidRDefault="00D56384"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2">
    <w:p w14:paraId="507DEBA6"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3">
    <w:p w14:paraId="09C60ECF" w14:textId="77777777" w:rsidR="00D56384" w:rsidRPr="00333E62" w:rsidRDefault="00D5638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4">
    <w:p w14:paraId="0E32C3F7" w14:textId="0D54D9C4" w:rsidR="00D56384" w:rsidRPr="00333E62" w:rsidRDefault="00D56384"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del w:id="142" w:author="uzivatel" w:date="2021-03-08T11:02:00Z">
        <w:r w:rsidRPr="00333E62" w:rsidDel="005328AF">
          <w:rPr>
            <w:rFonts w:ascii="Calibri" w:hAnsi="Calibri" w:cs="Calibri"/>
            <w:szCs w:val="16"/>
            <w:lang w:val="sk-SK"/>
          </w:rPr>
          <w:delText xml:space="preserve">Vrátane </w:delText>
        </w:r>
      </w:del>
      <w:ins w:id="143" w:author="uzivatel" w:date="2021-03-08T11:02:00Z">
        <w:r>
          <w:rPr>
            <w:rFonts w:ascii="Calibri" w:hAnsi="Calibri" w:cs="Calibri"/>
            <w:szCs w:val="16"/>
            <w:lang w:val="sk-SK"/>
          </w:rPr>
          <w:t xml:space="preserve">T.j. </w:t>
        </w:r>
      </w:ins>
      <w:ins w:id="144" w:author="uzivatel" w:date="2021-03-08T11:04:00Z">
        <w:r>
          <w:rPr>
            <w:rFonts w:ascii="Calibri" w:hAnsi="Calibri" w:cs="Calibri"/>
            <w:szCs w:val="16"/>
            <w:lang w:val="sk-SK"/>
          </w:rPr>
          <w:t xml:space="preserve">všetky </w:t>
        </w:r>
      </w:ins>
      <w:ins w:id="145" w:author="uzivatel" w:date="2021-03-08T11:03:00Z">
        <w:r>
          <w:rPr>
            <w:rFonts w:ascii="Calibri" w:hAnsi="Calibri" w:cs="Calibri"/>
            <w:szCs w:val="16"/>
            <w:lang w:val="sk-SK"/>
          </w:rPr>
          <w:t xml:space="preserve">kumulatívne </w:t>
        </w:r>
      </w:ins>
      <w:r w:rsidRPr="00333E62">
        <w:rPr>
          <w:rFonts w:ascii="Calibri" w:hAnsi="Calibri" w:cs="Calibri"/>
          <w:szCs w:val="16"/>
          <w:lang w:val="sk-SK"/>
        </w:rPr>
        <w:t>výdavk</w:t>
      </w:r>
      <w:del w:id="146" w:author="uzivatel" w:date="2021-03-08T11:02:00Z">
        <w:r w:rsidRPr="00333E62" w:rsidDel="005328AF">
          <w:rPr>
            <w:rFonts w:ascii="Calibri" w:hAnsi="Calibri" w:cs="Calibri"/>
            <w:szCs w:val="16"/>
            <w:lang w:val="sk-SK"/>
          </w:rPr>
          <w:delText>ov</w:delText>
        </w:r>
      </w:del>
      <w:ins w:id="147" w:author="uzivatel" w:date="2021-03-08T11:02:00Z">
        <w:r>
          <w:rPr>
            <w:rFonts w:ascii="Calibri" w:hAnsi="Calibri" w:cs="Calibri"/>
            <w:szCs w:val="16"/>
            <w:lang w:val="sk-SK"/>
          </w:rPr>
          <w:t>y</w:t>
        </w:r>
      </w:ins>
      <w:r w:rsidRPr="00333E62">
        <w:rPr>
          <w:rFonts w:ascii="Calibri" w:hAnsi="Calibri" w:cs="Calibri"/>
          <w:szCs w:val="16"/>
          <w:lang w:val="sk-SK"/>
        </w:rPr>
        <w:t xml:space="preserve"> na </w:t>
      </w:r>
      <w:r>
        <w:rPr>
          <w:rFonts w:ascii="Calibri" w:hAnsi="Calibri" w:cs="Calibri"/>
          <w:szCs w:val="16"/>
          <w:lang w:val="sk-SK"/>
        </w:rPr>
        <w:t>nákup pozemkov</w:t>
      </w:r>
      <w:ins w:id="148" w:author="uzivatel" w:date="2021-03-08T11:03:00Z">
        <w:r>
          <w:rPr>
            <w:rFonts w:ascii="Calibri" w:hAnsi="Calibri" w:cs="Calibri"/>
            <w:szCs w:val="16"/>
            <w:lang w:val="sk-SK"/>
          </w:rPr>
          <w:t xml:space="preserve"> a stavieb</w:t>
        </w:r>
      </w:ins>
      <w:r>
        <w:rPr>
          <w:rFonts w:ascii="Calibri" w:hAnsi="Calibri" w:cs="Calibri"/>
          <w:szCs w:val="16"/>
          <w:lang w:val="sk-SK"/>
        </w:rPr>
        <w:t xml:space="preserve">, </w:t>
      </w:r>
      <w:ins w:id="149" w:author="uzivatel" w:date="2021-03-08T11:20:00Z">
        <w:r>
          <w:rPr>
            <w:rFonts w:ascii="Calibri" w:hAnsi="Calibri" w:cs="Calibri"/>
            <w:szCs w:val="16"/>
            <w:lang w:val="sk-SK"/>
          </w:rPr>
          <w:t xml:space="preserve">vrátane </w:t>
        </w:r>
      </w:ins>
      <w:r w:rsidRPr="00333E62">
        <w:rPr>
          <w:rFonts w:ascii="Calibri" w:hAnsi="Calibri" w:cs="Calibri"/>
          <w:szCs w:val="16"/>
          <w:lang w:val="sk-SK"/>
        </w:rPr>
        <w:t>náhrad</w:t>
      </w:r>
      <w:del w:id="150" w:author="uzivatel" w:date="2021-03-08T11:20:00Z">
        <w:r w:rsidRPr="00333E62" w:rsidDel="006D3338">
          <w:rPr>
            <w:rFonts w:ascii="Calibri" w:hAnsi="Calibri" w:cs="Calibri"/>
            <w:szCs w:val="16"/>
            <w:lang w:val="sk-SK"/>
          </w:rPr>
          <w:delText>y</w:delText>
        </w:r>
      </w:del>
      <w:r w:rsidRPr="00333E62">
        <w:rPr>
          <w:rFonts w:ascii="Calibri" w:hAnsi="Calibri" w:cs="Calibri"/>
          <w:szCs w:val="16"/>
          <w:lang w:val="sk-SK"/>
        </w:rPr>
        <w:t xml:space="preserve"> na zriadenie vecných bremien k pozemkom a náj</w:t>
      </w:r>
      <w:del w:id="151" w:author="uzivatel" w:date="2021-03-08T11:20:00Z">
        <w:r w:rsidRPr="00333E62" w:rsidDel="006D3338">
          <w:rPr>
            <w:rFonts w:ascii="Calibri" w:hAnsi="Calibri" w:cs="Calibri"/>
            <w:szCs w:val="16"/>
            <w:lang w:val="sk-SK"/>
          </w:rPr>
          <w:delText>o</w:delText>
        </w:r>
      </w:del>
      <w:r w:rsidRPr="00333E62">
        <w:rPr>
          <w:rFonts w:ascii="Calibri" w:hAnsi="Calibri" w:cs="Calibri"/>
          <w:szCs w:val="16"/>
          <w:lang w:val="sk-SK"/>
        </w:rPr>
        <w:t>m</w:t>
      </w:r>
      <w:ins w:id="152" w:author="uzivatel" w:date="2021-03-08T11:20:00Z">
        <w:r>
          <w:rPr>
            <w:rFonts w:ascii="Calibri" w:hAnsi="Calibri" w:cs="Calibri"/>
            <w:szCs w:val="16"/>
            <w:lang w:val="sk-SK"/>
          </w:rPr>
          <w:t>ov</w:t>
        </w:r>
      </w:ins>
      <w:r w:rsidRPr="00333E62">
        <w:rPr>
          <w:rFonts w:ascii="Calibri" w:hAnsi="Calibri" w:cs="Calibri"/>
          <w:szCs w:val="16"/>
          <w:lang w:val="sk-SK"/>
        </w:rPr>
        <w:t xml:space="preserve"> pozemkov</w:t>
      </w:r>
      <w:ins w:id="153" w:author="uzivatel" w:date="2021-03-08T11:01:00Z">
        <w:r>
          <w:rPr>
            <w:rFonts w:ascii="Calibri" w:hAnsi="Calibri" w:cs="Calibri"/>
            <w:szCs w:val="16"/>
            <w:lang w:val="sk-SK"/>
          </w:rPr>
          <w:t xml:space="preserve"> </w:t>
        </w:r>
      </w:ins>
      <w:ins w:id="154" w:author="uzivatel" w:date="2021-03-08T11:02:00Z">
        <w:r w:rsidRPr="005328AF">
          <w:rPr>
            <w:rFonts w:ascii="Calibri" w:hAnsi="Calibri" w:cs="Calibri"/>
            <w:szCs w:val="16"/>
            <w:lang w:val="sk-SK"/>
          </w:rPr>
          <w:t>v rámci jednej ŽoNFP/projektu</w:t>
        </w:r>
      </w:ins>
    </w:p>
  </w:footnote>
  <w:footnote w:id="35">
    <w:p w14:paraId="4C948703" w14:textId="13A73BE0" w:rsidR="00D56384" w:rsidRPr="006A017F" w:rsidRDefault="00D56384"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ins w:id="155" w:author="uzivatel" w:date="2021-03-08T11:24:00Z">
        <w:r>
          <w:rPr>
            <w:rFonts w:ascii="Calibri" w:hAnsi="Calibri" w:cs="Calibri"/>
            <w:szCs w:val="16"/>
            <w:lang w:val="sk-SK"/>
          </w:rPr>
          <w:t>nehnuteľnosti</w:t>
        </w:r>
      </w:ins>
      <w:del w:id="156" w:author="uzivatel" w:date="2021-03-08T11:24:00Z">
        <w:r w:rsidRPr="006A017F" w:rsidDel="00B652B6">
          <w:rPr>
            <w:rFonts w:ascii="Calibri" w:hAnsi="Calibri" w:cs="Calibri"/>
            <w:szCs w:val="16"/>
            <w:lang w:val="sk-SK"/>
          </w:rPr>
          <w:delText>nákup pozemku</w:delText>
        </w:r>
      </w:del>
    </w:p>
  </w:footnote>
  <w:footnote w:id="36">
    <w:p w14:paraId="790C6556" w14:textId="77777777" w:rsidR="00D56384" w:rsidRPr="006A017F" w:rsidDel="00D56384" w:rsidRDefault="00D56384" w:rsidP="006A017F">
      <w:pPr>
        <w:pStyle w:val="Textpoznmkypodiarou"/>
        <w:jc w:val="both"/>
        <w:rPr>
          <w:del w:id="158" w:author="MDV SR" w:date="2021-05-17T13:23:00Z"/>
          <w:rFonts w:ascii="Calibri" w:hAnsi="Calibri" w:cs="Calibri"/>
          <w:szCs w:val="16"/>
          <w:lang w:val="sk-SK"/>
        </w:rPr>
      </w:pPr>
      <w:del w:id="159" w:author="MDV SR" w:date="2021-05-17T13:23:00Z">
        <w:r w:rsidRPr="006A017F" w:rsidDel="00D56384">
          <w:rPr>
            <w:rStyle w:val="Odkaznapoznmkupodiarou"/>
            <w:rFonts w:ascii="Calibri" w:hAnsi="Calibri"/>
            <w:szCs w:val="16"/>
          </w:rPr>
          <w:footnoteRef/>
        </w:r>
        <w:r w:rsidRPr="00C503D1" w:rsidDel="00D56384">
          <w:rPr>
            <w:lang w:val="sk-SK"/>
          </w:rPr>
          <w:delText xml:space="preserve"> </w:delText>
        </w:r>
        <w:r w:rsidRPr="006A017F" w:rsidDel="00D56384">
          <w:rPr>
            <w:rFonts w:ascii="Calibri" w:hAnsi="Calibri" w:cs="Calibri"/>
            <w:szCs w:val="16"/>
            <w:lang w:val="sk-SK"/>
          </w:rPr>
          <w:delText>Uvedené obmedzenie sa nevzťahuje na infraštruktúrne projekty celoštátneho významu s vplyvom na nadradenú infraštruktúru (napr. výkup pozemkov pre výstavbu diaľnic)</w:delText>
        </w:r>
      </w:del>
    </w:p>
  </w:footnote>
  <w:footnote w:id="37">
    <w:p w14:paraId="6B989FFB" w14:textId="77777777" w:rsidR="00D56384" w:rsidRPr="00333E62" w:rsidRDefault="00D56384"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8">
    <w:p w14:paraId="2CE621B1" w14:textId="77777777" w:rsidR="00D56384" w:rsidRPr="00333E62" w:rsidRDefault="00D56384" w:rsidP="00B652B6">
      <w:pPr>
        <w:pStyle w:val="Textpoznmkypodiarou"/>
        <w:jc w:val="both"/>
        <w:rPr>
          <w:ins w:id="166" w:author="uzivatel" w:date="2021-03-08T11:23:00Z"/>
          <w:rFonts w:ascii="Calibri" w:hAnsi="Calibri"/>
          <w:szCs w:val="16"/>
          <w:lang w:val="sk-SK"/>
        </w:rPr>
      </w:pPr>
      <w:ins w:id="167" w:author="uzivatel" w:date="2021-03-08T11:23:00Z">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ins>
    </w:p>
  </w:footnote>
  <w:footnote w:id="39">
    <w:p w14:paraId="7BC3FD89" w14:textId="490EB876" w:rsidR="00D56384" w:rsidRPr="00333E62" w:rsidRDefault="00D56384" w:rsidP="00FA13E1">
      <w:pPr>
        <w:pStyle w:val="Textpoznmkypodiarou"/>
        <w:jc w:val="both"/>
        <w:rPr>
          <w:ins w:id="216" w:author="uzivatel" w:date="2021-03-08T11:13:00Z"/>
          <w:rFonts w:ascii="Calibri" w:hAnsi="Calibri"/>
          <w:szCs w:val="16"/>
          <w:lang w:val="sk-SK"/>
        </w:rPr>
      </w:pPr>
      <w:ins w:id="217" w:author="uzivatel" w:date="2021-03-08T11:13:00Z">
        <w:r w:rsidRPr="00333E62">
          <w:rPr>
            <w:rStyle w:val="Odkaznapoznmkupodiarou"/>
            <w:rFonts w:ascii="Calibri" w:hAnsi="Calibri" w:cs="Calibri"/>
            <w:szCs w:val="16"/>
            <w:lang w:val="sk-SK"/>
          </w:rPr>
          <w:footnoteRef/>
        </w:r>
      </w:ins>
      <w:ins w:id="218" w:author="uzivatel" w:date="2021-03-08T11:40:00Z">
        <w:r>
          <w:rPr>
            <w:rFonts w:ascii="Calibri" w:hAnsi="Calibri" w:cs="Calibri"/>
            <w:szCs w:val="16"/>
            <w:lang w:val="sk-SK"/>
          </w:rPr>
          <w:t>Resp</w:t>
        </w:r>
      </w:ins>
      <w:ins w:id="219" w:author="uzivatel" w:date="2021-03-08T11:13:00Z">
        <w:r w:rsidRPr="00333E62">
          <w:rPr>
            <w:rFonts w:ascii="Calibri" w:hAnsi="Calibri" w:cs="Calibri"/>
            <w:szCs w:val="16"/>
            <w:lang w:val="sk-SK"/>
          </w:rPr>
          <w:t>.</w:t>
        </w:r>
      </w:ins>
      <w:ins w:id="220" w:author="uzivatel" w:date="2021-03-08T11:40:00Z">
        <w:r>
          <w:rPr>
            <w:rFonts w:ascii="Calibri" w:hAnsi="Calibri" w:cs="Calibri"/>
            <w:szCs w:val="16"/>
            <w:lang w:val="sk-SK"/>
          </w:rPr>
          <w:t xml:space="preserve"> </w:t>
        </w:r>
        <w:r w:rsidRPr="00FA13E1">
          <w:rPr>
            <w:rFonts w:ascii="Calibri" w:hAnsi="Calibri" w:cs="Calibri"/>
            <w:szCs w:val="16"/>
            <w:lang w:val="sk-SK"/>
          </w:rPr>
          <w:t>osobitn</w:t>
        </w:r>
      </w:ins>
      <w:ins w:id="221" w:author="uzivatel" w:date="2021-03-08T11:41:00Z">
        <w:r>
          <w:rPr>
            <w:rFonts w:ascii="Calibri" w:hAnsi="Calibri" w:cs="Calibri"/>
            <w:szCs w:val="16"/>
            <w:lang w:val="sk-SK"/>
          </w:rPr>
          <w:t>ým</w:t>
        </w:r>
      </w:ins>
      <w:ins w:id="222" w:author="uzivatel" w:date="2021-03-08T11:40:00Z">
        <w:r w:rsidRPr="00FA13E1">
          <w:rPr>
            <w:rFonts w:ascii="Calibri" w:hAnsi="Calibri" w:cs="Calibri"/>
            <w:szCs w:val="16"/>
            <w:lang w:val="sk-SK"/>
          </w:rPr>
          <w:t xml:space="preserve"> pr</w:t>
        </w:r>
        <w:r>
          <w:rPr>
            <w:rFonts w:ascii="Calibri" w:hAnsi="Calibri" w:cs="Calibri"/>
            <w:szCs w:val="16"/>
            <w:lang w:val="sk-SK"/>
          </w:rPr>
          <w:t>ávn</w:t>
        </w:r>
      </w:ins>
      <w:ins w:id="223" w:author="uzivatel" w:date="2021-03-08T11:41:00Z">
        <w:r>
          <w:rPr>
            <w:rFonts w:ascii="Calibri" w:hAnsi="Calibri" w:cs="Calibri"/>
            <w:szCs w:val="16"/>
            <w:lang w:val="sk-SK"/>
          </w:rPr>
          <w:t>ym</w:t>
        </w:r>
      </w:ins>
      <w:ins w:id="224" w:author="uzivatel" w:date="2021-03-08T11:40:00Z">
        <w:r w:rsidRPr="00FA13E1">
          <w:rPr>
            <w:rFonts w:ascii="Calibri" w:hAnsi="Calibri" w:cs="Calibri"/>
            <w:szCs w:val="16"/>
            <w:lang w:val="sk-SK"/>
          </w:rPr>
          <w:t xml:space="preserve"> p</w:t>
        </w:r>
      </w:ins>
      <w:ins w:id="225" w:author="uzivatel" w:date="2021-03-08T11:44:00Z">
        <w:r>
          <w:rPr>
            <w:rFonts w:ascii="Calibri" w:hAnsi="Calibri" w:cs="Calibri"/>
            <w:szCs w:val="16"/>
            <w:lang w:val="sk-SK"/>
          </w:rPr>
          <w:t>re</w:t>
        </w:r>
      </w:ins>
      <w:ins w:id="226" w:author="uzivatel" w:date="2021-03-08T11:40:00Z">
        <w:r w:rsidRPr="00FA13E1">
          <w:rPr>
            <w:rFonts w:ascii="Calibri" w:hAnsi="Calibri" w:cs="Calibri"/>
            <w:szCs w:val="16"/>
            <w:lang w:val="sk-SK"/>
          </w:rPr>
          <w:t>dpis</w:t>
        </w:r>
      </w:ins>
      <w:ins w:id="227" w:author="uzivatel" w:date="2021-03-08T11:44:00Z">
        <w:r>
          <w:rPr>
            <w:rFonts w:ascii="Calibri" w:hAnsi="Calibri" w:cs="Calibri"/>
            <w:szCs w:val="16"/>
            <w:lang w:val="sk-SK"/>
          </w:rPr>
          <w:t>om</w:t>
        </w:r>
      </w:ins>
      <w:ins w:id="228" w:author="uzivatel" w:date="2021-03-08T11:40:00Z">
        <w:r w:rsidRPr="00FA13E1">
          <w:rPr>
            <w:rFonts w:ascii="Calibri" w:hAnsi="Calibri" w:cs="Calibri"/>
            <w:szCs w:val="16"/>
            <w:lang w:val="sk-SK"/>
          </w:rPr>
          <w:t>, vyhláškou ministerstva SR alebo uznesením obecného zastupiteľstva / mestského zastupiteľstva / zastupiteľstva samosprávneho kraja</w:t>
        </w:r>
      </w:ins>
    </w:p>
  </w:footnote>
  <w:footnote w:id="40">
    <w:p w14:paraId="695B90AD" w14:textId="425F869F" w:rsidR="00FE1741" w:rsidRPr="00FE1741" w:rsidRDefault="00FE1741" w:rsidP="00FE1741">
      <w:pPr>
        <w:pStyle w:val="Textpoznmkypodiarou"/>
        <w:jc w:val="both"/>
        <w:rPr>
          <w:lang w:val="sk-SK"/>
        </w:rPr>
      </w:pPr>
      <w:ins w:id="257" w:author="MDV SR" w:date="2021-06-08T14:15:00Z">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ins>
    </w:p>
  </w:footnote>
  <w:footnote w:id="41">
    <w:p w14:paraId="593E573E" w14:textId="77777777" w:rsidR="00D56384" w:rsidRPr="006A2BB6" w:rsidDel="00D56384" w:rsidRDefault="00D56384" w:rsidP="006A2BB6">
      <w:pPr>
        <w:pStyle w:val="Textpoznmkypodiarou"/>
        <w:rPr>
          <w:del w:id="269" w:author="MDV SR" w:date="2021-05-17T13:24:00Z"/>
          <w:rFonts w:ascii="Calibri" w:hAnsi="Calibri" w:cs="Calibri"/>
          <w:szCs w:val="16"/>
          <w:lang w:val="sk-SK"/>
        </w:rPr>
      </w:pPr>
      <w:del w:id="270" w:author="MDV SR" w:date="2021-05-17T13:24:00Z">
        <w:r w:rsidRPr="006A2BB6" w:rsidDel="00D56384">
          <w:rPr>
            <w:rStyle w:val="Odkaznapoznmkupodiarou"/>
            <w:rFonts w:ascii="Calibri" w:hAnsi="Calibri" w:cs="Calibri"/>
            <w:szCs w:val="16"/>
            <w:lang w:val="sk-SK"/>
          </w:rPr>
          <w:footnoteRef/>
        </w:r>
        <w:r w:rsidRPr="00C503D1" w:rsidDel="00D56384">
          <w:rPr>
            <w:lang w:val="sk-SK"/>
          </w:rPr>
          <w:delText xml:space="preserve"> </w:delText>
        </w:r>
        <w:r w:rsidRPr="006A2BB6" w:rsidDel="00D56384">
          <w:rPr>
            <w:rFonts w:ascii="Calibri" w:hAnsi="Calibri" w:cs="Calibri"/>
            <w:szCs w:val="16"/>
            <w:lang w:val="sk-SK"/>
          </w:rPr>
          <w:delText>Uvedené obmedzenie sa nevzťahuje na infraštruktúrne projekty celoštátneho významu s vplyvom na nadradenú infraštruktúru</w:delText>
        </w:r>
      </w:del>
    </w:p>
  </w:footnote>
  <w:footnote w:id="42">
    <w:p w14:paraId="47A5D77D" w14:textId="77777777" w:rsidR="00D56384" w:rsidRPr="00333E62" w:rsidRDefault="00D56384"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048BAD0" w14:textId="77777777" w:rsidR="00D56384" w:rsidRPr="00333E62" w:rsidDel="006C0B65" w:rsidRDefault="00D56384" w:rsidP="00262FEC">
      <w:pPr>
        <w:pStyle w:val="Textpoznmkypodiarou"/>
        <w:jc w:val="both"/>
        <w:rPr>
          <w:del w:id="278" w:author="MDV SR" w:date="2021-05-17T13:54:00Z"/>
          <w:rFonts w:ascii="Calibri" w:hAnsi="Calibri" w:cs="Calibri"/>
          <w:szCs w:val="16"/>
          <w:lang w:val="sk-SK"/>
        </w:rPr>
      </w:pPr>
      <w:del w:id="279" w:author="MDV SR" w:date="2021-05-17T13:54:00Z">
        <w:r w:rsidRPr="00333E62" w:rsidDel="006C0B65">
          <w:rPr>
            <w:rStyle w:val="Odkaznapoznmkupodiarou"/>
            <w:rFonts w:ascii="Calibri" w:hAnsi="Calibri" w:cs="Calibri"/>
            <w:szCs w:val="16"/>
            <w:lang w:val="sk-SK"/>
          </w:rPr>
          <w:footnoteRef/>
        </w:r>
        <w:r w:rsidRPr="00333E62" w:rsidDel="006C0B65">
          <w:rPr>
            <w:rFonts w:ascii="Calibri" w:hAnsi="Calibri" w:cs="Calibri"/>
            <w:szCs w:val="16"/>
            <w:lang w:val="sk-SK"/>
          </w:rPr>
          <w:delText xml:space="preserve">Uvedené sa nevzťahuje na stavby, ktoré prijímateľ v rámci projektu uvedie do súladu s príslušnými požiadavkami právnych predpisov.   </w:delText>
        </w:r>
      </w:del>
    </w:p>
  </w:footnote>
  <w:footnote w:id="44">
    <w:p w14:paraId="4133A6B0"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5">
    <w:p w14:paraId="08AB4085" w14:textId="584300A4" w:rsidR="00481BA2" w:rsidRPr="00481BA2" w:rsidRDefault="00481BA2" w:rsidP="00481BA2">
      <w:pPr>
        <w:pStyle w:val="Textpoznmkypodiarou"/>
        <w:jc w:val="both"/>
        <w:rPr>
          <w:rFonts w:ascii="Calibri" w:hAnsi="Calibri" w:cs="Calibri"/>
          <w:szCs w:val="16"/>
          <w:lang w:val="sk-SK"/>
        </w:rPr>
      </w:pPr>
      <w:ins w:id="294" w:author="MDV SR" w:date="2021-05-17T14:12:00Z">
        <w:r>
          <w:rPr>
            <w:rStyle w:val="Odkaznapoznmkupodiarou"/>
          </w:rPr>
          <w:footnoteRef/>
        </w:r>
        <w:r>
          <w:t xml:space="preserve"> </w:t>
        </w:r>
        <w:r w:rsidRPr="00481BA2">
          <w:rPr>
            <w:rFonts w:ascii="Calibri" w:hAnsi="Calibri" w:cs="Calibri"/>
            <w:szCs w:val="16"/>
            <w:lang w:val="sk-SK"/>
          </w:rPr>
          <w:t xml:space="preserve">Neaplikuje </w:t>
        </w:r>
      </w:ins>
      <w:ins w:id="295" w:author="MDV SR" w:date="2021-05-17T14:13:00Z">
        <w:r>
          <w:rPr>
            <w:rFonts w:ascii="Calibri" w:hAnsi="Calibri" w:cs="Calibri"/>
            <w:szCs w:val="16"/>
            <w:lang w:val="sk-SK"/>
          </w:rPr>
          <w:t xml:space="preserve">sa pre projekty, ktoré sa fakturujú </w:t>
        </w:r>
      </w:ins>
      <w:ins w:id="296" w:author="MDV SR" w:date="2021-05-17T14:12:00Z">
        <w:r w:rsidRPr="00481BA2">
          <w:rPr>
            <w:rFonts w:ascii="Calibri" w:hAnsi="Calibri" w:cs="Calibri"/>
            <w:szCs w:val="16"/>
            <w:lang w:val="sk-SK"/>
          </w:rPr>
          <w:t>podľa reálne vykonaných prác, na základe protokolov/výkazov o vykonaní prác, ktoré slúžia ako podklad pre potvrdenie faktúry zo strany stavebného dozora</w:t>
        </w:r>
      </w:ins>
    </w:p>
  </w:footnote>
  <w:footnote w:id="46">
    <w:p w14:paraId="758E81B4" w14:textId="77777777" w:rsidR="00D56384" w:rsidRPr="00C503D1" w:rsidRDefault="00D56384"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7">
    <w:p w14:paraId="7712D970" w14:textId="77777777" w:rsidR="00D56384" w:rsidRPr="00C503D1" w:rsidRDefault="00D56384"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8">
    <w:p w14:paraId="4E2EDE7B" w14:textId="77777777" w:rsidR="00481BA2" w:rsidRPr="00481BA2" w:rsidRDefault="00481BA2" w:rsidP="00481BA2">
      <w:pPr>
        <w:pStyle w:val="Textpoznmkypodiarou"/>
        <w:rPr>
          <w:ins w:id="306" w:author="MDV SR" w:date="2021-05-17T14:20:00Z"/>
          <w:lang w:val="sk-SK"/>
        </w:rPr>
      </w:pPr>
      <w:ins w:id="307" w:author="MDV SR" w:date="2021-05-17T14:20:00Z">
        <w:r>
          <w:rPr>
            <w:rStyle w:val="Odkaznapoznmkupodiarou"/>
          </w:rPr>
          <w:footnoteRef/>
        </w:r>
        <w:r>
          <w:t xml:space="preserve"> </w:t>
        </w:r>
        <w:r w:rsidRPr="00481BA2">
          <w:rPr>
            <w:lang w:val="sk-SK"/>
          </w:rPr>
          <w:t>Podľa § 2 ods. 15 zákona č. 431/2002 Z. z. o účtovníctve.</w:t>
        </w:r>
      </w:ins>
    </w:p>
  </w:footnote>
  <w:footnote w:id="49">
    <w:p w14:paraId="6D95BEF8" w14:textId="0EA12497" w:rsidR="006754B4" w:rsidRPr="00175249" w:rsidRDefault="006754B4" w:rsidP="006754B4">
      <w:pPr>
        <w:pStyle w:val="Textpoznmkypodiarou"/>
        <w:rPr>
          <w:ins w:id="310" w:author="MDV SR" w:date="2021-05-17T14:23:00Z"/>
          <w:rFonts w:ascii="Calibri" w:hAnsi="Calibri" w:cs="Calibri"/>
          <w:szCs w:val="16"/>
          <w:lang w:val="sk-SK"/>
        </w:rPr>
      </w:pPr>
      <w:ins w:id="311" w:author="MDV SR" w:date="2021-05-17T14:23:00Z">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ins>
    </w:p>
  </w:footnote>
  <w:footnote w:id="50">
    <w:p w14:paraId="292C920E" w14:textId="77777777" w:rsidR="00D56384" w:rsidRPr="00333E62" w:rsidRDefault="00D5638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1">
    <w:p w14:paraId="2DEBDA03" w14:textId="77777777" w:rsidR="00D56384" w:rsidRPr="00333E62" w:rsidRDefault="00D56384"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2">
    <w:p w14:paraId="4C175E09" w14:textId="77777777" w:rsidR="00D56384" w:rsidRPr="005A6BBB" w:rsidRDefault="00D56384"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3">
    <w:p w14:paraId="377F5AE8" w14:textId="77777777" w:rsidR="00D56384" w:rsidRPr="005A6BBB" w:rsidRDefault="00D56384"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4">
    <w:p w14:paraId="6940DF98" w14:textId="77777777" w:rsidR="00175249" w:rsidRDefault="00175249" w:rsidP="00175249">
      <w:pPr>
        <w:pStyle w:val="Textpoznmkypodiarou"/>
        <w:rPr>
          <w:ins w:id="324" w:author="MDV SR" w:date="2021-05-17T14:41:00Z"/>
        </w:rPr>
      </w:pPr>
      <w:ins w:id="325" w:author="MDV SR" w:date="2021-05-17T14:41:00Z">
        <w:r>
          <w:rPr>
            <w:rStyle w:val="Odkaznapoznmkupodiarou"/>
          </w:rPr>
          <w:footnoteRef/>
        </w:r>
        <w:r>
          <w:t xml:space="preserve"> B</w:t>
        </w:r>
        <w:r w:rsidRPr="00A74FD6">
          <w:t>ližšie informácie aj s príkladmi sú uvedené v</w:t>
        </w:r>
        <w:r>
          <w:t> </w:t>
        </w:r>
        <w:r>
          <w:fldChar w:fldCharType="begin"/>
        </w:r>
        <w:r>
          <w:instrText xml:space="preserve"> HYPERLINK "https://www.financnasprava.sk/_img/pfsedit/Dokumenty_PFS/Infoservis/Aktualne_informacie/dp/2016/2016.10.27_financny_prenajom.pdf" </w:instrText>
        </w:r>
        <w:r>
          <w:fldChar w:fldCharType="separate"/>
        </w:r>
        <w:r w:rsidRPr="00A74FD6">
          <w:rPr>
            <w:rStyle w:val="Hypertextovprepojenie"/>
          </w:rPr>
          <w:t>dokumente</w:t>
        </w:r>
        <w:r>
          <w:rPr>
            <w:rStyle w:val="Hypertextovprepojenie"/>
          </w:rPr>
          <w:fldChar w:fldCharType="end"/>
        </w:r>
        <w:r>
          <w:t xml:space="preserve"> Finančnej správy</w:t>
        </w:r>
        <w:r w:rsidRPr="00A74FD6">
          <w:t xml:space="preserve"> </w:t>
        </w:r>
        <w:r>
          <w:t>SR</w:t>
        </w:r>
      </w:ins>
    </w:p>
  </w:footnote>
  <w:footnote w:id="55">
    <w:p w14:paraId="2BCF55BE" w14:textId="77777777" w:rsidR="00D56384" w:rsidRPr="005A6BBB" w:rsidDel="00175249" w:rsidRDefault="00D56384" w:rsidP="00BF649E">
      <w:pPr>
        <w:pStyle w:val="Textpoznmkypodiarou"/>
        <w:rPr>
          <w:del w:id="327" w:author="MDV SR" w:date="2021-05-17T14:41:00Z"/>
          <w:rFonts w:ascii="Calibri" w:hAnsi="Calibri"/>
          <w:sz w:val="18"/>
          <w:szCs w:val="18"/>
          <w:lang w:val="sk-SK"/>
        </w:rPr>
      </w:pPr>
      <w:del w:id="328" w:author="MDV SR" w:date="2021-05-17T14:41:00Z">
        <w:r w:rsidRPr="005A6BBB" w:rsidDel="00175249">
          <w:rPr>
            <w:rStyle w:val="Odkaznapoznmkupodiarou"/>
            <w:rFonts w:ascii="Calibri" w:hAnsi="Calibri"/>
            <w:sz w:val="18"/>
            <w:szCs w:val="18"/>
          </w:rPr>
          <w:footnoteRef/>
        </w:r>
        <w:r w:rsidRPr="00C503D1" w:rsidDel="00175249">
          <w:rPr>
            <w:rFonts w:ascii="Calibri" w:hAnsi="Calibri"/>
            <w:sz w:val="18"/>
            <w:szCs w:val="18"/>
            <w:lang w:val="sk-SK"/>
          </w:rPr>
          <w:delText xml:space="preserve"> </w:delText>
        </w:r>
        <w:r w:rsidRPr="005A6BBB" w:rsidDel="00175249">
          <w:rPr>
            <w:rFonts w:ascii="Calibri" w:hAnsi="Calibri"/>
            <w:sz w:val="18"/>
            <w:szCs w:val="18"/>
            <w:lang w:val="sk-SK"/>
          </w:rPr>
          <w:delText>RO môže rozhodnúť, že za oprávnené výdavky budú pokladané ako alternatíva - odpisy, pričom kumulovaná výška odpisov nesmie presiahnuť reálnu úhradu splátok zodpovedajúcej časti vstupnej ceny.</w:delText>
        </w:r>
      </w:del>
    </w:p>
  </w:footnote>
  <w:footnote w:id="56">
    <w:p w14:paraId="4C191D3C" w14:textId="77777777" w:rsidR="00D56384" w:rsidRPr="005A6BBB" w:rsidDel="00175249" w:rsidRDefault="00D56384" w:rsidP="00BF649E">
      <w:pPr>
        <w:pStyle w:val="Textpoznmkypodiarou"/>
        <w:rPr>
          <w:del w:id="329" w:author="MDV SR" w:date="2021-05-17T14:41:00Z"/>
          <w:rFonts w:ascii="Calibri" w:hAnsi="Calibri"/>
          <w:sz w:val="18"/>
          <w:szCs w:val="18"/>
          <w:lang w:val="sk-SK"/>
        </w:rPr>
      </w:pPr>
      <w:del w:id="330" w:author="MDV SR" w:date="2021-05-17T14:41:00Z">
        <w:r w:rsidRPr="005A6BBB" w:rsidDel="00175249">
          <w:rPr>
            <w:rStyle w:val="Odkaznapoznmkupodiarou"/>
            <w:rFonts w:ascii="Calibri" w:hAnsi="Calibri"/>
            <w:sz w:val="18"/>
            <w:szCs w:val="18"/>
            <w:lang w:val="sk-SK"/>
          </w:rPr>
          <w:footnoteRef/>
        </w:r>
        <w:r w:rsidRPr="005A6BBB" w:rsidDel="00175249">
          <w:rPr>
            <w:rFonts w:ascii="Calibri" w:hAnsi="Calibri"/>
            <w:sz w:val="18"/>
            <w:szCs w:val="18"/>
            <w:lang w:val="sk-SK"/>
          </w:rPr>
          <w:delText>Zákon o dani z príjmov.</w:delText>
        </w:r>
      </w:del>
    </w:p>
  </w:footnote>
  <w:footnote w:id="57">
    <w:p w14:paraId="7A835E03" w14:textId="77777777" w:rsidR="00D56384" w:rsidRPr="00121B9A" w:rsidRDefault="00D56384"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8">
    <w:p w14:paraId="0A3D5BF6" w14:textId="4D1A5CD5" w:rsidR="00175249" w:rsidRPr="002F12B3" w:rsidRDefault="00175249" w:rsidP="00175249">
      <w:pPr>
        <w:pStyle w:val="Textpoznmkypodiarou"/>
        <w:jc w:val="both"/>
        <w:rPr>
          <w:ins w:id="392" w:author="MDV SR" w:date="2021-05-17T14:43:00Z"/>
          <w:rFonts w:ascii="Calibri" w:hAnsi="Calibri" w:cs="Calibri"/>
          <w:sz w:val="18"/>
          <w:szCs w:val="18"/>
          <w:lang w:val="sk-SK"/>
        </w:rPr>
      </w:pPr>
      <w:ins w:id="393" w:author="MDV SR" w:date="2021-05-17T14:43:00Z">
        <w:r>
          <w:rPr>
            <w:rStyle w:val="Odkaznapoznmkupodiarou"/>
          </w:rPr>
          <w:footnoteRef/>
        </w:r>
        <w:r>
          <w:t xml:space="preserve"> </w:t>
        </w:r>
        <w:r w:rsidRPr="002F12B3">
          <w:rPr>
            <w:rFonts w:ascii="Calibri" w:hAnsi="Calibri" w:cs="Calibri"/>
            <w:sz w:val="18"/>
            <w:szCs w:val="18"/>
            <w:lang w:val="sk-SK"/>
          </w:rPr>
          <w:t>Pri viacročných projektoch</w:t>
        </w:r>
      </w:ins>
      <w:ins w:id="394" w:author="MDV SR" w:date="2021-05-17T14:46:00Z">
        <w:r w:rsidRPr="002F12B3">
          <w:rPr>
            <w:rFonts w:ascii="Calibri" w:hAnsi="Calibri" w:cs="Calibri"/>
            <w:sz w:val="18"/>
            <w:szCs w:val="18"/>
            <w:lang w:val="sk-SK"/>
          </w:rPr>
          <w:t xml:space="preserve"> OPII</w:t>
        </w:r>
      </w:ins>
      <w:ins w:id="395" w:author="MDV SR" w:date="2021-05-17T14:43:00Z">
        <w:r w:rsidRPr="002F12B3">
          <w:rPr>
            <w:rFonts w:ascii="Calibri" w:hAnsi="Calibri" w:cs="Calibri"/>
            <w:sz w:val="18"/>
            <w:szCs w:val="18"/>
            <w:lang w:val="sk-SK"/>
          </w:rPr>
          <w:t xml:space="preserve"> </w:t>
        </w:r>
      </w:ins>
      <w:ins w:id="396" w:author="MDV SR" w:date="2021-05-17T14:45:00Z">
        <w:r w:rsidRPr="002F12B3">
          <w:rPr>
            <w:rFonts w:ascii="Calibri" w:hAnsi="Calibri" w:cs="Calibri"/>
            <w:sz w:val="18"/>
            <w:szCs w:val="18"/>
            <w:lang w:val="sk-SK"/>
          </w:rPr>
          <w:t xml:space="preserve">(dĺžka realizácia hl. </w:t>
        </w:r>
      </w:ins>
      <w:ins w:id="397" w:author="MDV SR" w:date="2021-05-17T14:46:00Z">
        <w:r w:rsidRPr="002F12B3">
          <w:rPr>
            <w:rFonts w:ascii="Calibri" w:hAnsi="Calibri" w:cs="Calibri"/>
            <w:sz w:val="18"/>
            <w:szCs w:val="18"/>
            <w:lang w:val="sk-SK"/>
          </w:rPr>
          <w:t>a</w:t>
        </w:r>
      </w:ins>
      <w:ins w:id="398" w:author="MDV SR" w:date="2021-05-17T14:45:00Z">
        <w:r w:rsidRPr="002F12B3">
          <w:rPr>
            <w:rFonts w:ascii="Calibri" w:hAnsi="Calibri" w:cs="Calibri"/>
            <w:sz w:val="18"/>
            <w:szCs w:val="18"/>
            <w:lang w:val="sk-SK"/>
          </w:rPr>
          <w:t>ktivít pro</w:t>
        </w:r>
      </w:ins>
      <w:ins w:id="399" w:author="MDV SR" w:date="2021-05-17T14:46:00Z">
        <w:r w:rsidRPr="002F12B3">
          <w:rPr>
            <w:rFonts w:ascii="Calibri" w:hAnsi="Calibri" w:cs="Calibri"/>
            <w:sz w:val="18"/>
            <w:szCs w:val="18"/>
            <w:lang w:val="sk-SK"/>
          </w:rPr>
          <w:t xml:space="preserve">jektu presahuje 24 mesiacov) </w:t>
        </w:r>
      </w:ins>
      <w:ins w:id="400" w:author="MDV SR" w:date="2021-05-17T14:43:00Z">
        <w:r w:rsidRPr="002F12B3">
          <w:rPr>
            <w:rFonts w:ascii="Calibri" w:hAnsi="Calibri" w:cs="Calibri"/>
            <w:sz w:val="18"/>
            <w:szCs w:val="18"/>
            <w:lang w:val="sk-SK"/>
          </w:rPr>
          <w:t>môžu žiadate</w:t>
        </w:r>
      </w:ins>
      <w:ins w:id="401" w:author="MDV SR" w:date="2021-05-17T14:46:00Z">
        <w:r w:rsidRPr="002F12B3">
          <w:rPr>
            <w:rFonts w:ascii="Calibri" w:hAnsi="Calibri" w:cs="Calibri"/>
            <w:sz w:val="18"/>
            <w:szCs w:val="18"/>
            <w:lang w:val="sk-SK"/>
          </w:rPr>
          <w:t>lia</w:t>
        </w:r>
      </w:ins>
      <w:ins w:id="402" w:author="MDV SR" w:date="2021-05-17T14:43:00Z">
        <w:r w:rsidRPr="002F12B3">
          <w:rPr>
            <w:rFonts w:ascii="Calibri" w:hAnsi="Calibri" w:cs="Calibri"/>
            <w:sz w:val="18"/>
            <w:szCs w:val="18"/>
            <w:lang w:val="sk-SK"/>
          </w:rPr>
          <w:t xml:space="preserve"> </w:t>
        </w:r>
      </w:ins>
      <w:ins w:id="403" w:author="MDV SR" w:date="2021-05-17T14:47:00Z">
        <w:r w:rsidRPr="002F12B3">
          <w:rPr>
            <w:rFonts w:ascii="Calibri" w:hAnsi="Calibri" w:cs="Calibri"/>
            <w:sz w:val="18"/>
            <w:szCs w:val="18"/>
            <w:lang w:val="sk-SK"/>
          </w:rPr>
          <w:t xml:space="preserve">využiť </w:t>
        </w:r>
      </w:ins>
      <w:ins w:id="404" w:author="MDV SR" w:date="2021-05-17T14:43:00Z">
        <w:r w:rsidRPr="002F12B3">
          <w:rPr>
            <w:rFonts w:ascii="Calibri" w:hAnsi="Calibri" w:cs="Calibri"/>
            <w:sz w:val="18"/>
            <w:szCs w:val="18"/>
            <w:lang w:val="sk-SK"/>
          </w:rPr>
          <w:t>možnos</w:t>
        </w:r>
      </w:ins>
      <w:ins w:id="405" w:author="MDV SR" w:date="2021-05-17T14:47:00Z">
        <w:r w:rsidRPr="002F12B3">
          <w:rPr>
            <w:rFonts w:ascii="Calibri" w:hAnsi="Calibri" w:cs="Calibri"/>
            <w:sz w:val="18"/>
            <w:szCs w:val="18"/>
            <w:lang w:val="sk-SK"/>
          </w:rPr>
          <w:t>ť</w:t>
        </w:r>
      </w:ins>
      <w:ins w:id="406" w:author="MDV SR" w:date="2021-05-17T14:43:00Z">
        <w:r w:rsidRPr="002F12B3">
          <w:rPr>
            <w:rFonts w:ascii="Calibri" w:hAnsi="Calibri" w:cs="Calibri"/>
            <w:sz w:val="18"/>
            <w:szCs w:val="18"/>
            <w:lang w:val="sk-SK"/>
          </w:rPr>
          <w:t xml:space="preserve"> rozpočtovania mzdy vrátane valorizačného koeficientu (rast mzdy v jednotlivých rokoch). Pre tento účel je možné použiť  prognózovaný údaj z Inštitútu finančnej politiky</w:t>
        </w:r>
      </w:ins>
      <w:ins w:id="407" w:author="MDV SR" w:date="2021-05-17T14:47:00Z">
        <w:r w:rsidR="002F12B3" w:rsidRPr="002F12B3">
          <w:rPr>
            <w:rFonts w:ascii="Calibri" w:hAnsi="Calibri" w:cs="Calibri"/>
            <w:sz w:val="18"/>
            <w:szCs w:val="18"/>
            <w:lang w:val="sk-SK"/>
          </w:rPr>
          <w:t xml:space="preserve"> alebo</w:t>
        </w:r>
      </w:ins>
      <w:ins w:id="408" w:author="MDV SR" w:date="2021-05-17T14:43:00Z">
        <w:r w:rsidRPr="002F12B3">
          <w:rPr>
            <w:rFonts w:ascii="Calibri" w:hAnsi="Calibri" w:cs="Calibri"/>
            <w:sz w:val="18"/>
            <w:szCs w:val="18"/>
            <w:lang w:val="sk-SK"/>
          </w:rPr>
          <w:t xml:space="preserve"> údaje Štatistického úradu SR.</w:t>
        </w:r>
      </w:ins>
    </w:p>
  </w:footnote>
  <w:footnote w:id="59">
    <w:p w14:paraId="24DEB569" w14:textId="77777777" w:rsidR="001B6D94" w:rsidRDefault="001B6D94" w:rsidP="001B6D94">
      <w:pPr>
        <w:pStyle w:val="Textpoznmkypodiarou"/>
        <w:jc w:val="both"/>
        <w:rPr>
          <w:ins w:id="410" w:author="MDV SR" w:date="2021-05-17T14:49:00Z"/>
        </w:rPr>
      </w:pPr>
      <w:ins w:id="411" w:author="MDV SR" w:date="2021-05-17T14:49:00Z">
        <w:r>
          <w:rPr>
            <w:rStyle w:val="Odkaznapoznmkupodiarou"/>
          </w:rPr>
          <w:footnoteRef/>
        </w:r>
        <w:r>
          <w:t xml:space="preserve"> Ak sa nepožaduje kvalifikácia, alebo odborná spôsobilosť musí poskytovateľ vedieť posúdiť, či kvalita výstupu je v požadovanej kvalite. </w:t>
        </w:r>
      </w:ins>
    </w:p>
  </w:footnote>
  <w:footnote w:id="60">
    <w:p w14:paraId="1CBA836A" w14:textId="77777777" w:rsidR="00D56384" w:rsidRPr="008A05C2" w:rsidDel="004A5543" w:rsidRDefault="00D56384" w:rsidP="009D7049">
      <w:pPr>
        <w:pStyle w:val="Textpoznmkypodiarou"/>
        <w:jc w:val="both"/>
        <w:rPr>
          <w:del w:id="565" w:author="uzivatel" w:date="2021-03-03T09:51:00Z"/>
          <w:rFonts w:ascii="Calibri" w:hAnsi="Calibri" w:cs="Calibri"/>
          <w:sz w:val="18"/>
          <w:szCs w:val="18"/>
          <w:lang w:val="sk-SK"/>
        </w:rPr>
      </w:pPr>
      <w:del w:id="566" w:author="uzivatel" w:date="2021-03-03T09:51:00Z">
        <w:r w:rsidRPr="008A05C2" w:rsidDel="004A5543">
          <w:rPr>
            <w:rFonts w:ascii="Calibri" w:hAnsi="Calibri" w:cs="Calibri"/>
            <w:sz w:val="18"/>
            <w:szCs w:val="18"/>
            <w:vertAlign w:val="superscript"/>
            <w:lang w:val="sk-SK"/>
          </w:rPr>
          <w:footnoteRef/>
        </w:r>
        <w:r w:rsidRPr="008A05C2" w:rsidDel="004A5543">
          <w:rPr>
            <w:rFonts w:ascii="Calibri" w:hAnsi="Calibri" w:cs="Calibri"/>
            <w:sz w:val="18"/>
            <w:szCs w:val="18"/>
            <w:vertAlign w:val="superscript"/>
            <w:lang w:val="sk-SK"/>
          </w:rPr>
          <w:delText xml:space="preserve"> </w:delText>
        </w:r>
        <w:r w:rsidRPr="008A05C2" w:rsidDel="004A5543">
          <w:rPr>
            <w:rFonts w:ascii="Calibri" w:hAnsi="Calibri" w:cs="Calibri"/>
            <w:sz w:val="18"/>
            <w:szCs w:val="18"/>
            <w:lang w:val="sk-SK"/>
          </w:rPr>
          <w:delText>Táto pracovná pozícia nie je oprávnená pri neinvestičných projektoch.</w:delText>
        </w:r>
      </w:del>
    </w:p>
  </w:footnote>
  <w:footnote w:id="61">
    <w:p w14:paraId="3A5049C2"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62">
    <w:p w14:paraId="352A5F8F"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63">
    <w:p w14:paraId="35A0C0C0" w14:textId="77777777" w:rsidR="00D56384" w:rsidRPr="009664EF" w:rsidRDefault="00D56384">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64">
    <w:p w14:paraId="730F4A62" w14:textId="77777777" w:rsidR="00D56384" w:rsidRPr="002F56FC" w:rsidRDefault="00D56384"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65">
    <w:p w14:paraId="2CA57A21" w14:textId="77777777" w:rsidR="00D56384" w:rsidRPr="009C2187" w:rsidRDefault="00D56384">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6">
    <w:p w14:paraId="634B0673" w14:textId="77777777" w:rsidR="00D56384" w:rsidRPr="009C2187" w:rsidRDefault="00D56384"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7">
    <w:p w14:paraId="50434809" w14:textId="77777777" w:rsidR="00D56384" w:rsidRPr="00C503D1" w:rsidRDefault="00D56384"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8">
    <w:p w14:paraId="65ACDD02" w14:textId="77777777" w:rsidR="00DA6978" w:rsidRPr="00DA6978" w:rsidRDefault="00DA6978" w:rsidP="00DA6978">
      <w:pPr>
        <w:pStyle w:val="Textpoznmkypodiarou"/>
        <w:jc w:val="both"/>
        <w:rPr>
          <w:ins w:id="766" w:author="MDV SR" w:date="2021-05-17T14:58:00Z"/>
          <w:rFonts w:ascii="Calibri" w:hAnsi="Calibri" w:cs="Calibri"/>
          <w:sz w:val="18"/>
          <w:szCs w:val="18"/>
        </w:rPr>
      </w:pPr>
      <w:ins w:id="767" w:author="MDV SR" w:date="2021-05-17T14:58:00Z">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ins>
    </w:p>
  </w:footnote>
  <w:footnote w:id="69">
    <w:p w14:paraId="402F6E71" w14:textId="77777777" w:rsidR="00D56384" w:rsidRPr="0051501C" w:rsidRDefault="00D56384"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70">
    <w:p w14:paraId="76ACB17A" w14:textId="77777777" w:rsidR="00D56384" w:rsidRPr="00C503D1" w:rsidRDefault="00D56384"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71">
    <w:p w14:paraId="5A2179A6" w14:textId="77777777" w:rsidR="00D56384" w:rsidRPr="00C503D1" w:rsidRDefault="00D56384"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72">
    <w:p w14:paraId="5144B789" w14:textId="77777777" w:rsidR="00D56384" w:rsidRPr="008D6A6D"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73">
    <w:p w14:paraId="5441E1A1" w14:textId="77777777" w:rsidR="00D56384" w:rsidRPr="00C503D1" w:rsidRDefault="00D5638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74">
    <w:p w14:paraId="7E79B5AD" w14:textId="77777777" w:rsidR="00D56384" w:rsidRPr="008D6A6D" w:rsidRDefault="00D56384"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75">
    <w:p w14:paraId="1E3BA609" w14:textId="77777777" w:rsidR="00D56384" w:rsidRPr="00C503D1" w:rsidRDefault="00D56384"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6">
    <w:p w14:paraId="715D683B"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7">
    <w:p w14:paraId="27748BC8"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8">
    <w:p w14:paraId="3D23444F" w14:textId="77777777" w:rsidR="00D56384" w:rsidRPr="009C2187" w:rsidRDefault="00D5638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9">
    <w:p w14:paraId="0D005D93" w14:textId="77777777" w:rsidR="00D56384" w:rsidRPr="00C310F6" w:rsidRDefault="00D56384"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80">
    <w:p w14:paraId="62127FD5" w14:textId="77777777" w:rsidR="00D56384" w:rsidRPr="009C2187" w:rsidRDefault="00D56384"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81">
    <w:p w14:paraId="7ABEE764" w14:textId="77777777" w:rsidR="00D56384" w:rsidRPr="002732B2" w:rsidRDefault="00D5638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82">
    <w:p w14:paraId="08BFDF71" w14:textId="77777777" w:rsidR="00D56384" w:rsidRPr="00C503D1" w:rsidRDefault="00D56384"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83">
    <w:p w14:paraId="43EBAC1F"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4">
    <w:p w14:paraId="4336F256" w14:textId="77777777" w:rsidR="00D56384" w:rsidRPr="009C2187" w:rsidRDefault="00D56384"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85">
    <w:p w14:paraId="2DFB9540" w14:textId="77777777" w:rsidR="00D56384" w:rsidRPr="009C2187" w:rsidRDefault="00D56384"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3"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4"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6">
    <w:p w14:paraId="27998115" w14:textId="77777777" w:rsidR="00D56384" w:rsidRPr="00F510AA" w:rsidRDefault="00D56384"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7">
    <w:p w14:paraId="46F9CB62"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8">
    <w:p w14:paraId="77FC56C0" w14:textId="77777777" w:rsidR="00D56384" w:rsidRDefault="00D56384"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9">
    <w:p w14:paraId="2698F006" w14:textId="77777777" w:rsidR="00D56384" w:rsidRDefault="00D56384"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90">
    <w:p w14:paraId="543CDBCA" w14:textId="77777777" w:rsidR="00D56384" w:rsidRDefault="00D56384"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91">
    <w:p w14:paraId="50FFC4CC" w14:textId="4159DB85" w:rsidR="006C6410" w:rsidRDefault="006C6410" w:rsidP="006C6410">
      <w:pPr>
        <w:pStyle w:val="Textpoznmkypodiarou"/>
        <w:rPr>
          <w:ins w:id="823" w:author="MDV SR" w:date="2021-05-17T15:08:00Z"/>
        </w:rPr>
      </w:pPr>
      <w:ins w:id="824" w:author="MDV SR" w:date="2021-05-17T15:08:00Z">
        <w:r>
          <w:rPr>
            <w:rStyle w:val="Odkaznapoznmkupodiarou"/>
          </w:rPr>
          <w:footnoteRef/>
        </w:r>
        <w:r>
          <w:t xml:space="preserve"> Obdobie realizácie projektu stanovené vo v</w:t>
        </w:r>
      </w:ins>
      <w:ins w:id="825" w:author="MDV SR" w:date="2021-05-17T15:09:00Z">
        <w:r>
          <w:t>yzvaní</w:t>
        </w:r>
      </w:ins>
      <w:ins w:id="826" w:author="MDV SR" w:date="2021-05-17T15:08:00Z">
        <w:r>
          <w:t xml:space="preserve"> ohraničuje obdobie, do kedy musí prijímate uhradiť výdavky projektu.</w:t>
        </w:r>
      </w:ins>
    </w:p>
  </w:footnote>
  <w:footnote w:id="92">
    <w:p w14:paraId="3DC8A468" w14:textId="77777777" w:rsidR="00D56384" w:rsidRPr="003F5383" w:rsidDel="00ED16AC" w:rsidRDefault="00D56384" w:rsidP="003F5CB5">
      <w:pPr>
        <w:pStyle w:val="Textpoznmkypodiarou"/>
        <w:jc w:val="both"/>
        <w:rPr>
          <w:del w:id="829" w:author="MDV SR" w:date="2021-05-17T15:18:00Z"/>
          <w:lang w:val="sk-SK"/>
        </w:rPr>
      </w:pPr>
      <w:del w:id="830" w:author="MDV SR" w:date="2021-05-17T15:18:00Z">
        <w:r w:rsidRPr="003F5383" w:rsidDel="00ED16AC">
          <w:rPr>
            <w:rStyle w:val="Odkaznapoznmkupodiarou"/>
            <w:lang w:val="sk-SK"/>
          </w:rPr>
          <w:footnoteRef/>
        </w:r>
        <w:r w:rsidRPr="003F5383" w:rsidDel="00ED16AC">
          <w:rPr>
            <w:lang w:val="sk-SK"/>
          </w:rPr>
          <w:delText>Kópia dokumentácie je podpísaná štatutárnym orgánom prijímateľa (alebo ním splnomocnenou osobou), uvedené sa vyžaduje iba pre doklady preukazujúce úhradu výdavkov (napr. výpis z bankového účtu). Ak dokumentácia pozostáva z viacerých listín, každá listina spĺňa požiadavku uvedenú v prvej vete.  Na výpisy zo štátnej pokladnice sa požiadavka na kópie dokumentácie nevzťahuje.</w:delText>
        </w:r>
      </w:del>
    </w:p>
  </w:footnote>
  <w:footnote w:id="93">
    <w:p w14:paraId="55580352" w14:textId="77777777" w:rsidR="00D56384" w:rsidRPr="00117D92" w:rsidRDefault="00D56384">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94">
    <w:p w14:paraId="2C843CF4" w14:textId="77777777" w:rsidR="00D56384" w:rsidRPr="001B12CE" w:rsidDel="007E391B" w:rsidRDefault="00D56384" w:rsidP="00A90B0C">
      <w:pPr>
        <w:pStyle w:val="Textpoznmkypodiarou"/>
        <w:jc w:val="both"/>
        <w:rPr>
          <w:del w:id="866" w:author="uzivatel" w:date="2021-03-09T10:37:00Z"/>
          <w:lang w:val="sk-SK"/>
        </w:rPr>
      </w:pPr>
      <w:del w:id="867" w:author="uzivatel" w:date="2021-03-09T10:37:00Z">
        <w:r w:rsidDel="007E391B">
          <w:rPr>
            <w:rStyle w:val="Odkaznapoznmkupodiarou"/>
          </w:rPr>
          <w:footnoteRef/>
        </w:r>
        <w:r w:rsidDel="007E391B">
          <w:rPr>
            <w:lang w:val="sk-SK"/>
          </w:rPr>
          <w:delText xml:space="preserve"> </w:delText>
        </w:r>
        <w:r w:rsidRPr="00A90B0C" w:rsidDel="007E391B">
          <w:rPr>
            <w:lang w:val="sk-SK"/>
          </w:rPr>
          <w:delText>Obdobnou dokumentáciou sa analogicky dokladuje aj oprávnenosť výdavkov na náhrady na zriadenie vecných bremien k pozemkom a nájom pozemkov v prospech tretej osoby (t.j. namiesto kúpnej zmluvy sa dokladuje nájomnou zmluvou, resp. zmluvou o zriadení vecného bremena a pod.)</w:delText>
        </w:r>
      </w:del>
    </w:p>
  </w:footnote>
  <w:footnote w:id="95">
    <w:p w14:paraId="394AA518" w14:textId="2C0A98D4" w:rsidR="00D56384" w:rsidRPr="007E391B" w:rsidRDefault="00D56384" w:rsidP="007E391B">
      <w:pPr>
        <w:pStyle w:val="Textpoznmkypodiarou"/>
        <w:jc w:val="both"/>
        <w:rPr>
          <w:lang w:val="sk-SK"/>
        </w:rPr>
      </w:pPr>
      <w:ins w:id="878" w:author="uzivatel" w:date="2021-03-09T10:40:00Z">
        <w:r>
          <w:rPr>
            <w:rStyle w:val="Odkaznapoznmkupodiarou"/>
          </w:rPr>
          <w:footnoteRef/>
        </w:r>
        <w:r>
          <w:t xml:space="preserve"> </w:t>
        </w:r>
      </w:ins>
      <w:ins w:id="879" w:author="uzivatel" w:date="2021-03-09T10:41:00Z">
        <w:r>
          <w:t xml:space="preserve">Resp. odkaz na </w:t>
        </w:r>
      </w:ins>
      <w:ins w:id="880" w:author="uzivatel" w:date="2021-03-09T10:40:00Z">
        <w:r w:rsidRPr="007E391B">
          <w:rPr>
            <w:lang w:val="sk-SK"/>
          </w:rPr>
          <w:t>osobit</w:t>
        </w:r>
      </w:ins>
      <w:ins w:id="881" w:author="uzivatel" w:date="2021-03-09T10:41:00Z">
        <w:r>
          <w:rPr>
            <w:lang w:val="sk-SK"/>
          </w:rPr>
          <w:t>ný</w:t>
        </w:r>
      </w:ins>
      <w:ins w:id="882" w:author="uzivatel" w:date="2021-03-09T10:40:00Z">
        <w:r w:rsidRPr="007E391B">
          <w:rPr>
            <w:lang w:val="sk-SK"/>
          </w:rPr>
          <w:t xml:space="preserve"> pr</w:t>
        </w:r>
        <w:r>
          <w:rPr>
            <w:lang w:val="sk-SK"/>
          </w:rPr>
          <w:t>ávn</w:t>
        </w:r>
      </w:ins>
      <w:ins w:id="883" w:author="uzivatel" w:date="2021-03-09T10:41:00Z">
        <w:r>
          <w:rPr>
            <w:lang w:val="sk-SK"/>
          </w:rPr>
          <w:t>y</w:t>
        </w:r>
      </w:ins>
      <w:ins w:id="884" w:author="uzivatel" w:date="2021-03-09T10:40:00Z">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ins>
      <w:ins w:id="885" w:author="uzivatel" w:date="2021-03-09T10:42:00Z">
        <w:r>
          <w:rPr>
            <w:lang w:val="sk-SK"/>
          </w:rPr>
          <w:t>/vecné bremená</w:t>
        </w:r>
      </w:ins>
      <w:ins w:id="886" w:author="uzivatel" w:date="2021-03-09T10:40:00Z">
        <w:r w:rsidRPr="007E391B">
          <w:rPr>
            <w:lang w:val="sk-SK"/>
          </w:rPr>
          <w:t xml:space="preserve"> pozemkov</w:t>
        </w:r>
      </w:ins>
    </w:p>
  </w:footnote>
  <w:footnote w:id="96">
    <w:p w14:paraId="4C3B99D5" w14:textId="77777777" w:rsidR="00ED16AC" w:rsidRDefault="00ED16AC" w:rsidP="00ED16AC">
      <w:pPr>
        <w:pStyle w:val="Textpoznmkypodiarou"/>
        <w:rPr>
          <w:ins w:id="915" w:author="MDV SR" w:date="2021-05-17T15:21:00Z"/>
        </w:rPr>
      </w:pPr>
      <w:ins w:id="916" w:author="MDV SR" w:date="2021-05-17T15:21:00Z">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ins>
    </w:p>
  </w:footnote>
  <w:footnote w:id="97">
    <w:p w14:paraId="68232026" w14:textId="77777777" w:rsidR="00D56384" w:rsidRPr="0023706D" w:rsidRDefault="00D56384">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8">
    <w:p w14:paraId="269544E5" w14:textId="77777777" w:rsidR="00D56384" w:rsidRPr="00B36A60" w:rsidRDefault="00D56384"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9">
    <w:p w14:paraId="2874BBD7" w14:textId="77777777" w:rsidR="00ED16AC" w:rsidRDefault="00ED16AC" w:rsidP="00ED16AC">
      <w:pPr>
        <w:pStyle w:val="Textpoznmkypodiarou"/>
        <w:jc w:val="both"/>
        <w:rPr>
          <w:ins w:id="929" w:author="MDV SR" w:date="2021-05-17T15:27:00Z"/>
        </w:rPr>
      </w:pPr>
      <w:ins w:id="930" w:author="MDV SR" w:date="2021-05-17T15:27:00Z">
        <w:r>
          <w:rPr>
            <w:rStyle w:val="Odkaznapoznmkupodiarou"/>
          </w:rPr>
          <w:footnoteRef/>
        </w:r>
        <w:r>
          <w:t xml:space="preserve"> N</w:t>
        </w:r>
        <w:r w:rsidRPr="00DD7CA4">
          <w:t>etýka sa čiastkových zákaziek zadávaných na základe rámcovej dohody alebo s využitím dynamického nákupného systému</w:t>
        </w:r>
      </w:ins>
    </w:p>
  </w:footnote>
  <w:footnote w:id="100">
    <w:p w14:paraId="4780DF08" w14:textId="77777777" w:rsidR="00D56384" w:rsidRPr="009C2187" w:rsidDel="00ED16AC" w:rsidRDefault="00D56384" w:rsidP="00A02E46">
      <w:pPr>
        <w:pStyle w:val="Textpoznmkypodiarou"/>
        <w:jc w:val="both"/>
        <w:rPr>
          <w:del w:id="933" w:author="MDV SR" w:date="2021-05-17T15:27:00Z"/>
          <w:rFonts w:ascii="Calibri" w:hAnsi="Calibri"/>
          <w:sz w:val="18"/>
          <w:szCs w:val="18"/>
          <w:lang w:val="sk-SK"/>
        </w:rPr>
      </w:pPr>
      <w:del w:id="934" w:author="MDV SR" w:date="2021-05-17T15:27:00Z">
        <w:r w:rsidRPr="009C2187" w:rsidDel="00ED16AC">
          <w:rPr>
            <w:rStyle w:val="Odkaznapoznmkupodiarou"/>
            <w:rFonts w:ascii="Calibri" w:hAnsi="Calibri"/>
            <w:sz w:val="18"/>
            <w:szCs w:val="18"/>
          </w:rPr>
          <w:footnoteRef/>
        </w:r>
        <w:r w:rsidRPr="009C2187" w:rsidDel="00ED16AC">
          <w:rPr>
            <w:rFonts w:ascii="Calibri" w:hAnsi="Calibri" w:cs="Calibri"/>
            <w:sz w:val="18"/>
            <w:szCs w:val="18"/>
            <w:lang w:val="sk-SK"/>
          </w:rPr>
          <w:delText xml:space="preserve">Za písomnú zmluvu sa pokladá aj zmluva uzatvorená podľa osobitného zákona – zákon o verejnom obstarávaní (podlimitné zákazky s využitím elektronického trhoviska). </w:delText>
        </w:r>
      </w:del>
    </w:p>
  </w:footnote>
  <w:footnote w:id="101">
    <w:p w14:paraId="35F90794" w14:textId="77777777" w:rsidR="00D56384" w:rsidRPr="00E24B7F" w:rsidDel="00ED16AC" w:rsidRDefault="00D56384" w:rsidP="00E24B7F">
      <w:pPr>
        <w:pStyle w:val="Textpoznmkypodiarou"/>
        <w:rPr>
          <w:del w:id="935" w:author="MDV SR" w:date="2021-05-17T15:27:00Z"/>
          <w:rFonts w:ascii="Calibri" w:hAnsi="Calibri" w:cs="Calibri"/>
          <w:sz w:val="18"/>
          <w:szCs w:val="18"/>
          <w:lang w:val="sk-SK"/>
        </w:rPr>
      </w:pPr>
      <w:del w:id="936" w:author="MDV SR" w:date="2021-05-17T15:27:00Z">
        <w:r w:rsidDel="00ED16AC">
          <w:rPr>
            <w:rStyle w:val="Odkaznapoznmkupodiarou"/>
          </w:rPr>
          <w:footnoteRef/>
        </w:r>
        <w:r w:rsidDel="00ED16AC">
          <w:delText xml:space="preserve"> </w:delText>
        </w:r>
        <w:r w:rsidRPr="00E24B7F" w:rsidDel="00ED16AC">
          <w:rPr>
            <w:rFonts w:ascii="Calibri" w:hAnsi="Calibri" w:cs="Calibri"/>
            <w:sz w:val="18"/>
            <w:szCs w:val="18"/>
            <w:lang w:val="sk-SK"/>
          </w:rPr>
          <w:delText>Pre zákazky preukázateľne začaté do 07.09.2017 platí limit 5 000,00 EUR</w:delText>
        </w:r>
      </w:del>
    </w:p>
  </w:footnote>
  <w:footnote w:id="102">
    <w:p w14:paraId="2DA49228" w14:textId="77777777" w:rsidR="00D56384" w:rsidRPr="001A6298" w:rsidDel="00ED16AC" w:rsidRDefault="00D56384">
      <w:pPr>
        <w:pStyle w:val="Textpoznmkypodiarou"/>
        <w:rPr>
          <w:del w:id="937" w:author="MDV SR" w:date="2021-05-17T15:27:00Z"/>
          <w:lang w:val="sk-SK"/>
        </w:rPr>
      </w:pPr>
      <w:del w:id="938" w:author="MDV SR" w:date="2021-05-17T15:27:00Z">
        <w:r w:rsidDel="00ED16AC">
          <w:rPr>
            <w:rStyle w:val="Odkaznapoznmkupodiarou"/>
          </w:rPr>
          <w:footnoteRef/>
        </w:r>
        <w:r w:rsidRPr="00C503D1" w:rsidDel="00ED16AC">
          <w:rPr>
            <w:lang w:val="sk-SK"/>
          </w:rPr>
          <w:delText xml:space="preserve"> </w:delText>
        </w:r>
        <w:r w:rsidRPr="001A6298" w:rsidDel="00ED16AC">
          <w:rPr>
            <w:rFonts w:ascii="Calibri" w:hAnsi="Calibri"/>
            <w:sz w:val="18"/>
            <w:szCs w:val="18"/>
            <w:lang w:val="sk-SK"/>
          </w:rPr>
          <w:delText>Relevantné pri prvom uplatnení výdavku v ŽoP vyplývajúcom zo zmluvy/dodatku</w:delText>
        </w:r>
        <w:r w:rsidDel="00ED16AC">
          <w:rPr>
            <w:rFonts w:ascii="Calibri" w:hAnsi="Calibri"/>
            <w:sz w:val="18"/>
            <w:szCs w:val="18"/>
            <w:lang w:val="sk-SK"/>
          </w:rPr>
          <w:delText>.</w:delText>
        </w:r>
      </w:del>
    </w:p>
  </w:footnote>
  <w:footnote w:id="103">
    <w:p w14:paraId="38EEE85C" w14:textId="77777777" w:rsidR="00ED16AC" w:rsidRDefault="00ED16AC" w:rsidP="00ED16AC">
      <w:pPr>
        <w:pStyle w:val="Textpoznmkypodiarou"/>
        <w:jc w:val="both"/>
        <w:rPr>
          <w:ins w:id="946" w:author="MDV SR" w:date="2021-05-17T15:26:00Z"/>
        </w:rPr>
      </w:pPr>
      <w:ins w:id="947" w:author="MDV SR" w:date="2021-05-17T15:26:00Z">
        <w:r>
          <w:rPr>
            <w:rStyle w:val="Odkaznapoznmkupodiarou"/>
          </w:rPr>
          <w:footnoteRef/>
        </w:r>
        <w:r>
          <w:t xml:space="preserve"> N</w:t>
        </w:r>
        <w:r w:rsidRPr="00DD7CA4">
          <w:t>etýka sa čiastkových zákaziek zadávaných na základe rámcovej dohody alebo s využitím dynamického nákupného systému</w:t>
        </w:r>
      </w:ins>
    </w:p>
  </w:footnote>
  <w:footnote w:id="104">
    <w:p w14:paraId="1D87D6C2" w14:textId="77777777" w:rsidR="00D56384" w:rsidRPr="009C2187" w:rsidDel="00ED16AC" w:rsidRDefault="00D56384" w:rsidP="00552F07">
      <w:pPr>
        <w:pStyle w:val="Textpoznmkypodiarou"/>
        <w:jc w:val="both"/>
        <w:rPr>
          <w:del w:id="951" w:author="MDV SR" w:date="2021-05-17T15:25:00Z"/>
          <w:rFonts w:ascii="Calibri" w:hAnsi="Calibri" w:cs="Calibri"/>
          <w:sz w:val="18"/>
          <w:szCs w:val="18"/>
          <w:lang w:val="sk-SK"/>
        </w:rPr>
      </w:pPr>
      <w:del w:id="952" w:author="MDV SR" w:date="2021-05-17T15:25:00Z">
        <w:r w:rsidRPr="009C2187" w:rsidDel="00ED16AC">
          <w:rPr>
            <w:rStyle w:val="Odkaznapoznmkupodiarou"/>
            <w:rFonts w:ascii="Calibri" w:hAnsi="Calibri"/>
            <w:sz w:val="18"/>
            <w:szCs w:val="18"/>
          </w:rPr>
          <w:footnoteRef/>
        </w:r>
        <w:r w:rsidRPr="009C2187" w:rsidDel="00ED16AC">
          <w:rPr>
            <w:rFonts w:ascii="Calibri" w:hAnsi="Calibri" w:cs="Calibri"/>
            <w:sz w:val="18"/>
            <w:szCs w:val="18"/>
            <w:lang w:val="sk-SK"/>
          </w:rPr>
          <w:delText>Za</w:delText>
        </w:r>
        <w:r w:rsidRPr="009C2187" w:rsidDel="00ED16AC">
          <w:rPr>
            <w:rFonts w:ascii="Calibri" w:hAnsi="Calibri"/>
            <w:sz w:val="18"/>
            <w:szCs w:val="18"/>
            <w:lang w:val="sk-SK"/>
          </w:rPr>
          <w:delText xml:space="preserve"> </w:delText>
        </w:r>
        <w:r w:rsidRPr="009C2187" w:rsidDel="00ED16AC">
          <w:rPr>
            <w:rFonts w:ascii="Calibri" w:hAnsi="Calibri" w:cs="Calibri"/>
            <w:sz w:val="18"/>
            <w:szCs w:val="18"/>
            <w:lang w:val="sk-SK"/>
          </w:rPr>
          <w:delText>písomnú zmluvu sa pokladá aj zmluva uzatvorená podľa osobitného zákona – zákon</w:delText>
        </w:r>
        <w:r w:rsidDel="00ED16AC">
          <w:rPr>
            <w:rFonts w:ascii="Calibri" w:hAnsi="Calibri" w:cs="Calibri"/>
            <w:sz w:val="18"/>
            <w:szCs w:val="18"/>
            <w:lang w:val="sk-SK"/>
          </w:rPr>
          <w:delText>a</w:delText>
        </w:r>
        <w:r w:rsidRPr="009C2187" w:rsidDel="00ED16AC">
          <w:rPr>
            <w:rFonts w:ascii="Calibri" w:hAnsi="Calibri" w:cs="Calibri"/>
            <w:sz w:val="18"/>
            <w:szCs w:val="18"/>
            <w:lang w:val="sk-SK"/>
          </w:rPr>
          <w:delText xml:space="preserve"> o verejnom obstarávaní (podlimitné zákazky s využitím elektronického trhoviska). </w:delText>
        </w:r>
      </w:del>
    </w:p>
  </w:footnote>
  <w:footnote w:id="105">
    <w:p w14:paraId="7F469C3A" w14:textId="77777777" w:rsidR="00D56384" w:rsidRPr="00E24B7F" w:rsidDel="00ED16AC" w:rsidRDefault="00D56384" w:rsidP="00E24B7F">
      <w:pPr>
        <w:pStyle w:val="Textpoznmkypodiarou"/>
        <w:rPr>
          <w:del w:id="953" w:author="MDV SR" w:date="2021-05-17T15:25:00Z"/>
          <w:rFonts w:ascii="Calibri" w:hAnsi="Calibri" w:cs="Calibri"/>
          <w:sz w:val="18"/>
          <w:szCs w:val="18"/>
          <w:lang w:val="sk-SK"/>
        </w:rPr>
      </w:pPr>
      <w:del w:id="954" w:author="MDV SR" w:date="2021-05-17T15:25:00Z">
        <w:r w:rsidDel="00ED16AC">
          <w:rPr>
            <w:rStyle w:val="Odkaznapoznmkupodiarou"/>
          </w:rPr>
          <w:footnoteRef/>
        </w:r>
        <w:r w:rsidDel="00ED16AC">
          <w:delText xml:space="preserve"> </w:delText>
        </w:r>
        <w:r w:rsidRPr="00E24B7F" w:rsidDel="00ED16AC">
          <w:rPr>
            <w:rFonts w:ascii="Calibri" w:hAnsi="Calibri" w:cs="Calibri"/>
            <w:sz w:val="18"/>
            <w:szCs w:val="18"/>
            <w:lang w:val="sk-SK"/>
          </w:rPr>
          <w:delText>Pre zákazky preukázateľne začaté do 07.09.2017 platí limit 5 000,00 EUR</w:delText>
        </w:r>
      </w:del>
    </w:p>
  </w:footnote>
  <w:footnote w:id="106">
    <w:p w14:paraId="52E44F69" w14:textId="77777777" w:rsidR="00D56384" w:rsidRPr="001A6298" w:rsidDel="00ED16AC" w:rsidRDefault="00D56384">
      <w:pPr>
        <w:pStyle w:val="Textpoznmkypodiarou"/>
        <w:rPr>
          <w:del w:id="955" w:author="MDV SR" w:date="2021-05-17T15:25:00Z"/>
          <w:lang w:val="sk-SK"/>
        </w:rPr>
      </w:pPr>
      <w:del w:id="956" w:author="MDV SR" w:date="2021-05-17T15:25:00Z">
        <w:r w:rsidDel="00ED16AC">
          <w:rPr>
            <w:rStyle w:val="Odkaznapoznmkupodiarou"/>
          </w:rPr>
          <w:footnoteRef/>
        </w:r>
        <w:r w:rsidRPr="00C503D1" w:rsidDel="00ED16AC">
          <w:rPr>
            <w:lang w:val="sk-SK"/>
          </w:rPr>
          <w:delText xml:space="preserve"> </w:delText>
        </w:r>
        <w:r w:rsidRPr="001A6298" w:rsidDel="00ED16AC">
          <w:rPr>
            <w:rFonts w:ascii="Calibri" w:hAnsi="Calibri"/>
            <w:sz w:val="18"/>
            <w:szCs w:val="18"/>
            <w:lang w:val="sk-SK"/>
          </w:rPr>
          <w:delText>Relevantné pri prvom uplatnení výdavku v ŽoP vyplývajúcom zo zmluvy/dodatku</w:delText>
        </w:r>
        <w:r w:rsidDel="00ED16AC">
          <w:rPr>
            <w:rFonts w:ascii="Calibri" w:hAnsi="Calibri"/>
            <w:sz w:val="18"/>
            <w:szCs w:val="18"/>
            <w:lang w:val="sk-SK"/>
          </w:rPr>
          <w:delText>.</w:delText>
        </w:r>
      </w:del>
    </w:p>
  </w:footnote>
  <w:footnote w:id="107">
    <w:p w14:paraId="1BC7502E" w14:textId="77777777" w:rsidR="00D56384" w:rsidRPr="003D5F0F" w:rsidRDefault="00D56384"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108">
    <w:p w14:paraId="485BB0CE" w14:textId="77777777" w:rsidR="00D56384" w:rsidRPr="009C2187" w:rsidRDefault="00D5638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109">
    <w:p w14:paraId="009A9C3E" w14:textId="77777777" w:rsidR="00D56384" w:rsidRPr="009C2187" w:rsidRDefault="00D56384"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110">
    <w:p w14:paraId="46689BFD"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11">
    <w:p w14:paraId="36350BDC" w14:textId="312B2F63" w:rsidR="00D56384" w:rsidRPr="00C503D1" w:rsidRDefault="00D56384" w:rsidP="00DB4550">
      <w:pPr>
        <w:pStyle w:val="Textpoznmkypodiarou"/>
        <w:jc w:val="both"/>
        <w:rPr>
          <w:lang w:val="sk-SK"/>
        </w:rPr>
      </w:pPr>
      <w:r>
        <w:rPr>
          <w:rStyle w:val="Odkaznapoznmkupodiarou"/>
        </w:rPr>
        <w:footnoteRef/>
      </w:r>
      <w:r w:rsidRPr="00C503D1">
        <w:rPr>
          <w:lang w:val="sk-SK"/>
        </w:rPr>
        <w:t xml:space="preserve"> </w:t>
      </w:r>
      <w:ins w:id="984" w:author="MDV SR" w:date="2021-05-17T15:32:00Z">
        <w:r w:rsidR="007D3CDC"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ins>
      <w:del w:id="985" w:author="MDV SR" w:date="2021-05-17T15:32:00Z">
        <w:r w:rsidRPr="00870AFB" w:rsidDel="007D3CDC">
          <w:rPr>
            <w:rFonts w:ascii="Calibri" w:hAnsi="Calibri"/>
            <w:sz w:val="18"/>
            <w:szCs w:val="18"/>
            <w:lang w:val="sk-SK"/>
          </w:rPr>
          <w:delText>V prípade zamestnanca so 100% úväzkom na projekt nie je potrebné vypracovávať pracovný výkaz</w:delText>
        </w:r>
      </w:del>
      <w:r w:rsidRPr="00870AFB">
        <w:rPr>
          <w:rFonts w:ascii="Calibri" w:hAnsi="Calibri"/>
          <w:sz w:val="18"/>
          <w:szCs w:val="18"/>
          <w:lang w:val="sk-SK"/>
        </w:rPr>
        <w:t>.</w:t>
      </w:r>
      <w:del w:id="986" w:author="MDV SR" w:date="2021-06-03T15:15:00Z">
        <w:r w:rsidRPr="00870AFB" w:rsidDel="00870AFB">
          <w:rPr>
            <w:lang w:val="sk-SK"/>
          </w:rPr>
          <w:delText xml:space="preserve"> V podmienkach OPII aplikovateľné iba pre administratívne kapacity EŠIF oprávnené na 100 % financovanie (refundáciu) z prostriedkov technickej pomoci v rámci PO 8 OPII.</w:delText>
        </w:r>
      </w:del>
    </w:p>
  </w:footnote>
  <w:footnote w:id="112">
    <w:p w14:paraId="2C14B8C9" w14:textId="77777777" w:rsidR="00D56384" w:rsidRPr="00303684" w:rsidRDefault="00D56384"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13">
    <w:p w14:paraId="3201C3E6" w14:textId="77777777" w:rsidR="00D56384" w:rsidRPr="0050342E" w:rsidRDefault="00D5638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14">
    <w:p w14:paraId="08C50FF9" w14:textId="77777777" w:rsidR="00D56384" w:rsidRPr="009C2187" w:rsidDel="007D3CDC" w:rsidRDefault="00D56384" w:rsidP="005E7DB1">
      <w:pPr>
        <w:pStyle w:val="Textpoznmkypodiarou"/>
        <w:jc w:val="both"/>
        <w:rPr>
          <w:del w:id="989" w:author="MDV SR" w:date="2021-05-17T15:34:00Z"/>
          <w:rFonts w:ascii="Calibri" w:hAnsi="Calibri"/>
          <w:sz w:val="18"/>
          <w:szCs w:val="18"/>
          <w:lang w:val="sk-SK"/>
        </w:rPr>
      </w:pPr>
      <w:del w:id="990" w:author="MDV SR" w:date="2021-05-17T15:34:00Z">
        <w:r w:rsidRPr="009C2187" w:rsidDel="007D3CDC">
          <w:rPr>
            <w:rStyle w:val="Odkaznapoznmkupodiarou"/>
            <w:rFonts w:ascii="Calibri" w:hAnsi="Calibri"/>
            <w:sz w:val="18"/>
            <w:szCs w:val="18"/>
          </w:rPr>
          <w:footnoteRef/>
        </w:r>
        <w:r w:rsidRPr="009C2187" w:rsidDel="007D3CDC">
          <w:rPr>
            <w:rFonts w:ascii="Calibri" w:hAnsi="Calibri"/>
            <w:sz w:val="18"/>
            <w:szCs w:val="18"/>
          </w:rPr>
          <w:delText xml:space="preserve"> </w:delText>
        </w:r>
        <w:r w:rsidRPr="009C2187" w:rsidDel="007D3CDC">
          <w:rPr>
            <w:rFonts w:ascii="Calibri" w:hAnsi="Calibri"/>
            <w:sz w:val="18"/>
            <w:szCs w:val="18"/>
            <w:lang w:val="sk-SK"/>
          </w:rPr>
          <w:delText xml:space="preserve">Uvedené sa v primeranej miere aplikuje aj v projektoch technickej pomoci. (napr. v prípade zamestnancov </w:delText>
        </w:r>
        <w:r w:rsidDel="007D3CDC">
          <w:rPr>
            <w:rFonts w:ascii="Calibri" w:hAnsi="Calibri"/>
            <w:sz w:val="18"/>
            <w:szCs w:val="18"/>
            <w:lang w:val="sk-SK"/>
          </w:rPr>
          <w:delText>MDV SR, SO OPII, príp. iných subjektov zapojených do TP</w:delText>
        </w:r>
        <w:r w:rsidRPr="009C2187" w:rsidDel="007D3CDC">
          <w:rPr>
            <w:rFonts w:ascii="Calibri" w:hAnsi="Calibri"/>
            <w:sz w:val="18"/>
            <w:szCs w:val="18"/>
            <w:lang w:val="sk-SK"/>
          </w:rPr>
          <w:delText xml:space="preserve"> nie je </w:delText>
        </w:r>
        <w:r w:rsidDel="007D3CDC">
          <w:rPr>
            <w:rFonts w:ascii="Calibri" w:hAnsi="Calibri"/>
            <w:sz w:val="18"/>
            <w:szCs w:val="18"/>
            <w:lang w:val="sk-SK"/>
          </w:rPr>
          <w:delText>nevyhnutné</w:delText>
        </w:r>
        <w:r w:rsidRPr="009C2187" w:rsidDel="007D3CDC">
          <w:rPr>
            <w:rFonts w:ascii="Calibri" w:hAnsi="Calibri"/>
            <w:sz w:val="18"/>
            <w:szCs w:val="18"/>
            <w:lang w:val="sk-SK"/>
          </w:rPr>
          <w:delText xml:space="preserve"> identifikovať projekt, do ktorého je zamestnanec zapojený). </w:delText>
        </w:r>
      </w:del>
    </w:p>
  </w:footnote>
  <w:footnote w:id="115">
    <w:p w14:paraId="0B026687" w14:textId="77777777" w:rsidR="00D56384" w:rsidRPr="00B453DB" w:rsidRDefault="00D56384"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16">
    <w:p w14:paraId="7623FCD1" w14:textId="77777777" w:rsidR="00D56384" w:rsidRPr="006F0A56" w:rsidRDefault="00D56384">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17">
    <w:p w14:paraId="5DA6CB78" w14:textId="77777777" w:rsidR="00D56384" w:rsidRPr="006F0A56" w:rsidRDefault="00D56384"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18">
    <w:p w14:paraId="62D8AA03" w14:textId="77777777" w:rsidR="00D56384" w:rsidRPr="006F0A56" w:rsidRDefault="00D56384"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19">
    <w:p w14:paraId="2CFF12C0" w14:textId="77777777" w:rsidR="00D56384" w:rsidRPr="006F0A56" w:rsidRDefault="00D56384"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20">
    <w:p w14:paraId="507F2B89" w14:textId="77777777" w:rsidR="00D56384" w:rsidRPr="003177A3" w:rsidRDefault="00D56384">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21">
    <w:p w14:paraId="39B6142A" w14:textId="77777777" w:rsidR="00D56384" w:rsidRPr="001F2221" w:rsidRDefault="00D56384">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22">
    <w:p w14:paraId="19307098" w14:textId="77777777" w:rsidR="00D56384" w:rsidRPr="00365DF0" w:rsidRDefault="00D56384">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23">
    <w:p w14:paraId="32E5B983" w14:textId="77777777" w:rsidR="007D3CDC" w:rsidRPr="007D3CDC" w:rsidRDefault="007D3CDC" w:rsidP="007D3CDC">
      <w:pPr>
        <w:pStyle w:val="Textpoznmkypodiarou"/>
        <w:jc w:val="both"/>
        <w:rPr>
          <w:ins w:id="997" w:author="MDV SR" w:date="2021-05-17T15:36:00Z"/>
          <w:lang w:val="sk-SK"/>
        </w:rPr>
      </w:pPr>
      <w:ins w:id="998" w:author="MDV SR" w:date="2021-05-17T15:36:00Z">
        <w:r>
          <w:rPr>
            <w:rStyle w:val="Odkaznapoznmkupodiarou"/>
          </w:rPr>
          <w:footnoteRef/>
        </w:r>
        <w:r>
          <w:t xml:space="preserve"> </w:t>
        </w:r>
        <w:r w:rsidRPr="007D3CDC">
          <w:rPr>
            <w:lang w:val="sk-SK"/>
          </w:rPr>
          <w:t>Tieto môžu byť nahradené dokladom o úhrade, napríklad faktúrou od dopravnej spoločnosti, alebo výpisom z bankového účtu.</w:t>
        </w:r>
      </w:ins>
    </w:p>
  </w:footnote>
  <w:footnote w:id="124">
    <w:p w14:paraId="725C28D2" w14:textId="77777777" w:rsidR="00D56384" w:rsidRPr="00B63D6B" w:rsidRDefault="00D56384"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25">
    <w:p w14:paraId="5496E391" w14:textId="77777777" w:rsidR="00D56384" w:rsidRPr="00B63D6B" w:rsidDel="00282ED7" w:rsidRDefault="00D56384" w:rsidP="00552F07">
      <w:pPr>
        <w:pStyle w:val="Textpoznmkypodiarou"/>
        <w:jc w:val="both"/>
        <w:rPr>
          <w:del w:id="1005" w:author="MDV SR" w:date="2021-05-17T15:38:00Z"/>
          <w:rFonts w:ascii="Calibri" w:hAnsi="Calibri" w:cs="Calibri"/>
          <w:sz w:val="18"/>
          <w:szCs w:val="18"/>
          <w:lang w:val="sk-SK"/>
        </w:rPr>
      </w:pPr>
      <w:del w:id="1006" w:author="MDV SR" w:date="2021-05-17T15:38:00Z">
        <w:r w:rsidRPr="00B63D6B" w:rsidDel="00282ED7">
          <w:rPr>
            <w:rStyle w:val="Odkaznapoznmkupodiarou"/>
            <w:rFonts w:ascii="Calibri" w:hAnsi="Calibri"/>
            <w:sz w:val="18"/>
            <w:szCs w:val="18"/>
          </w:rPr>
          <w:footnoteRef/>
        </w:r>
        <w:r w:rsidRPr="00B63D6B" w:rsidDel="00282ED7">
          <w:rPr>
            <w:rFonts w:ascii="Calibri" w:hAnsi="Calibri" w:cs="Calibri"/>
            <w:sz w:val="18"/>
            <w:szCs w:val="18"/>
            <w:lang w:val="sk-SK"/>
          </w:rPr>
          <w:delText>Za písomnú zmluvu sa pokladá aj zmluva uzatvorená podľa osobitného zákona – zákon o verejnom obstarávaní (podlimitné zákazky s využitím elektronického trhoviska).</w:delText>
        </w:r>
      </w:del>
    </w:p>
  </w:footnote>
  <w:footnote w:id="126">
    <w:p w14:paraId="3BA52571" w14:textId="77777777" w:rsidR="00D56384" w:rsidRPr="00E24B7F" w:rsidDel="00282ED7" w:rsidRDefault="00D56384" w:rsidP="00B243E9">
      <w:pPr>
        <w:pStyle w:val="Textpoznmkypodiarou"/>
        <w:rPr>
          <w:del w:id="1007" w:author="MDV SR" w:date="2021-05-17T15:38:00Z"/>
          <w:rFonts w:ascii="Calibri" w:hAnsi="Calibri" w:cs="Calibri"/>
          <w:sz w:val="18"/>
          <w:szCs w:val="18"/>
          <w:lang w:val="sk-SK"/>
        </w:rPr>
      </w:pPr>
      <w:del w:id="1008" w:author="MDV SR" w:date="2021-05-17T15:38:00Z">
        <w:r w:rsidDel="00282ED7">
          <w:rPr>
            <w:rStyle w:val="Odkaznapoznmkupodiarou"/>
          </w:rPr>
          <w:footnoteRef/>
        </w:r>
        <w:r w:rsidDel="00282ED7">
          <w:delText xml:space="preserve"> </w:delText>
        </w:r>
        <w:r w:rsidRPr="00E24B7F" w:rsidDel="00282ED7">
          <w:rPr>
            <w:rFonts w:ascii="Calibri" w:hAnsi="Calibri" w:cs="Calibri"/>
            <w:sz w:val="18"/>
            <w:szCs w:val="18"/>
            <w:lang w:val="sk-SK"/>
          </w:rPr>
          <w:delText>Pre zákazky preukázateľne začaté do 07.09.2017 platí limit 5 000,00 EUR</w:delText>
        </w:r>
      </w:del>
    </w:p>
  </w:footnote>
  <w:footnote w:id="127">
    <w:p w14:paraId="499A2BE1" w14:textId="77777777" w:rsidR="00D56384" w:rsidRPr="009664EF" w:rsidDel="00282ED7" w:rsidRDefault="00D56384" w:rsidP="0070152F">
      <w:pPr>
        <w:pStyle w:val="Textpoznmkypodiarou"/>
        <w:jc w:val="both"/>
        <w:rPr>
          <w:del w:id="1009" w:author="MDV SR" w:date="2021-05-17T15:38:00Z"/>
          <w:rFonts w:ascii="Calibri" w:hAnsi="Calibri"/>
          <w:sz w:val="18"/>
          <w:szCs w:val="18"/>
          <w:lang w:val="sk-SK"/>
        </w:rPr>
      </w:pPr>
      <w:del w:id="1010" w:author="MDV SR" w:date="2021-05-17T15:38:00Z">
        <w:r w:rsidRPr="009664EF" w:rsidDel="00282ED7">
          <w:rPr>
            <w:rStyle w:val="Odkaznapoznmkupodiarou"/>
            <w:rFonts w:ascii="Calibri" w:hAnsi="Calibri"/>
            <w:sz w:val="18"/>
            <w:szCs w:val="18"/>
          </w:rPr>
          <w:footnoteRef/>
        </w:r>
        <w:r w:rsidRPr="00C503D1" w:rsidDel="00282ED7">
          <w:rPr>
            <w:rFonts w:ascii="Calibri" w:hAnsi="Calibri"/>
            <w:sz w:val="18"/>
            <w:szCs w:val="18"/>
            <w:lang w:val="sk-SK"/>
          </w:rPr>
          <w:delText xml:space="preserve"> </w:delText>
        </w:r>
        <w:r w:rsidRPr="009664EF" w:rsidDel="00282ED7">
          <w:rPr>
            <w:rFonts w:ascii="Calibri" w:hAnsi="Calibri"/>
            <w:sz w:val="18"/>
            <w:szCs w:val="18"/>
            <w:lang w:val="sk-SK"/>
          </w:rPr>
          <w:delText xml:space="preserve">Relevantné pri prvom uplatnení výdavku v ŽoP vyplývajúcom zo zmluvy/dodatku. </w:delText>
        </w:r>
      </w:del>
    </w:p>
  </w:footnote>
  <w:footnote w:id="128">
    <w:p w14:paraId="3622875C" w14:textId="77777777" w:rsidR="007D3CDC" w:rsidRDefault="007D3CDC" w:rsidP="007D3CDC">
      <w:pPr>
        <w:pStyle w:val="Textpoznmkypodiarou"/>
        <w:jc w:val="both"/>
        <w:rPr>
          <w:ins w:id="1013" w:author="MDV SR" w:date="2021-05-17T15:38:00Z"/>
        </w:rPr>
      </w:pPr>
      <w:ins w:id="1014" w:author="MDV SR" w:date="2021-05-17T15:38:00Z">
        <w:r>
          <w:rPr>
            <w:rStyle w:val="Odkaznapoznmkupodiarou"/>
          </w:rPr>
          <w:footnoteRef/>
        </w:r>
        <w:r>
          <w:t xml:space="preserve"> N</w:t>
        </w:r>
        <w:r w:rsidRPr="00DD7CA4">
          <w:t>etýka sa čiastkových zákaziek zadávaných na základe rámcovej dohody alebo s využitím dynamického nákupného systému</w:t>
        </w:r>
      </w:ins>
    </w:p>
  </w:footnote>
  <w:footnote w:id="129">
    <w:p w14:paraId="3A9229AF" w14:textId="6B616159" w:rsidR="00D56384" w:rsidRPr="009664EF" w:rsidRDefault="00D56384"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ins w:id="1015" w:author="MDV SR" w:date="2021-05-17T15:40:00Z">
        <w:r w:rsidR="00282ED7">
          <w:rPr>
            <w:rFonts w:ascii="Calibri" w:hAnsi="Calibri"/>
            <w:sz w:val="18"/>
            <w:szCs w:val="18"/>
            <w:lang w:val="sk-SK"/>
          </w:rPr>
          <w:t xml:space="preserve"> súčasť </w:t>
        </w:r>
      </w:ins>
      <w:del w:id="1016" w:author="MDV SR" w:date="2021-05-17T15:40:00Z">
        <w:r w:rsidRPr="00A16B9E" w:rsidDel="00282ED7">
          <w:rPr>
            <w:rFonts w:ascii="Calibri" w:hAnsi="Calibri"/>
            <w:sz w:val="18"/>
            <w:szCs w:val="18"/>
            <w:lang w:val="sk-SK"/>
          </w:rPr>
          <w:delText xml:space="preserve"> </w:delText>
        </w:r>
      </w:del>
      <w:r w:rsidRPr="00A16B9E">
        <w:rPr>
          <w:rFonts w:ascii="Calibri" w:hAnsi="Calibri"/>
          <w:sz w:val="18"/>
          <w:szCs w:val="18"/>
          <w:lang w:val="sk-SK"/>
        </w:rPr>
        <w:t>preberac</w:t>
      </w:r>
      <w:del w:id="1017" w:author="MDV SR" w:date="2021-05-17T15:40:00Z">
        <w:r w:rsidRPr="00A16B9E" w:rsidDel="00282ED7">
          <w:rPr>
            <w:rFonts w:ascii="Calibri" w:hAnsi="Calibri"/>
            <w:sz w:val="18"/>
            <w:szCs w:val="18"/>
            <w:lang w:val="sk-SK"/>
          </w:rPr>
          <w:delText>í</w:delText>
        </w:r>
      </w:del>
      <w:ins w:id="1018" w:author="MDV SR" w:date="2021-05-17T15:40:00Z">
        <w:r w:rsidR="00282ED7">
          <w:rPr>
            <w:rFonts w:ascii="Calibri" w:hAnsi="Calibri"/>
            <w:sz w:val="18"/>
            <w:szCs w:val="18"/>
            <w:lang w:val="sk-SK"/>
          </w:rPr>
          <w:t>ieho</w:t>
        </w:r>
      </w:ins>
      <w:r w:rsidRPr="00A16B9E">
        <w:rPr>
          <w:rFonts w:ascii="Calibri" w:hAnsi="Calibri"/>
          <w:sz w:val="18"/>
          <w:szCs w:val="18"/>
          <w:lang w:val="sk-SK"/>
        </w:rPr>
        <w:t xml:space="preserve"> protokol</w:t>
      </w:r>
      <w:ins w:id="1019" w:author="MDV SR" w:date="2021-05-17T15:40:00Z">
        <w:r w:rsidR="00282ED7">
          <w:rPr>
            <w:rFonts w:ascii="Calibri" w:hAnsi="Calibri"/>
            <w:sz w:val="18"/>
            <w:szCs w:val="18"/>
            <w:lang w:val="sk-SK"/>
          </w:rPr>
          <w:t>u</w:t>
        </w:r>
      </w:ins>
      <w:r w:rsidRPr="00A16B9E">
        <w:rPr>
          <w:rFonts w:ascii="Calibri" w:hAnsi="Calibri"/>
          <w:sz w:val="18"/>
          <w:szCs w:val="18"/>
          <w:lang w:val="sk-SK"/>
        </w:rPr>
        <w:t xml:space="preserve"> aj pracovný výkaz </w:t>
      </w:r>
      <w:ins w:id="1020" w:author="MDV SR" w:date="2021-05-17T15:40:00Z">
        <w:r w:rsidR="00282ED7">
          <w:rPr>
            <w:rFonts w:ascii="Calibri" w:hAnsi="Calibri"/>
            <w:sz w:val="18"/>
            <w:szCs w:val="18"/>
            <w:lang w:val="sk-SK"/>
          </w:rPr>
          <w:t xml:space="preserve">alebo sumarizačný hárok </w:t>
        </w:r>
      </w:ins>
      <w:r w:rsidRPr="00A16B9E">
        <w:rPr>
          <w:rFonts w:ascii="Calibri" w:hAnsi="Calibri"/>
          <w:sz w:val="18"/>
          <w:szCs w:val="18"/>
          <w:lang w:val="sk-SK"/>
        </w:rPr>
        <w:t>z dôvodu preukázania dodaných služieb</w:t>
      </w:r>
    </w:p>
  </w:footnote>
  <w:footnote w:id="130">
    <w:p w14:paraId="1455FB57" w14:textId="77777777" w:rsidR="00D56384" w:rsidRPr="00717FBF" w:rsidRDefault="00D56384">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31">
    <w:p w14:paraId="4197E723" w14:textId="77777777" w:rsidR="00D56384" w:rsidRDefault="00D56384"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32">
    <w:p w14:paraId="7B8AFBD5" w14:textId="77777777" w:rsidR="00D56384" w:rsidRPr="00717FBF" w:rsidRDefault="00D56384">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33">
    <w:p w14:paraId="1DEC1D95" w14:textId="77777777" w:rsidR="00D56384" w:rsidRPr="006746E7" w:rsidRDefault="00D56384"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34">
    <w:p w14:paraId="6B928014" w14:textId="77777777" w:rsidR="00D56384" w:rsidRPr="001D0A98" w:rsidRDefault="00D56384"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35">
    <w:p w14:paraId="1D03D85D" w14:textId="5DC2CCCA" w:rsidR="00D56384" w:rsidRPr="00D96C63" w:rsidRDefault="00D56384"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36">
    <w:p w14:paraId="1F4971CD" w14:textId="77777777" w:rsidR="00D56384" w:rsidRPr="00E50FC8" w:rsidRDefault="00D56384"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37">
    <w:p w14:paraId="37901A83" w14:textId="77777777" w:rsidR="00D56384" w:rsidRPr="00C503D1" w:rsidRDefault="00D56384"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38">
    <w:p w14:paraId="2E55EC4E"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39">
    <w:p w14:paraId="31574893" w14:textId="77777777" w:rsidR="00D56384" w:rsidRPr="001D0A98" w:rsidRDefault="00D56384"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40">
    <w:p w14:paraId="7C87F9E1" w14:textId="77777777" w:rsidR="00D56384" w:rsidRPr="001D0A98" w:rsidRDefault="00D56384"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41">
    <w:p w14:paraId="078A1BB6" w14:textId="77777777" w:rsidR="00D56384" w:rsidRPr="00333E62" w:rsidRDefault="00D56384">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42">
    <w:p w14:paraId="5855C90B" w14:textId="77777777" w:rsidR="00D56384" w:rsidRPr="008D4D24" w:rsidRDefault="00D56384"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43">
    <w:p w14:paraId="6E0E801D" w14:textId="77777777" w:rsidR="00D56384" w:rsidRPr="008D4D24" w:rsidRDefault="00D56384"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44">
    <w:p w14:paraId="3D55BF90"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45">
    <w:p w14:paraId="1DA2C7DD" w14:textId="77777777" w:rsidR="00D56384" w:rsidRPr="008D4D24" w:rsidRDefault="00D5638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46">
    <w:p w14:paraId="08DA26E1"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47">
    <w:p w14:paraId="3412450E" w14:textId="77777777" w:rsidR="00D56384" w:rsidRPr="008D4D24" w:rsidRDefault="00D56384"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48">
    <w:p w14:paraId="3BEFF038" w14:textId="77777777" w:rsidR="00D56384" w:rsidRPr="008D4D24" w:rsidRDefault="00D56384"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49">
    <w:p w14:paraId="7EDF6EC7" w14:textId="77777777" w:rsidR="00D56384" w:rsidRPr="008D4D24" w:rsidRDefault="00D5638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50">
    <w:p w14:paraId="3E05204C" w14:textId="77777777" w:rsidR="00D56384" w:rsidRDefault="00D56384"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51">
    <w:p w14:paraId="5CA9D1B6" w14:textId="77777777" w:rsidR="00D56384" w:rsidRPr="00E95257" w:rsidRDefault="00D56384"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52">
    <w:p w14:paraId="79DF120C" w14:textId="77777777" w:rsidR="00D56384" w:rsidRPr="00956F72" w:rsidRDefault="00D56384"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53">
    <w:p w14:paraId="7DC45BE1" w14:textId="77777777" w:rsidR="00D56384" w:rsidRPr="0046436C" w:rsidRDefault="00D56384"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54">
    <w:p w14:paraId="7105BAF3" w14:textId="77777777" w:rsidR="00D56384" w:rsidRPr="00956F72" w:rsidRDefault="00D56384">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55">
    <w:p w14:paraId="03E1F1FE" w14:textId="77777777" w:rsidR="00D56384" w:rsidRPr="00956F72" w:rsidRDefault="00D56384"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56">
    <w:p w14:paraId="0E0D5E8A" w14:textId="77777777" w:rsidR="00D56384" w:rsidRPr="00956F72" w:rsidRDefault="00D56384"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57">
    <w:p w14:paraId="24730688" w14:textId="3E45E4A1" w:rsidR="00D56384" w:rsidRPr="00E95257" w:rsidRDefault="00D56384" w:rsidP="00E121B2">
      <w:pPr>
        <w:autoSpaceDE w:val="0"/>
        <w:autoSpaceDN w:val="0"/>
        <w:adjustRightInd w:val="0"/>
        <w:spacing w:after="0" w:line="240" w:lineRule="auto"/>
        <w:jc w:val="both"/>
        <w:rPr>
          <w:ins w:id="1094" w:author="uzivatel" w:date="2021-03-26T14:38:00Z"/>
          <w:rFonts w:cs="Calibri"/>
          <w:sz w:val="18"/>
          <w:szCs w:val="18"/>
        </w:rPr>
      </w:pPr>
      <w:ins w:id="1095" w:author="uzivatel" w:date="2021-03-26T14:38:00Z">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ins>
      <w:ins w:id="1096" w:author="uzivatel" w:date="2021-03-26T14:42:00Z">
        <w:r>
          <w:rPr>
            <w:rFonts w:cs="ArialNarrow"/>
            <w:sz w:val="18"/>
            <w:szCs w:val="18"/>
            <w:lang w:eastAsia="sk-SK"/>
          </w:rPr>
          <w:t xml:space="preserve"> na pozícii interného stavebného dozora</w:t>
        </w:r>
      </w:ins>
      <w:ins w:id="1097" w:author="uzivatel" w:date="2021-03-26T14:38:00Z">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ins>
    </w:p>
  </w:footnote>
  <w:footnote w:id="158">
    <w:p w14:paraId="6BCE5277" w14:textId="1A60BA53" w:rsidR="00D56384" w:rsidRPr="00956F72" w:rsidRDefault="00D56384" w:rsidP="00E121B2">
      <w:pPr>
        <w:autoSpaceDE w:val="0"/>
        <w:autoSpaceDN w:val="0"/>
        <w:adjustRightInd w:val="0"/>
        <w:spacing w:after="0" w:line="240" w:lineRule="auto"/>
        <w:jc w:val="both"/>
        <w:rPr>
          <w:ins w:id="1102" w:author="uzivatel" w:date="2021-03-26T14:38:00Z"/>
          <w:rFonts w:cs="Calibri"/>
          <w:sz w:val="18"/>
          <w:szCs w:val="18"/>
        </w:rPr>
      </w:pPr>
      <w:ins w:id="1103" w:author="uzivatel" w:date="2021-03-26T14:38:00Z">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ins>
      <w:ins w:id="1104" w:author="uzivatel" w:date="2021-03-26T14:44:00Z">
        <w:r>
          <w:rPr>
            <w:rFonts w:cs="ArialNarrow"/>
            <w:sz w:val="18"/>
            <w:szCs w:val="18"/>
            <w:lang w:eastAsia="sk-SK"/>
          </w:rPr>
          <w:t xml:space="preserve">na pozícii interného stavebného dozora </w:t>
        </w:r>
      </w:ins>
      <w:ins w:id="1105" w:author="uzivatel" w:date="2021-03-26T14:38:00Z">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ins>
    </w:p>
  </w:footnote>
  <w:footnote w:id="159">
    <w:p w14:paraId="31F08FA1" w14:textId="77777777" w:rsidR="00D56384" w:rsidRPr="00C503D1" w:rsidRDefault="00D56384"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63D2F" w14:paraId="21621D5A" w14:textId="77777777" w:rsidTr="00333E62">
      <w:trPr>
        <w:trHeight w:hRule="exact" w:val="284"/>
      </w:trPr>
      <w:tc>
        <w:tcPr>
          <w:tcW w:w="3794" w:type="dxa"/>
          <w:shd w:val="clear" w:color="auto" w:fill="auto"/>
        </w:tcPr>
        <w:p w14:paraId="4BFB61A5" w14:textId="77777777" w:rsidR="00D56384" w:rsidRPr="00DE0C72" w:rsidRDefault="00D56384"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D56384" w:rsidRPr="00DE0C72" w:rsidRDefault="00D56384" w:rsidP="001314C4">
          <w:pPr>
            <w:pStyle w:val="Hlavika"/>
            <w:ind w:left="142" w:hanging="142"/>
            <w:rPr>
              <w:rFonts w:cs="Calibri"/>
              <w:lang w:val="sk-SK"/>
            </w:rPr>
          </w:pPr>
        </w:p>
      </w:tc>
      <w:tc>
        <w:tcPr>
          <w:tcW w:w="2126" w:type="dxa"/>
          <w:shd w:val="clear" w:color="auto" w:fill="auto"/>
        </w:tcPr>
        <w:p w14:paraId="2D0C12E3" w14:textId="704072DF" w:rsidR="00D56384" w:rsidRPr="00DE0C72" w:rsidRDefault="00D5638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9" w:author="uzivatel" w:date="2021-03-05T09:00:00Z">
            <w:r>
              <w:rPr>
                <w:rFonts w:cs="Calibri"/>
                <w:sz w:val="20"/>
                <w:lang w:val="sk-SK"/>
              </w:rPr>
              <w:t>2</w:t>
            </w:r>
          </w:ins>
          <w:del w:id="10" w:author="uzivatel" w:date="2021-03-05T09:00:00Z">
            <w:r w:rsidDel="00906438">
              <w:rPr>
                <w:rFonts w:cs="Calibri"/>
                <w:sz w:val="20"/>
                <w:lang w:val="sk-SK"/>
              </w:rPr>
              <w:delText>1</w:delText>
            </w:r>
          </w:del>
        </w:p>
      </w:tc>
      <w:tc>
        <w:tcPr>
          <w:tcW w:w="3402" w:type="dxa"/>
          <w:shd w:val="clear" w:color="auto" w:fill="auto"/>
        </w:tcPr>
        <w:p w14:paraId="433D4A8F" w14:textId="04B6A5AB" w:rsidR="00D56384" w:rsidRPr="00C63D2F" w:rsidRDefault="00D56384" w:rsidP="00804B8C">
          <w:pPr>
            <w:pStyle w:val="Hlavika"/>
            <w:ind w:left="142" w:hanging="142"/>
            <w:jc w:val="right"/>
            <w:rPr>
              <w:rFonts w:cs="Calibri"/>
              <w:sz w:val="20"/>
              <w:lang w:val="sk-SK"/>
            </w:rPr>
          </w:pPr>
          <w:r w:rsidRPr="00C63D2F">
            <w:rPr>
              <w:rFonts w:cs="Calibri"/>
              <w:sz w:val="20"/>
              <w:lang w:val="sk-SK"/>
            </w:rPr>
            <w:t xml:space="preserve">Platnosť: </w:t>
          </w:r>
          <w:del w:id="11" w:author="Zelinová, Daniela" w:date="2021-06-07T10:16:00Z">
            <w:r w:rsidDel="00804B8C">
              <w:rPr>
                <w:rFonts w:cs="Calibri"/>
                <w:sz w:val="20"/>
                <w:lang w:val="sk-SK"/>
              </w:rPr>
              <w:delText>21</w:delText>
            </w:r>
          </w:del>
          <w:ins w:id="12" w:author="Zelinová, Daniela" w:date="2021-06-07T10:16:00Z">
            <w:r w:rsidR="00804B8C">
              <w:rPr>
                <w:rFonts w:cs="Calibri"/>
                <w:sz w:val="20"/>
                <w:lang w:val="sk-SK"/>
              </w:rPr>
              <w:t>15</w:t>
            </w:r>
          </w:ins>
          <w:r>
            <w:rPr>
              <w:rFonts w:cs="Calibri"/>
              <w:sz w:val="20"/>
              <w:lang w:val="sk-SK"/>
            </w:rPr>
            <w:t>.</w:t>
          </w:r>
          <w:del w:id="13" w:author="Zelinová, Daniela" w:date="2021-06-07T10:17:00Z">
            <w:r w:rsidRPr="00C63D2F" w:rsidDel="00804B8C">
              <w:rPr>
                <w:rFonts w:cs="Calibri"/>
                <w:sz w:val="20"/>
                <w:lang w:val="sk-SK"/>
              </w:rPr>
              <w:delText>12</w:delText>
            </w:r>
          </w:del>
          <w:ins w:id="14" w:author="Zelinová, Daniela" w:date="2021-06-07T10:17:00Z">
            <w:r w:rsidR="00804B8C">
              <w:rPr>
                <w:rFonts w:cs="Calibri"/>
                <w:sz w:val="20"/>
                <w:lang w:val="sk-SK"/>
              </w:rPr>
              <w:t>06</w:t>
            </w:r>
          </w:ins>
          <w:r w:rsidRPr="00C63D2F">
            <w:rPr>
              <w:rFonts w:cs="Calibri"/>
              <w:sz w:val="20"/>
              <w:lang w:val="sk-SK"/>
            </w:rPr>
            <w:t>.</w:t>
          </w:r>
          <w:del w:id="15" w:author="Zelinová, Daniela" w:date="2021-06-07T10:17:00Z">
            <w:r w:rsidRPr="00C63D2F" w:rsidDel="00804B8C">
              <w:rPr>
                <w:rFonts w:cs="Calibri"/>
                <w:sz w:val="20"/>
                <w:lang w:val="sk-SK"/>
              </w:rPr>
              <w:delText>20</w:delText>
            </w:r>
            <w:r w:rsidDel="00804B8C">
              <w:rPr>
                <w:rFonts w:cs="Calibri"/>
                <w:sz w:val="20"/>
                <w:lang w:val="sk-SK"/>
              </w:rPr>
              <w:delText>20</w:delText>
            </w:r>
          </w:del>
          <w:ins w:id="16" w:author="Zelinová, Daniela" w:date="2021-06-07T10:17:00Z">
            <w:r w:rsidR="00804B8C" w:rsidRPr="00C63D2F">
              <w:rPr>
                <w:rFonts w:cs="Calibri"/>
                <w:sz w:val="20"/>
                <w:lang w:val="sk-SK"/>
              </w:rPr>
              <w:t>20</w:t>
            </w:r>
            <w:r w:rsidR="00804B8C">
              <w:rPr>
                <w:rFonts w:cs="Calibri"/>
                <w:sz w:val="20"/>
                <w:lang w:val="sk-SK"/>
              </w:rPr>
              <w:t>21</w:t>
            </w:r>
          </w:ins>
        </w:p>
      </w:tc>
    </w:tr>
  </w:tbl>
  <w:p w14:paraId="4C0CD186" w14:textId="77777777" w:rsidR="00D56384" w:rsidRDefault="00D56384"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D56384" w:rsidRDefault="00D826F9" w:rsidP="00741244">
    <w:pPr>
      <w:pStyle w:val="Hlavika"/>
      <w:jc w:val="center"/>
    </w:pPr>
    <w:r>
      <w:rPr>
        <w:noProof/>
        <w:lang w:val="sk-SK" w:eastAsia="sk-SK"/>
      </w:rPr>
      <w:pict w14:anchorId="427DD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style="width:350.65pt;height:40.2pt;visibility:visible;mso-wrap-style:square" o:ole="">
          <v:imagedata r:id="rId1" o:title="logo OPII a MDV_ESIF_resize"/>
        </v:shape>
      </w:pict>
    </w:r>
  </w:p>
  <w:p w14:paraId="62FF39A1" w14:textId="77777777" w:rsidR="00D56384" w:rsidRPr="00EB7E61" w:rsidRDefault="00D56384"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D56384" w:rsidRDefault="00D5638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D56384" w:rsidRPr="00CE29B4" w14:paraId="14120267" w14:textId="77777777" w:rsidTr="004E52D7">
      <w:trPr>
        <w:trHeight w:hRule="exact" w:val="284"/>
      </w:trPr>
      <w:tc>
        <w:tcPr>
          <w:tcW w:w="3794" w:type="dxa"/>
          <w:shd w:val="clear" w:color="auto" w:fill="auto"/>
        </w:tcPr>
        <w:p w14:paraId="1F88E9D4" w14:textId="77777777" w:rsidR="00D56384" w:rsidRPr="00DE0C72" w:rsidRDefault="00D56384"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D56384" w:rsidRPr="00DE0C72" w:rsidRDefault="00D56384" w:rsidP="004E52D7">
          <w:pPr>
            <w:pStyle w:val="Hlavika"/>
            <w:ind w:left="142" w:hanging="142"/>
            <w:rPr>
              <w:rFonts w:cs="Calibri"/>
              <w:lang w:val="sk-SK"/>
            </w:rPr>
          </w:pPr>
        </w:p>
      </w:tc>
      <w:tc>
        <w:tcPr>
          <w:tcW w:w="2126" w:type="dxa"/>
          <w:shd w:val="clear" w:color="auto" w:fill="auto"/>
        </w:tcPr>
        <w:p w14:paraId="4638A74B" w14:textId="361965AD" w:rsidR="00D56384" w:rsidRPr="00DE0C72" w:rsidRDefault="00D5638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1077" w:author="uzivatel" w:date="2021-03-08T10:58:00Z">
            <w:r>
              <w:rPr>
                <w:rFonts w:cs="Calibri"/>
                <w:sz w:val="20"/>
                <w:lang w:val="sk-SK"/>
              </w:rPr>
              <w:t>2</w:t>
            </w:r>
          </w:ins>
          <w:del w:id="1078" w:author="uzivatel" w:date="2021-03-08T10:58:00Z">
            <w:r w:rsidDel="005328AF">
              <w:rPr>
                <w:rFonts w:cs="Calibri"/>
                <w:sz w:val="20"/>
                <w:lang w:val="sk-SK"/>
              </w:rPr>
              <w:delText>1</w:delText>
            </w:r>
          </w:del>
        </w:p>
      </w:tc>
      <w:tc>
        <w:tcPr>
          <w:tcW w:w="3402" w:type="dxa"/>
          <w:shd w:val="clear" w:color="auto" w:fill="auto"/>
        </w:tcPr>
        <w:p w14:paraId="0676BBDF" w14:textId="26B68C23" w:rsidR="00D56384" w:rsidRPr="00DE0C72" w:rsidRDefault="00D56384" w:rsidP="00FE1741">
          <w:pPr>
            <w:pStyle w:val="Hlavika"/>
            <w:ind w:left="142" w:hanging="142"/>
            <w:jc w:val="right"/>
            <w:rPr>
              <w:rFonts w:cs="Calibri"/>
              <w:sz w:val="20"/>
              <w:lang w:val="sk-SK"/>
            </w:rPr>
          </w:pPr>
          <w:r w:rsidRPr="00DE0C72">
            <w:rPr>
              <w:rFonts w:cs="Calibri"/>
              <w:sz w:val="20"/>
              <w:lang w:val="sk-SK"/>
            </w:rPr>
            <w:t xml:space="preserve">Platnosť: </w:t>
          </w:r>
          <w:del w:id="1079" w:author="uzivatel" w:date="2021-03-08T10:58:00Z">
            <w:r w:rsidDel="005328AF">
              <w:rPr>
                <w:rFonts w:cs="Calibri"/>
                <w:sz w:val="20"/>
                <w:lang w:val="sk-SK"/>
              </w:rPr>
              <w:delText>21</w:delText>
            </w:r>
          </w:del>
          <w:ins w:id="1080" w:author="uzivatel" w:date="2021-03-08T10:58:00Z">
            <w:del w:id="1081" w:author="MDV SR" w:date="2021-06-08T14:13:00Z">
              <w:r w:rsidDel="00FE1741">
                <w:rPr>
                  <w:rFonts w:cs="Calibri"/>
                  <w:sz w:val="20"/>
                  <w:lang w:val="sk-SK"/>
                </w:rPr>
                <w:delText>xy</w:delText>
              </w:r>
            </w:del>
          </w:ins>
          <w:ins w:id="1082" w:author="MDV SR" w:date="2021-06-08T14:13:00Z">
            <w:r w:rsidR="00FE1741">
              <w:rPr>
                <w:rFonts w:cs="Calibri"/>
                <w:sz w:val="20"/>
                <w:lang w:val="sk-SK"/>
              </w:rPr>
              <w:t>15</w:t>
            </w:r>
          </w:ins>
          <w:r w:rsidRPr="00814A0E">
            <w:rPr>
              <w:rFonts w:cs="Calibri"/>
              <w:sz w:val="20"/>
              <w:lang w:val="sk-SK"/>
            </w:rPr>
            <w:t>.</w:t>
          </w:r>
          <w:del w:id="1083" w:author="MDV SR" w:date="2021-06-08T14:13:00Z">
            <w:r w:rsidDel="00FE1741">
              <w:rPr>
                <w:rFonts w:cs="Calibri"/>
                <w:sz w:val="20"/>
                <w:lang w:val="sk-SK"/>
              </w:rPr>
              <w:delText>12</w:delText>
            </w:r>
          </w:del>
          <w:ins w:id="1084" w:author="MDV SR" w:date="2021-06-08T14:13:00Z">
            <w:r w:rsidR="00FE1741">
              <w:rPr>
                <w:rFonts w:cs="Calibri"/>
                <w:sz w:val="20"/>
                <w:lang w:val="sk-SK"/>
              </w:rPr>
              <w:t>06</w:t>
            </w:r>
          </w:ins>
          <w:r w:rsidRPr="00814A0E">
            <w:rPr>
              <w:rFonts w:cs="Calibri"/>
              <w:sz w:val="20"/>
              <w:lang w:val="sk-SK"/>
            </w:rPr>
            <w:t>.20</w:t>
          </w:r>
          <w:r>
            <w:rPr>
              <w:rFonts w:cs="Calibri"/>
              <w:sz w:val="20"/>
              <w:lang w:val="sk-SK"/>
            </w:rPr>
            <w:t>2</w:t>
          </w:r>
          <w:del w:id="1085" w:author="MDV SR" w:date="2021-06-08T14:13:00Z">
            <w:r w:rsidDel="00FE1741">
              <w:rPr>
                <w:rFonts w:cs="Calibri"/>
                <w:sz w:val="20"/>
                <w:lang w:val="sk-SK"/>
              </w:rPr>
              <w:delText>0</w:delText>
            </w:r>
          </w:del>
          <w:ins w:id="1086" w:author="MDV SR" w:date="2021-06-08T14:13:00Z">
            <w:r w:rsidR="00FE1741">
              <w:rPr>
                <w:rFonts w:cs="Calibri"/>
                <w:sz w:val="20"/>
                <w:lang w:val="sk-SK"/>
              </w:rPr>
              <w:t>1</w:t>
            </w:r>
          </w:ins>
        </w:p>
      </w:tc>
    </w:tr>
  </w:tbl>
  <w:p w14:paraId="11F2D93A" w14:textId="77777777" w:rsidR="00D56384" w:rsidRDefault="00D56384"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0"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7"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0"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3"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4"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7"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0"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79"/>
  </w:num>
  <w:num w:numId="5">
    <w:abstractNumId w:val="12"/>
  </w:num>
  <w:num w:numId="6">
    <w:abstractNumId w:val="78"/>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5"/>
  </w:num>
  <w:num w:numId="12">
    <w:abstractNumId w:val="88"/>
  </w:num>
  <w:num w:numId="13">
    <w:abstractNumId w:val="84"/>
  </w:num>
  <w:num w:numId="14">
    <w:abstractNumId w:val="98"/>
  </w:num>
  <w:num w:numId="15">
    <w:abstractNumId w:val="77"/>
  </w:num>
  <w:num w:numId="16">
    <w:abstractNumId w:val="41"/>
  </w:num>
  <w:num w:numId="17">
    <w:abstractNumId w:val="24"/>
  </w:num>
  <w:num w:numId="18">
    <w:abstractNumId w:val="8"/>
  </w:num>
  <w:num w:numId="19">
    <w:abstractNumId w:val="93"/>
  </w:num>
  <w:num w:numId="20">
    <w:abstractNumId w:val="51"/>
  </w:num>
  <w:num w:numId="21">
    <w:abstractNumId w:val="82"/>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6"/>
  </w:num>
  <w:num w:numId="39">
    <w:abstractNumId w:val="23"/>
  </w:num>
  <w:num w:numId="40">
    <w:abstractNumId w:val="52"/>
  </w:num>
  <w:num w:numId="41">
    <w:abstractNumId w:val="97"/>
  </w:num>
  <w:num w:numId="42">
    <w:abstractNumId w:val="70"/>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num>
  <w:num w:numId="46">
    <w:abstractNumId w:val="81"/>
  </w:num>
  <w:num w:numId="47">
    <w:abstractNumId w:val="83"/>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1"/>
  </w:num>
  <w:num w:numId="56">
    <w:abstractNumId w:val="67"/>
  </w:num>
  <w:num w:numId="57">
    <w:abstractNumId w:val="99"/>
  </w:num>
  <w:num w:numId="58">
    <w:abstractNumId w:val="60"/>
  </w:num>
  <w:num w:numId="59">
    <w:abstractNumId w:val="37"/>
  </w:num>
  <w:num w:numId="60">
    <w:abstractNumId w:val="15"/>
  </w:num>
  <w:num w:numId="61">
    <w:abstractNumId w:val="100"/>
  </w:num>
  <w:num w:numId="62">
    <w:abstractNumId w:val="32"/>
  </w:num>
  <w:num w:numId="63">
    <w:abstractNumId w:val="63"/>
  </w:num>
  <w:num w:numId="64">
    <w:abstractNumId w:val="50"/>
  </w:num>
  <w:num w:numId="65">
    <w:abstractNumId w:val="69"/>
  </w:num>
  <w:num w:numId="66">
    <w:abstractNumId w:val="5"/>
  </w:num>
  <w:num w:numId="67">
    <w:abstractNumId w:val="85"/>
  </w:num>
  <w:num w:numId="68">
    <w:abstractNumId w:val="55"/>
  </w:num>
  <w:num w:numId="69">
    <w:abstractNumId w:val="91"/>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87"/>
  </w:num>
  <w:num w:numId="78">
    <w:abstractNumId w:val="46"/>
  </w:num>
  <w:num w:numId="79">
    <w:abstractNumId w:val="7"/>
  </w:num>
  <w:num w:numId="80">
    <w:abstractNumId w:val="96"/>
  </w:num>
  <w:num w:numId="81">
    <w:abstractNumId w:val="76"/>
  </w:num>
  <w:num w:numId="82">
    <w:abstractNumId w:val="43"/>
  </w:num>
  <w:num w:numId="83">
    <w:abstractNumId w:val="58"/>
  </w:num>
  <w:num w:numId="84">
    <w:abstractNumId w:val="80"/>
  </w:num>
  <w:num w:numId="85">
    <w:abstractNumId w:val="3"/>
  </w:num>
  <w:num w:numId="86">
    <w:abstractNumId w:val="16"/>
  </w:num>
  <w:num w:numId="87">
    <w:abstractNumId w:val="72"/>
  </w:num>
  <w:num w:numId="88">
    <w:abstractNumId w:val="94"/>
  </w:num>
  <w:num w:numId="89">
    <w:abstractNumId w:val="90"/>
  </w:num>
  <w:num w:numId="90">
    <w:abstractNumId w:val="6"/>
  </w:num>
  <w:num w:numId="91">
    <w:abstractNumId w:val="13"/>
  </w:num>
  <w:num w:numId="92">
    <w:abstractNumId w:val="53"/>
  </w:num>
  <w:num w:numId="93">
    <w:abstractNumId w:val="92"/>
  </w:num>
  <w:num w:numId="94">
    <w:abstractNumId w:val="68"/>
  </w:num>
  <w:num w:numId="95">
    <w:abstractNumId w:val="73"/>
  </w:num>
  <w:num w:numId="96">
    <w:abstractNumId w:val="28"/>
  </w:num>
  <w:num w:numId="97">
    <w:abstractNumId w:val="36"/>
  </w:num>
  <w:num w:numId="98">
    <w:abstractNumId w:val="95"/>
  </w:num>
  <w:num w:numId="99">
    <w:abstractNumId w:val="31"/>
  </w:num>
  <w:num w:numId="100">
    <w:abstractNumId w:val="26"/>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zivatel">
    <w15:presenceInfo w15:providerId="AD" w15:userId="S-1-5-21-770342266-1452753317-1341851483-6642"/>
  </w15:person>
  <w15:person w15:author="Zelinová, Daniela">
    <w15:presenceInfo w15:providerId="AD" w15:userId="S-1-5-21-770342266-1452753317-1341851483-17338"/>
  </w15:person>
  <w15:person w15:author="MDV SR">
    <w15:presenceInfo w15:providerId="None" w15:userId="MDV SR"/>
  </w15:person>
  <w15:person w15:author="majkl zet">
    <w15:presenceInfo w15:providerId="Windows Live" w15:userId="07bb0aaaad4134b1"/>
  </w15:person>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oNotTrackMoves/>
  <w:doNotTrackFormatting/>
  <w:defaultTabStop w:val="708"/>
  <w:hyphenationZone w:val="425"/>
  <w:characterSpacingControl w:val="doNotCompress"/>
  <w:hdrShapeDefaults>
    <o:shapedefaults v:ext="edit" spidmax="1433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64EF"/>
    <w:rsid w:val="0096748A"/>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76A"/>
    <w:rsid w:val="00BE3B94"/>
    <w:rsid w:val="00BE5466"/>
    <w:rsid w:val="00BE5C7E"/>
    <w:rsid w:val="00BE7EE8"/>
    <w:rsid w:val="00BF1687"/>
    <w:rsid w:val="00BF1F0D"/>
    <w:rsid w:val="00BF1F6F"/>
    <w:rsid w:val="00BF2D45"/>
    <w:rsid w:val="00BF3225"/>
    <w:rsid w:val="00BF44B6"/>
    <w:rsid w:val="00BF57DA"/>
    <w:rsid w:val="00BF649E"/>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5E82"/>
    <w:rsid w:val="00D26D70"/>
    <w:rsid w:val="00D31B2B"/>
    <w:rsid w:val="00D338AB"/>
    <w:rsid w:val="00D34BFA"/>
    <w:rsid w:val="00D35455"/>
    <w:rsid w:val="00D35F35"/>
    <w:rsid w:val="00D37C47"/>
    <w:rsid w:val="00D40F1B"/>
    <w:rsid w:val="00D41D9A"/>
    <w:rsid w:val="00D507BE"/>
    <w:rsid w:val="00D52F83"/>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7A2D"/>
    <w:rsid w:val="00E07A59"/>
    <w:rsid w:val="00E10751"/>
    <w:rsid w:val="00E10AA9"/>
    <w:rsid w:val="00E1150C"/>
    <w:rsid w:val="00E11781"/>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75CB"/>
    <w:rsid w:val="00F00B48"/>
    <w:rsid w:val="00F01249"/>
    <w:rsid w:val="00F02821"/>
    <w:rsid w:val="00F02877"/>
    <w:rsid w:val="00F02DC0"/>
    <w:rsid w:val="00F03BDF"/>
    <w:rsid w:val="00F03D0B"/>
    <w:rsid w:val="00F05656"/>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ist Paragraph,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ist Paragraph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
    <w:name w:val="Light List - Accent 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zbierka.sk/sk/predpisy/401-2012-z-z.p-34960.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employment.gov.sk" TargetMode="External"/><Relationship Id="rId33" Type="http://schemas.openxmlformats.org/officeDocument/2006/relationships/hyperlink" Target="https://www.employment.gov.sk/sk/legislativa/pracovna-legislativa/"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partnerskadohoda.sk/"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image" Target="media/image6.png"/><Relationship Id="rId28" Type="http://schemas.openxmlformats.org/officeDocument/2006/relationships/hyperlink" Target="http://www.opii.gov.sk"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mindop.sk" TargetMode="Externa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mindop.sk"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4" Type="http://schemas.openxmlformats.org/officeDocument/2006/relationships/hyperlink" Target="http://www.opii.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36AD-4C38-4C88-97D1-5BC63289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89</Pages>
  <Words>37991</Words>
  <Characters>216554</Characters>
  <Application>Microsoft Office Word</Application>
  <DocSecurity>0</DocSecurity>
  <Lines>1804</Lines>
  <Paragraphs>508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254037</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GC</cp:lastModifiedBy>
  <cp:revision>81</cp:revision>
  <cp:lastPrinted>2019-12-10T16:58:00Z</cp:lastPrinted>
  <dcterms:created xsi:type="dcterms:W3CDTF">2019-11-25T13:58:00Z</dcterms:created>
  <dcterms:modified xsi:type="dcterms:W3CDTF">2021-06-14T11:42:00Z</dcterms:modified>
</cp:coreProperties>
</file>