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ADC5075" w:rsidR="00037C3D" w:rsidRDefault="00E41B3B" w:rsidP="00415B1C">
      <w:pPr>
        <w:keepNext/>
        <w:keepLines/>
        <w:spacing w:before="360" w:after="60"/>
        <w:jc w:val="center"/>
        <w:rPr>
          <w:b/>
          <w:sz w:val="28"/>
          <w:szCs w:val="28"/>
        </w:rPr>
      </w:pPr>
      <w:ins w:id="0" w:author="KH" w:date="2023-01-23T07:40:00Z">
        <w:r>
          <w:rPr>
            <w:b/>
            <w:sz w:val="28"/>
            <w:szCs w:val="28"/>
          </w:rPr>
          <w:t xml:space="preserve"> </w:t>
        </w:r>
      </w:ins>
      <w:r w:rsidR="00037C3D">
        <w:rPr>
          <w:b/>
          <w:sz w:val="28"/>
          <w:szCs w:val="28"/>
        </w:rPr>
        <w:t>Ministerstvo dopravy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5BD4386F"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KH" w:date="2023-01-16T14:33:00Z">
        <w:r w:rsidR="00725A78">
          <w:rPr>
            <w:rFonts w:cs="Calibri"/>
            <w:b/>
            <w:sz w:val="24"/>
            <w:szCs w:val="24"/>
          </w:rPr>
          <w:t>7</w:t>
        </w:r>
      </w:ins>
      <w:del w:id="2" w:author="KH" w:date="2023-01-16T14:33:00Z">
        <w:r w:rsidR="0047373E" w:rsidDel="00725A78">
          <w:rPr>
            <w:rFonts w:cs="Calibri"/>
            <w:b/>
            <w:sz w:val="24"/>
            <w:szCs w:val="24"/>
          </w:rPr>
          <w:delText>6</w:delText>
        </w:r>
      </w:del>
    </w:p>
    <w:p w14:paraId="76C3FD68" w14:textId="3761BE10"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ins w:id="3" w:author="Uzivatel" w:date="2023-01-26T10:20:00Z">
        <w:r w:rsidR="00386BFD">
          <w:rPr>
            <w:rFonts w:cs="Calibri"/>
            <w:b/>
            <w:sz w:val="24"/>
            <w:szCs w:val="24"/>
          </w:rPr>
          <w:t>27.1.2023</w:t>
        </w:r>
      </w:ins>
      <w:del w:id="4" w:author="KH" w:date="2023-01-16T15:17:00Z">
        <w:r w:rsidR="00FF3596" w:rsidDel="0070019F">
          <w:rPr>
            <w:rFonts w:cs="Calibri"/>
            <w:b/>
            <w:sz w:val="24"/>
            <w:szCs w:val="24"/>
          </w:rPr>
          <w:delText>12.01.2023</w:delText>
        </w:r>
      </w:del>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5"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5"/>
    </w:p>
    <w:p w14:paraId="1026ECF7" w14:textId="62902212"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6433AF">
          <w:rPr>
            <w:noProof/>
            <w:webHidden/>
          </w:rPr>
          <w:t>4</w:t>
        </w:r>
        <w:r w:rsidR="00493C12">
          <w:rPr>
            <w:noProof/>
            <w:webHidden/>
          </w:rPr>
          <w:fldChar w:fldCharType="end"/>
        </w:r>
      </w:hyperlink>
    </w:p>
    <w:p w14:paraId="405D8963" w14:textId="4E77F42A" w:rsidR="00493C12" w:rsidRPr="003177A3" w:rsidRDefault="002C6FC4">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6433AF">
          <w:rPr>
            <w:noProof/>
            <w:webHidden/>
          </w:rPr>
          <w:t>4</w:t>
        </w:r>
        <w:r w:rsidR="00493C12">
          <w:rPr>
            <w:noProof/>
            <w:webHidden/>
          </w:rPr>
          <w:fldChar w:fldCharType="end"/>
        </w:r>
      </w:hyperlink>
    </w:p>
    <w:p w14:paraId="5F6C63A5" w14:textId="6ADED11D" w:rsidR="00493C12" w:rsidRPr="003177A3" w:rsidRDefault="002C6FC4">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6433AF">
          <w:rPr>
            <w:noProof/>
            <w:webHidden/>
          </w:rPr>
          <w:t>4</w:t>
        </w:r>
        <w:r w:rsidR="00493C12">
          <w:rPr>
            <w:noProof/>
            <w:webHidden/>
          </w:rPr>
          <w:fldChar w:fldCharType="end"/>
        </w:r>
      </w:hyperlink>
    </w:p>
    <w:p w14:paraId="5C37921F" w14:textId="010927EC" w:rsidR="00493C12" w:rsidRPr="003177A3" w:rsidRDefault="002C6FC4">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6433AF">
          <w:rPr>
            <w:noProof/>
            <w:webHidden/>
          </w:rPr>
          <w:t>5</w:t>
        </w:r>
        <w:r w:rsidR="00493C12">
          <w:rPr>
            <w:noProof/>
            <w:webHidden/>
          </w:rPr>
          <w:fldChar w:fldCharType="end"/>
        </w:r>
      </w:hyperlink>
    </w:p>
    <w:p w14:paraId="5AED9FA7" w14:textId="574D28E1" w:rsidR="00493C12" w:rsidRPr="003177A3" w:rsidRDefault="002C6FC4">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6433AF">
          <w:rPr>
            <w:noProof/>
            <w:webHidden/>
          </w:rPr>
          <w:t>6</w:t>
        </w:r>
        <w:r w:rsidR="00493C12">
          <w:rPr>
            <w:noProof/>
            <w:webHidden/>
          </w:rPr>
          <w:fldChar w:fldCharType="end"/>
        </w:r>
      </w:hyperlink>
    </w:p>
    <w:p w14:paraId="6912B530" w14:textId="462616A8" w:rsidR="00493C12" w:rsidRPr="003177A3" w:rsidRDefault="002C6FC4">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6433AF">
          <w:rPr>
            <w:noProof/>
            <w:webHidden/>
          </w:rPr>
          <w:t>7</w:t>
        </w:r>
        <w:r w:rsidR="00493C12">
          <w:rPr>
            <w:noProof/>
            <w:webHidden/>
          </w:rPr>
          <w:fldChar w:fldCharType="end"/>
        </w:r>
      </w:hyperlink>
    </w:p>
    <w:p w14:paraId="0DBDE562" w14:textId="3E4004F2" w:rsidR="00493C12" w:rsidRPr="003177A3" w:rsidRDefault="002C6FC4">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6433AF">
          <w:rPr>
            <w:noProof/>
            <w:webHidden/>
          </w:rPr>
          <w:t>8</w:t>
        </w:r>
        <w:r w:rsidR="00493C12">
          <w:rPr>
            <w:noProof/>
            <w:webHidden/>
          </w:rPr>
          <w:fldChar w:fldCharType="end"/>
        </w:r>
      </w:hyperlink>
    </w:p>
    <w:p w14:paraId="49158624" w14:textId="390A908E" w:rsidR="00493C12" w:rsidRPr="003177A3" w:rsidRDefault="002C6FC4">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6433AF">
          <w:rPr>
            <w:noProof/>
            <w:webHidden/>
          </w:rPr>
          <w:t>8</w:t>
        </w:r>
        <w:r w:rsidR="00493C12">
          <w:rPr>
            <w:noProof/>
            <w:webHidden/>
          </w:rPr>
          <w:fldChar w:fldCharType="end"/>
        </w:r>
      </w:hyperlink>
    </w:p>
    <w:p w14:paraId="59C7ECFE" w14:textId="65586CDA" w:rsidR="00493C12" w:rsidRPr="003177A3" w:rsidRDefault="002C6FC4">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6433AF">
          <w:rPr>
            <w:noProof/>
            <w:webHidden/>
          </w:rPr>
          <w:t>9</w:t>
        </w:r>
        <w:r w:rsidR="00493C12">
          <w:rPr>
            <w:noProof/>
            <w:webHidden/>
          </w:rPr>
          <w:fldChar w:fldCharType="end"/>
        </w:r>
      </w:hyperlink>
    </w:p>
    <w:p w14:paraId="65DBA4E9" w14:textId="0C54DC29" w:rsidR="00493C12" w:rsidRPr="003177A3" w:rsidRDefault="002C6FC4">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6433AF">
          <w:rPr>
            <w:noProof/>
            <w:webHidden/>
          </w:rPr>
          <w:t>9</w:t>
        </w:r>
        <w:r w:rsidR="00493C12">
          <w:rPr>
            <w:noProof/>
            <w:webHidden/>
          </w:rPr>
          <w:fldChar w:fldCharType="end"/>
        </w:r>
      </w:hyperlink>
    </w:p>
    <w:p w14:paraId="36527A47" w14:textId="2E8ED920" w:rsidR="00493C12" w:rsidRPr="003177A3" w:rsidRDefault="002C6FC4">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6433AF">
          <w:rPr>
            <w:noProof/>
            <w:webHidden/>
          </w:rPr>
          <w:t>9</w:t>
        </w:r>
        <w:r w:rsidR="00493C12">
          <w:rPr>
            <w:noProof/>
            <w:webHidden/>
          </w:rPr>
          <w:fldChar w:fldCharType="end"/>
        </w:r>
      </w:hyperlink>
    </w:p>
    <w:p w14:paraId="1529C465" w14:textId="392C7E5C" w:rsidR="00493C12" w:rsidRPr="003177A3" w:rsidRDefault="002C6FC4">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6433AF">
          <w:rPr>
            <w:noProof/>
            <w:webHidden/>
          </w:rPr>
          <w:t>11</w:t>
        </w:r>
        <w:r w:rsidR="00493C12">
          <w:rPr>
            <w:noProof/>
            <w:webHidden/>
          </w:rPr>
          <w:fldChar w:fldCharType="end"/>
        </w:r>
      </w:hyperlink>
    </w:p>
    <w:p w14:paraId="7E601EEB" w14:textId="7AF8722D" w:rsidR="00493C12" w:rsidRPr="003177A3" w:rsidRDefault="002C6FC4">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6433AF">
          <w:rPr>
            <w:noProof/>
            <w:webHidden/>
          </w:rPr>
          <w:t>14</w:t>
        </w:r>
        <w:r w:rsidR="00493C12">
          <w:rPr>
            <w:noProof/>
            <w:webHidden/>
          </w:rPr>
          <w:fldChar w:fldCharType="end"/>
        </w:r>
      </w:hyperlink>
    </w:p>
    <w:p w14:paraId="488F2178" w14:textId="284111A0" w:rsidR="00493C12" w:rsidRPr="003177A3" w:rsidRDefault="002C6FC4">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6433AF">
          <w:rPr>
            <w:noProof/>
            <w:webHidden/>
          </w:rPr>
          <w:t>14</w:t>
        </w:r>
        <w:r w:rsidR="00493C12">
          <w:rPr>
            <w:noProof/>
            <w:webHidden/>
          </w:rPr>
          <w:fldChar w:fldCharType="end"/>
        </w:r>
      </w:hyperlink>
    </w:p>
    <w:p w14:paraId="3603DB6D" w14:textId="634DE28B" w:rsidR="00493C12" w:rsidRPr="003177A3" w:rsidRDefault="002C6FC4">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6433AF">
          <w:rPr>
            <w:noProof/>
            <w:webHidden/>
          </w:rPr>
          <w:t>15</w:t>
        </w:r>
        <w:r w:rsidR="00493C12">
          <w:rPr>
            <w:noProof/>
            <w:webHidden/>
          </w:rPr>
          <w:fldChar w:fldCharType="end"/>
        </w:r>
      </w:hyperlink>
    </w:p>
    <w:p w14:paraId="4D05AE7A" w14:textId="3DF8C9E9" w:rsidR="00493C12" w:rsidRPr="003177A3" w:rsidRDefault="002C6FC4">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6433AF">
          <w:rPr>
            <w:noProof/>
            <w:webHidden/>
          </w:rPr>
          <w:t>16</w:t>
        </w:r>
        <w:r w:rsidR="00493C12">
          <w:rPr>
            <w:noProof/>
            <w:webHidden/>
          </w:rPr>
          <w:fldChar w:fldCharType="end"/>
        </w:r>
      </w:hyperlink>
    </w:p>
    <w:p w14:paraId="11E9A81A" w14:textId="5C02061A" w:rsidR="00493C12" w:rsidRPr="003177A3" w:rsidRDefault="002C6FC4">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6433AF">
          <w:rPr>
            <w:noProof/>
            <w:webHidden/>
          </w:rPr>
          <w:t>21</w:t>
        </w:r>
        <w:r w:rsidR="00493C12">
          <w:rPr>
            <w:noProof/>
            <w:webHidden/>
          </w:rPr>
          <w:fldChar w:fldCharType="end"/>
        </w:r>
      </w:hyperlink>
    </w:p>
    <w:p w14:paraId="4BE2B899" w14:textId="54B0E989" w:rsidR="00493C12" w:rsidRPr="003177A3" w:rsidRDefault="002C6FC4">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6433AF">
          <w:rPr>
            <w:noProof/>
            <w:webHidden/>
          </w:rPr>
          <w:t>21</w:t>
        </w:r>
        <w:r w:rsidR="00493C12">
          <w:rPr>
            <w:noProof/>
            <w:webHidden/>
          </w:rPr>
          <w:fldChar w:fldCharType="end"/>
        </w:r>
      </w:hyperlink>
    </w:p>
    <w:p w14:paraId="53D0A68A" w14:textId="21FC21A9" w:rsidR="00493C12" w:rsidRPr="003177A3" w:rsidRDefault="002C6FC4">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6433AF">
          <w:rPr>
            <w:noProof/>
            <w:webHidden/>
          </w:rPr>
          <w:t>21</w:t>
        </w:r>
        <w:r w:rsidR="00493C12">
          <w:rPr>
            <w:noProof/>
            <w:webHidden/>
          </w:rPr>
          <w:fldChar w:fldCharType="end"/>
        </w:r>
      </w:hyperlink>
    </w:p>
    <w:p w14:paraId="0691D7A0" w14:textId="60A411A8" w:rsidR="00493C12" w:rsidRPr="003177A3" w:rsidRDefault="002C6FC4">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6433AF">
          <w:rPr>
            <w:noProof/>
            <w:webHidden/>
          </w:rPr>
          <w:t>22</w:t>
        </w:r>
        <w:r w:rsidR="00493C12">
          <w:rPr>
            <w:noProof/>
            <w:webHidden/>
          </w:rPr>
          <w:fldChar w:fldCharType="end"/>
        </w:r>
      </w:hyperlink>
    </w:p>
    <w:p w14:paraId="2409C049" w14:textId="11463BE4" w:rsidR="00493C12" w:rsidRPr="003177A3" w:rsidRDefault="002C6FC4">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6433AF">
          <w:rPr>
            <w:noProof/>
            <w:webHidden/>
          </w:rPr>
          <w:t>24</w:t>
        </w:r>
        <w:r w:rsidR="00493C12">
          <w:rPr>
            <w:noProof/>
            <w:webHidden/>
          </w:rPr>
          <w:fldChar w:fldCharType="end"/>
        </w:r>
      </w:hyperlink>
    </w:p>
    <w:p w14:paraId="25227BF9" w14:textId="4E7455D8" w:rsidR="00493C12" w:rsidRPr="003177A3" w:rsidRDefault="002C6FC4">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6433AF">
          <w:rPr>
            <w:noProof/>
            <w:webHidden/>
          </w:rPr>
          <w:t>25</w:t>
        </w:r>
        <w:r w:rsidR="00493C12">
          <w:rPr>
            <w:noProof/>
            <w:webHidden/>
          </w:rPr>
          <w:fldChar w:fldCharType="end"/>
        </w:r>
      </w:hyperlink>
    </w:p>
    <w:p w14:paraId="36FAD5ED" w14:textId="600E2C43" w:rsidR="00493C12" w:rsidRPr="003177A3" w:rsidRDefault="002C6FC4">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6433AF">
          <w:rPr>
            <w:noProof/>
            <w:webHidden/>
          </w:rPr>
          <w:t>26</w:t>
        </w:r>
        <w:r w:rsidR="00493C12">
          <w:rPr>
            <w:noProof/>
            <w:webHidden/>
          </w:rPr>
          <w:fldChar w:fldCharType="end"/>
        </w:r>
      </w:hyperlink>
    </w:p>
    <w:p w14:paraId="4FEDB01A" w14:textId="1AC4FCA7" w:rsidR="00493C12" w:rsidRPr="003177A3" w:rsidRDefault="002C6FC4">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6433AF">
          <w:rPr>
            <w:noProof/>
            <w:webHidden/>
          </w:rPr>
          <w:t>28</w:t>
        </w:r>
        <w:r w:rsidR="00493C12">
          <w:rPr>
            <w:noProof/>
            <w:webHidden/>
          </w:rPr>
          <w:fldChar w:fldCharType="end"/>
        </w:r>
      </w:hyperlink>
    </w:p>
    <w:p w14:paraId="6C89A877" w14:textId="121D653E" w:rsidR="00493C12" w:rsidRPr="003177A3" w:rsidRDefault="002C6FC4">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6433AF">
          <w:rPr>
            <w:noProof/>
            <w:webHidden/>
          </w:rPr>
          <w:t>29</w:t>
        </w:r>
        <w:r w:rsidR="00493C12">
          <w:rPr>
            <w:noProof/>
            <w:webHidden/>
          </w:rPr>
          <w:fldChar w:fldCharType="end"/>
        </w:r>
      </w:hyperlink>
    </w:p>
    <w:p w14:paraId="7810C0F5" w14:textId="0CC1B572" w:rsidR="00493C12" w:rsidRPr="003177A3" w:rsidRDefault="002C6FC4">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6433AF">
          <w:rPr>
            <w:noProof/>
            <w:webHidden/>
          </w:rPr>
          <w:t>29</w:t>
        </w:r>
        <w:r w:rsidR="00493C12">
          <w:rPr>
            <w:noProof/>
            <w:webHidden/>
          </w:rPr>
          <w:fldChar w:fldCharType="end"/>
        </w:r>
      </w:hyperlink>
    </w:p>
    <w:p w14:paraId="35C76E37" w14:textId="7E5A998C" w:rsidR="00493C12" w:rsidRPr="003177A3" w:rsidRDefault="002C6FC4">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6433AF">
          <w:rPr>
            <w:noProof/>
            <w:webHidden/>
          </w:rPr>
          <w:t>30</w:t>
        </w:r>
        <w:r w:rsidR="00493C12">
          <w:rPr>
            <w:noProof/>
            <w:webHidden/>
          </w:rPr>
          <w:fldChar w:fldCharType="end"/>
        </w:r>
      </w:hyperlink>
    </w:p>
    <w:p w14:paraId="3EDC0D85" w14:textId="74C18678" w:rsidR="00493C12" w:rsidRPr="003177A3" w:rsidRDefault="002C6FC4">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6433AF">
          <w:rPr>
            <w:noProof/>
            <w:webHidden/>
          </w:rPr>
          <w:t>30</w:t>
        </w:r>
        <w:r w:rsidR="00493C12">
          <w:rPr>
            <w:noProof/>
            <w:webHidden/>
          </w:rPr>
          <w:fldChar w:fldCharType="end"/>
        </w:r>
      </w:hyperlink>
    </w:p>
    <w:p w14:paraId="1AFF837B" w14:textId="3F50981D" w:rsidR="00493C12" w:rsidRPr="003177A3" w:rsidRDefault="002C6FC4">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6433AF">
          <w:rPr>
            <w:noProof/>
            <w:webHidden/>
          </w:rPr>
          <w:t>31</w:t>
        </w:r>
        <w:r w:rsidR="00493C12">
          <w:rPr>
            <w:noProof/>
            <w:webHidden/>
          </w:rPr>
          <w:fldChar w:fldCharType="end"/>
        </w:r>
      </w:hyperlink>
    </w:p>
    <w:p w14:paraId="5763C931" w14:textId="11E86761" w:rsidR="00493C12" w:rsidRPr="003177A3" w:rsidRDefault="002C6FC4">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6433AF">
          <w:rPr>
            <w:noProof/>
            <w:webHidden/>
          </w:rPr>
          <w:t>31</w:t>
        </w:r>
        <w:r w:rsidR="00493C12">
          <w:rPr>
            <w:noProof/>
            <w:webHidden/>
          </w:rPr>
          <w:fldChar w:fldCharType="end"/>
        </w:r>
      </w:hyperlink>
    </w:p>
    <w:p w14:paraId="2A2A4FE4" w14:textId="1BD2BBB9" w:rsidR="00493C12" w:rsidRPr="003177A3" w:rsidRDefault="002C6FC4">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6433AF">
          <w:rPr>
            <w:noProof/>
            <w:webHidden/>
          </w:rPr>
          <w:t>34</w:t>
        </w:r>
        <w:r w:rsidR="00493C12">
          <w:rPr>
            <w:noProof/>
            <w:webHidden/>
          </w:rPr>
          <w:fldChar w:fldCharType="end"/>
        </w:r>
      </w:hyperlink>
    </w:p>
    <w:p w14:paraId="3447B7AB" w14:textId="7E78669E" w:rsidR="00493C12" w:rsidRPr="003177A3" w:rsidRDefault="002C6FC4">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6433AF">
          <w:rPr>
            <w:noProof/>
            <w:webHidden/>
          </w:rPr>
          <w:t>34</w:t>
        </w:r>
        <w:r w:rsidR="00493C12">
          <w:rPr>
            <w:noProof/>
            <w:webHidden/>
          </w:rPr>
          <w:fldChar w:fldCharType="end"/>
        </w:r>
      </w:hyperlink>
    </w:p>
    <w:p w14:paraId="3E5DECCB" w14:textId="6C05C75D" w:rsidR="00493C12" w:rsidRPr="003177A3" w:rsidRDefault="002C6FC4">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6433AF">
          <w:rPr>
            <w:noProof/>
            <w:webHidden/>
          </w:rPr>
          <w:t>35</w:t>
        </w:r>
        <w:r w:rsidR="00493C12">
          <w:rPr>
            <w:noProof/>
            <w:webHidden/>
          </w:rPr>
          <w:fldChar w:fldCharType="end"/>
        </w:r>
      </w:hyperlink>
    </w:p>
    <w:p w14:paraId="34520123" w14:textId="34BE2050" w:rsidR="00493C12" w:rsidRPr="003177A3" w:rsidRDefault="002C6FC4">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6433AF">
          <w:rPr>
            <w:noProof/>
            <w:webHidden/>
          </w:rPr>
          <w:t>35</w:t>
        </w:r>
        <w:r w:rsidR="00493C12">
          <w:rPr>
            <w:noProof/>
            <w:webHidden/>
          </w:rPr>
          <w:fldChar w:fldCharType="end"/>
        </w:r>
      </w:hyperlink>
    </w:p>
    <w:p w14:paraId="490269F1" w14:textId="7CEA7BB2" w:rsidR="00493C12" w:rsidRPr="003177A3" w:rsidRDefault="002C6FC4">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6433AF">
          <w:rPr>
            <w:noProof/>
            <w:webHidden/>
          </w:rPr>
          <w:t>36</w:t>
        </w:r>
        <w:r w:rsidR="00493C12">
          <w:rPr>
            <w:noProof/>
            <w:webHidden/>
          </w:rPr>
          <w:fldChar w:fldCharType="end"/>
        </w:r>
      </w:hyperlink>
    </w:p>
    <w:p w14:paraId="7CA70E4D" w14:textId="4A984550" w:rsidR="00493C12" w:rsidRPr="003177A3" w:rsidRDefault="002C6FC4">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6433AF">
          <w:rPr>
            <w:noProof/>
            <w:webHidden/>
          </w:rPr>
          <w:t>36</w:t>
        </w:r>
        <w:r w:rsidR="00493C12">
          <w:rPr>
            <w:noProof/>
            <w:webHidden/>
          </w:rPr>
          <w:fldChar w:fldCharType="end"/>
        </w:r>
      </w:hyperlink>
    </w:p>
    <w:p w14:paraId="2FDC9251" w14:textId="4EA7EC66" w:rsidR="00493C12" w:rsidRPr="003177A3" w:rsidRDefault="002C6FC4">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6433AF">
          <w:rPr>
            <w:noProof/>
            <w:webHidden/>
          </w:rPr>
          <w:t>37</w:t>
        </w:r>
        <w:r w:rsidR="00493C12">
          <w:rPr>
            <w:noProof/>
            <w:webHidden/>
          </w:rPr>
          <w:fldChar w:fldCharType="end"/>
        </w:r>
      </w:hyperlink>
    </w:p>
    <w:p w14:paraId="3BE5E818" w14:textId="1B24D2D5" w:rsidR="00493C12" w:rsidRPr="003177A3" w:rsidRDefault="002C6FC4">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6433AF">
          <w:rPr>
            <w:noProof/>
            <w:webHidden/>
          </w:rPr>
          <w:t>37</w:t>
        </w:r>
        <w:r w:rsidR="00493C12">
          <w:rPr>
            <w:noProof/>
            <w:webHidden/>
          </w:rPr>
          <w:fldChar w:fldCharType="end"/>
        </w:r>
      </w:hyperlink>
    </w:p>
    <w:p w14:paraId="7E05C32C" w14:textId="6EB8FDAF" w:rsidR="00493C12" w:rsidRPr="003177A3" w:rsidRDefault="002C6FC4">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6433AF">
          <w:rPr>
            <w:noProof/>
            <w:webHidden/>
          </w:rPr>
          <w:t>38</w:t>
        </w:r>
        <w:r w:rsidR="00493C12">
          <w:rPr>
            <w:noProof/>
            <w:webHidden/>
          </w:rPr>
          <w:fldChar w:fldCharType="end"/>
        </w:r>
      </w:hyperlink>
    </w:p>
    <w:p w14:paraId="3E1D62C0" w14:textId="49E90747" w:rsidR="00493C12" w:rsidRPr="003177A3" w:rsidRDefault="002C6FC4">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6433AF">
          <w:rPr>
            <w:noProof/>
            <w:webHidden/>
          </w:rPr>
          <w:t>38</w:t>
        </w:r>
        <w:r w:rsidR="00493C12">
          <w:rPr>
            <w:noProof/>
            <w:webHidden/>
          </w:rPr>
          <w:fldChar w:fldCharType="end"/>
        </w:r>
      </w:hyperlink>
    </w:p>
    <w:p w14:paraId="08622BA8" w14:textId="0BC90D6E" w:rsidR="00493C12" w:rsidRPr="003177A3" w:rsidRDefault="002C6FC4">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6433AF">
          <w:rPr>
            <w:noProof/>
            <w:webHidden/>
          </w:rPr>
          <w:t>44</w:t>
        </w:r>
        <w:r w:rsidR="00493C12">
          <w:rPr>
            <w:noProof/>
            <w:webHidden/>
          </w:rPr>
          <w:fldChar w:fldCharType="end"/>
        </w:r>
      </w:hyperlink>
    </w:p>
    <w:p w14:paraId="39317F95" w14:textId="3B14F83F" w:rsidR="00493C12" w:rsidRPr="003177A3" w:rsidRDefault="002C6FC4">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6433AF">
          <w:rPr>
            <w:noProof/>
            <w:webHidden/>
          </w:rPr>
          <w:t>47</w:t>
        </w:r>
        <w:r w:rsidR="00493C12">
          <w:rPr>
            <w:noProof/>
            <w:webHidden/>
          </w:rPr>
          <w:fldChar w:fldCharType="end"/>
        </w:r>
      </w:hyperlink>
    </w:p>
    <w:p w14:paraId="3AF84FC5" w14:textId="2E846713" w:rsidR="00493C12" w:rsidRPr="003177A3" w:rsidRDefault="002C6FC4">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6433AF">
          <w:rPr>
            <w:noProof/>
            <w:webHidden/>
          </w:rPr>
          <w:t>48</w:t>
        </w:r>
        <w:r w:rsidR="00493C12">
          <w:rPr>
            <w:noProof/>
            <w:webHidden/>
          </w:rPr>
          <w:fldChar w:fldCharType="end"/>
        </w:r>
      </w:hyperlink>
    </w:p>
    <w:p w14:paraId="63190DD5" w14:textId="287303BE" w:rsidR="00493C12" w:rsidRPr="003177A3" w:rsidRDefault="002C6FC4">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6433AF">
          <w:rPr>
            <w:noProof/>
            <w:webHidden/>
          </w:rPr>
          <w:t>49</w:t>
        </w:r>
        <w:r w:rsidR="00493C12">
          <w:rPr>
            <w:noProof/>
            <w:webHidden/>
          </w:rPr>
          <w:fldChar w:fldCharType="end"/>
        </w:r>
      </w:hyperlink>
    </w:p>
    <w:p w14:paraId="53349957" w14:textId="5F636092" w:rsidR="00493C12" w:rsidRPr="003177A3" w:rsidRDefault="002C6FC4">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6433AF">
          <w:rPr>
            <w:noProof/>
            <w:webHidden/>
          </w:rPr>
          <w:t>49</w:t>
        </w:r>
        <w:r w:rsidR="00493C12">
          <w:rPr>
            <w:noProof/>
            <w:webHidden/>
          </w:rPr>
          <w:fldChar w:fldCharType="end"/>
        </w:r>
      </w:hyperlink>
    </w:p>
    <w:p w14:paraId="23EB8D34" w14:textId="027CA4FF" w:rsidR="00493C12" w:rsidRPr="003177A3" w:rsidRDefault="002C6FC4">
      <w:pPr>
        <w:pStyle w:val="Obsah2"/>
        <w:rPr>
          <w:iCs w:val="0"/>
          <w:noProof/>
          <w:sz w:val="22"/>
          <w:szCs w:val="22"/>
        </w:rPr>
      </w:pPr>
      <w:hyperlink w:anchor="_Toc7078319" w:history="1">
        <w:r w:rsidR="00493C12" w:rsidRPr="00F61AEE">
          <w:rPr>
            <w:rStyle w:val="Hypertextovprepojenie"/>
            <w:noProof/>
          </w:rPr>
          <w:t>4.1</w:t>
        </w:r>
        <w:r w:rsidR="00493C12" w:rsidRPr="00F13E3B">
          <w:rPr>
            <w:rStyle w:val="Hypertextovprepojenie"/>
            <w:noProof/>
          </w:rPr>
          <w:t>4</w:t>
        </w:r>
        <w:r w:rsidR="00983F81" w:rsidRPr="00F13E3B">
          <w:rPr>
            <w:iCs w:val="0"/>
            <w:noProof/>
          </w:rPr>
          <w:t xml:space="preserve"> </w:t>
        </w:r>
        <w:r w:rsidR="0006435B" w:rsidRPr="0006435B">
          <w:rPr>
            <w:rStyle w:val="Hypertextovprepojenie"/>
            <w:noProof/>
          </w:rPr>
          <w:t xml:space="preserve">Dodatočné výdavky a </w:t>
        </w:r>
        <w:r w:rsidR="00773338">
          <w:rPr>
            <w:rStyle w:val="Hypertextovprepojenie"/>
            <w:noProof/>
          </w:rPr>
          <w:t>r</w:t>
        </w:r>
        <w:r w:rsidR="00493C12" w:rsidRPr="00F61AEE">
          <w:rPr>
            <w:rStyle w:val="Hypertextovprepojenie"/>
            <w:noProof/>
          </w:rPr>
          <w:t>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6433AF">
          <w:rPr>
            <w:noProof/>
            <w:webHidden/>
          </w:rPr>
          <w:t>50</w:t>
        </w:r>
        <w:r w:rsidR="00493C12">
          <w:rPr>
            <w:noProof/>
            <w:webHidden/>
          </w:rPr>
          <w:fldChar w:fldCharType="end"/>
        </w:r>
      </w:hyperlink>
    </w:p>
    <w:p w14:paraId="1E94BB44" w14:textId="02D289F5" w:rsidR="00493C12" w:rsidRPr="003177A3" w:rsidRDefault="002C6FC4">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6433AF">
          <w:rPr>
            <w:noProof/>
            <w:webHidden/>
          </w:rPr>
          <w:t>54</w:t>
        </w:r>
        <w:r w:rsidR="00493C12">
          <w:rPr>
            <w:noProof/>
            <w:webHidden/>
          </w:rPr>
          <w:fldChar w:fldCharType="end"/>
        </w:r>
      </w:hyperlink>
    </w:p>
    <w:p w14:paraId="4AE0DC18" w14:textId="62031BC6" w:rsidR="00493C12" w:rsidRPr="003177A3" w:rsidRDefault="002C6FC4">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6433AF">
          <w:rPr>
            <w:noProof/>
            <w:webHidden/>
          </w:rPr>
          <w:t>54</w:t>
        </w:r>
        <w:r w:rsidR="00493C12">
          <w:rPr>
            <w:noProof/>
            <w:webHidden/>
          </w:rPr>
          <w:fldChar w:fldCharType="end"/>
        </w:r>
      </w:hyperlink>
    </w:p>
    <w:p w14:paraId="2F686DFF" w14:textId="2C4D6C5E" w:rsidR="00493C12" w:rsidRPr="003177A3" w:rsidRDefault="002C6FC4">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6433AF">
          <w:rPr>
            <w:noProof/>
            <w:webHidden/>
          </w:rPr>
          <w:t>56</w:t>
        </w:r>
        <w:r w:rsidR="00493C12">
          <w:rPr>
            <w:noProof/>
            <w:webHidden/>
          </w:rPr>
          <w:fldChar w:fldCharType="end"/>
        </w:r>
      </w:hyperlink>
    </w:p>
    <w:p w14:paraId="54508AFB" w14:textId="3143247F" w:rsidR="00493C12" w:rsidRPr="003177A3" w:rsidRDefault="002C6FC4">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6433AF">
          <w:rPr>
            <w:noProof/>
            <w:webHidden/>
          </w:rPr>
          <w:t>56</w:t>
        </w:r>
        <w:r w:rsidR="00493C12">
          <w:rPr>
            <w:noProof/>
            <w:webHidden/>
          </w:rPr>
          <w:fldChar w:fldCharType="end"/>
        </w:r>
      </w:hyperlink>
    </w:p>
    <w:p w14:paraId="30F093A1" w14:textId="77DBE783" w:rsidR="00493C12" w:rsidRPr="003177A3" w:rsidRDefault="002C6FC4">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6433AF">
          <w:rPr>
            <w:noProof/>
            <w:webHidden/>
          </w:rPr>
          <w:t>57</w:t>
        </w:r>
        <w:r w:rsidR="00493C12">
          <w:rPr>
            <w:noProof/>
            <w:webHidden/>
          </w:rPr>
          <w:fldChar w:fldCharType="end"/>
        </w:r>
      </w:hyperlink>
    </w:p>
    <w:p w14:paraId="185C562A" w14:textId="4A4D8274" w:rsidR="00493C12" w:rsidRPr="003177A3" w:rsidRDefault="002C6FC4">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6433AF">
          <w:rPr>
            <w:noProof/>
            <w:webHidden/>
          </w:rPr>
          <w:t>58</w:t>
        </w:r>
        <w:r w:rsidR="00493C12">
          <w:rPr>
            <w:noProof/>
            <w:webHidden/>
          </w:rPr>
          <w:fldChar w:fldCharType="end"/>
        </w:r>
      </w:hyperlink>
    </w:p>
    <w:p w14:paraId="29625875" w14:textId="1A926B58" w:rsidR="00493C12" w:rsidRPr="003177A3" w:rsidRDefault="002C6FC4">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6433AF">
          <w:rPr>
            <w:noProof/>
            <w:webHidden/>
          </w:rPr>
          <w:t>59</w:t>
        </w:r>
        <w:r w:rsidR="00493C12">
          <w:rPr>
            <w:noProof/>
            <w:webHidden/>
          </w:rPr>
          <w:fldChar w:fldCharType="end"/>
        </w:r>
      </w:hyperlink>
    </w:p>
    <w:p w14:paraId="3CE85A1E" w14:textId="7E2CC237" w:rsidR="00493C12" w:rsidRPr="003177A3" w:rsidRDefault="002C6FC4">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6433AF">
          <w:rPr>
            <w:noProof/>
            <w:webHidden/>
          </w:rPr>
          <w:t>59</w:t>
        </w:r>
        <w:r w:rsidR="00493C12">
          <w:rPr>
            <w:noProof/>
            <w:webHidden/>
          </w:rPr>
          <w:fldChar w:fldCharType="end"/>
        </w:r>
      </w:hyperlink>
    </w:p>
    <w:p w14:paraId="38D61408" w14:textId="1623C17A" w:rsidR="00493C12" w:rsidRPr="003177A3" w:rsidRDefault="002C6FC4">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6433AF">
          <w:rPr>
            <w:noProof/>
            <w:webHidden/>
          </w:rPr>
          <w:t>59</w:t>
        </w:r>
        <w:r w:rsidR="00493C12">
          <w:rPr>
            <w:noProof/>
            <w:webHidden/>
          </w:rPr>
          <w:fldChar w:fldCharType="end"/>
        </w:r>
      </w:hyperlink>
    </w:p>
    <w:p w14:paraId="07CB364D" w14:textId="74C224C8" w:rsidR="00493C12" w:rsidRPr="003177A3" w:rsidRDefault="002C6FC4">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6433AF">
          <w:rPr>
            <w:noProof/>
            <w:webHidden/>
          </w:rPr>
          <w:t>60</w:t>
        </w:r>
        <w:r w:rsidR="00493C12">
          <w:rPr>
            <w:noProof/>
            <w:webHidden/>
          </w:rPr>
          <w:fldChar w:fldCharType="end"/>
        </w:r>
      </w:hyperlink>
    </w:p>
    <w:p w14:paraId="19EECEB7" w14:textId="570A0717" w:rsidR="00493C12" w:rsidRPr="003177A3" w:rsidRDefault="002C6FC4">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6433AF">
          <w:rPr>
            <w:noProof/>
            <w:webHidden/>
          </w:rPr>
          <w:t>64</w:t>
        </w:r>
        <w:r w:rsidR="00493C12">
          <w:rPr>
            <w:noProof/>
            <w:webHidden/>
          </w:rPr>
          <w:fldChar w:fldCharType="end"/>
        </w:r>
      </w:hyperlink>
    </w:p>
    <w:p w14:paraId="797CF26E" w14:textId="36BECFB4" w:rsidR="00493C12" w:rsidRPr="003177A3" w:rsidRDefault="002C6FC4">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6433AF">
          <w:rPr>
            <w:noProof/>
            <w:webHidden/>
          </w:rPr>
          <w:t>65</w:t>
        </w:r>
        <w:r w:rsidR="00493C12">
          <w:rPr>
            <w:noProof/>
            <w:webHidden/>
          </w:rPr>
          <w:fldChar w:fldCharType="end"/>
        </w:r>
      </w:hyperlink>
    </w:p>
    <w:p w14:paraId="496D6FC1" w14:textId="5132F7C5" w:rsidR="00493C12" w:rsidRPr="003177A3" w:rsidRDefault="002C6FC4">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w:t>
        </w:r>
        <w:r w:rsidR="00493C12" w:rsidRPr="00F61AEE">
          <w:rPr>
            <w:rStyle w:val="Hypertextovprepojenie"/>
            <w:noProof/>
          </w:rPr>
          <w:t>n</w:t>
        </w:r>
        <w:r w:rsidR="00493C12" w:rsidRPr="00F61AEE">
          <w:rPr>
            <w:rStyle w:val="Hypertextovprepojenie"/>
            <w:noProof/>
          </w:rPr>
          <w:t>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6433AF">
          <w:rPr>
            <w:noProof/>
            <w:webHidden/>
          </w:rPr>
          <w:t>66</w:t>
        </w:r>
        <w:r w:rsidR="00493C12">
          <w:rPr>
            <w:noProof/>
            <w:webHidden/>
          </w:rPr>
          <w:fldChar w:fldCharType="end"/>
        </w:r>
      </w:hyperlink>
    </w:p>
    <w:p w14:paraId="06651A74" w14:textId="2B581011" w:rsidR="00493C12" w:rsidRPr="003177A3" w:rsidRDefault="002C6FC4">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6433AF">
          <w:rPr>
            <w:noProof/>
            <w:webHidden/>
          </w:rPr>
          <w:t>69</w:t>
        </w:r>
        <w:r w:rsidR="00493C12">
          <w:rPr>
            <w:noProof/>
            <w:webHidden/>
          </w:rPr>
          <w:fldChar w:fldCharType="end"/>
        </w:r>
      </w:hyperlink>
    </w:p>
    <w:p w14:paraId="6FB497B9" w14:textId="6C6D2B4C" w:rsidR="00493C12" w:rsidRPr="003177A3" w:rsidRDefault="002C6FC4">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6433AF">
          <w:rPr>
            <w:noProof/>
            <w:webHidden/>
          </w:rPr>
          <w:t>77</w:t>
        </w:r>
        <w:r w:rsidR="00493C12">
          <w:rPr>
            <w:noProof/>
            <w:webHidden/>
          </w:rPr>
          <w:fldChar w:fldCharType="end"/>
        </w:r>
      </w:hyperlink>
    </w:p>
    <w:p w14:paraId="7E2D8E43" w14:textId="3322FB9F" w:rsidR="00493C12" w:rsidRPr="003177A3" w:rsidRDefault="002C6FC4">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6433AF">
          <w:rPr>
            <w:noProof/>
            <w:webHidden/>
          </w:rPr>
          <w:t>78</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0" w:name="_Toc7078273"/>
      <w:r w:rsidRPr="00A374F2">
        <w:rPr>
          <w:b/>
          <w:color w:val="FFFFFF"/>
        </w:rPr>
        <w:t>Úvod</w:t>
      </w:r>
      <w:bookmarkEnd w:id="10"/>
    </w:p>
    <w:p w14:paraId="0765C2CA" w14:textId="77777777" w:rsidR="008468E9" w:rsidRDefault="008468E9" w:rsidP="00415B1C">
      <w:pPr>
        <w:pStyle w:val="Nadpis2"/>
        <w:keepLines/>
        <w:numPr>
          <w:ilvl w:val="0"/>
          <w:numId w:val="0"/>
        </w:numPr>
        <w:spacing w:before="120" w:after="0"/>
        <w:ind w:left="576"/>
      </w:pPr>
      <w:bookmarkStart w:id="11" w:name="_Toc413652658"/>
      <w:bookmarkStart w:id="12" w:name="_Toc413680798"/>
      <w:bookmarkStart w:id="13" w:name="_Toc413681970"/>
      <w:bookmarkStart w:id="14"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15" w:name="_Toc7078274"/>
      <w:r w:rsidRPr="00A374F2">
        <w:t>Cieľ príručky</w:t>
      </w:r>
      <w:bookmarkEnd w:id="11"/>
      <w:bookmarkEnd w:id="12"/>
      <w:bookmarkEnd w:id="13"/>
      <w:bookmarkEnd w:id="14"/>
      <w:bookmarkEnd w:id="15"/>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3F06D74A"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16" w:name="_Toc413652660"/>
      <w:bookmarkStart w:id="17" w:name="_Toc413680800"/>
      <w:bookmarkStart w:id="18" w:name="_Toc413681972"/>
      <w:bookmarkStart w:id="19" w:name="_Toc413682305"/>
      <w:bookmarkStart w:id="20" w:name="_Toc7078275"/>
      <w:r w:rsidRPr="00A374F2">
        <w:t xml:space="preserve">Platnosť </w:t>
      </w:r>
      <w:r w:rsidR="00425DEC">
        <w:rPr>
          <w:lang w:val="sk-SK"/>
        </w:rPr>
        <w:t xml:space="preserve">a účinnosť </w:t>
      </w:r>
      <w:r w:rsidRPr="00A374F2">
        <w:t>príručky</w:t>
      </w:r>
      <w:bookmarkEnd w:id="16"/>
      <w:bookmarkEnd w:id="17"/>
      <w:bookmarkEnd w:id="18"/>
      <w:bookmarkEnd w:id="19"/>
      <w:bookmarkEnd w:id="20"/>
    </w:p>
    <w:p w14:paraId="7E6280C8" w14:textId="1CE5A78C"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del w:id="21" w:author="OKMP" w:date="2023-03-03T08:54:00Z">
        <w:r w:rsidR="00723F52" w:rsidRPr="00333E62" w:rsidDel="002C6FC4">
          <w:rPr>
            <w:rFonts w:ascii="Calibri" w:hAnsi="Calibri" w:cs="Calibri"/>
            <w:sz w:val="20"/>
            <w:szCs w:val="20"/>
            <w:lang w:val="sk-SK"/>
          </w:rPr>
          <w:delText>a</w:delText>
        </w:r>
      </w:del>
      <w:ins w:id="22" w:author="OKMP" w:date="2023-03-03T08:54:00Z">
        <w:r w:rsidR="002C6FC4">
          <w:rPr>
            <w:rFonts w:ascii="Calibri" w:hAnsi="Calibri" w:cs="Calibri"/>
            <w:sz w:val="20"/>
            <w:szCs w:val="20"/>
            <w:lang w:val="sk-SK"/>
          </w:rPr>
          <w:t>e platná</w:t>
        </w:r>
      </w:ins>
      <w:r w:rsidR="00D91B26" w:rsidRPr="00333E62">
        <w:rPr>
          <w:rFonts w:ascii="Calibri" w:hAnsi="Calibri" w:cs="Calibri"/>
          <w:sz w:val="20"/>
          <w:szCs w:val="20"/>
          <w:lang w:val="sk-SK"/>
        </w:rPr>
        <w:t xml:space="preserve"> verzia </w:t>
      </w:r>
      <w:proofErr w:type="spellStart"/>
      <w:r w:rsidR="00D91B26" w:rsidRPr="00333E62">
        <w:rPr>
          <w:rFonts w:ascii="Calibri" w:hAnsi="Calibri" w:cs="Calibri"/>
          <w:sz w:val="20"/>
          <w:szCs w:val="20"/>
          <w:lang w:val="sk-SK"/>
        </w:rPr>
        <w:t>PkOV</w:t>
      </w:r>
      <w:proofErr w:type="spellEnd"/>
      <w:del w:id="23" w:author="OKMP" w:date="2023-03-03T08:55:00Z">
        <w:r w:rsidR="00D91B26" w:rsidRPr="00333E62" w:rsidDel="002C6FC4">
          <w:rPr>
            <w:rFonts w:ascii="Calibri" w:hAnsi="Calibri" w:cs="Calibri"/>
            <w:sz w:val="20"/>
            <w:szCs w:val="20"/>
            <w:lang w:val="sk-SK"/>
          </w:rPr>
          <w:delText>,</w:delText>
        </w:r>
      </w:del>
      <w:del w:id="24" w:author="OKMP" w:date="2023-03-03T08:54:00Z">
        <w:r w:rsidR="00D91B26" w:rsidRPr="00333E62" w:rsidDel="002C6FC4">
          <w:rPr>
            <w:rFonts w:ascii="Calibri" w:hAnsi="Calibri" w:cs="Calibri"/>
            <w:sz w:val="20"/>
            <w:szCs w:val="20"/>
            <w:lang w:val="sk-SK"/>
          </w:rPr>
          <w:delText xml:space="preserve"> ktorá je platná k dátumu predloženia ŽoNFP riadiacemu orgánu pre OPII v rámci platného Vyzvania</w:delText>
        </w:r>
        <w:r w:rsidR="00FA08F6" w:rsidRPr="00333E62" w:rsidDel="002C6FC4">
          <w:rPr>
            <w:rFonts w:ascii="Calibri" w:hAnsi="Calibri" w:cs="Calibri"/>
            <w:sz w:val="20"/>
            <w:szCs w:val="20"/>
            <w:lang w:val="sk-SK"/>
          </w:rPr>
          <w:delText xml:space="preserve"> na prekladanie ŽoNFP</w:delText>
        </w:r>
        <w:r w:rsidR="00636715" w:rsidDel="002C6FC4">
          <w:rPr>
            <w:rFonts w:ascii="Calibri" w:hAnsi="Calibri" w:cs="Calibri"/>
            <w:sz w:val="20"/>
            <w:szCs w:val="20"/>
            <w:lang w:val="sk-SK"/>
          </w:rPr>
          <w:delText xml:space="preserve">, okrem kapitoly 5 Pravidlá dokladovania a účtovného spracovania dokladov, ktorá je pre prijímateľa </w:delText>
        </w:r>
        <w:r w:rsidR="00A82796" w:rsidDel="002C6FC4">
          <w:rPr>
            <w:rFonts w:ascii="Calibri" w:hAnsi="Calibri" w:cs="Calibri"/>
            <w:sz w:val="20"/>
            <w:szCs w:val="20"/>
            <w:lang w:val="sk-SK"/>
          </w:rPr>
          <w:delText>záväzná a </w:delText>
        </w:r>
        <w:r w:rsidR="00636715" w:rsidDel="002C6FC4">
          <w:rPr>
            <w:rFonts w:ascii="Calibri" w:hAnsi="Calibri" w:cs="Calibri"/>
            <w:sz w:val="20"/>
            <w:szCs w:val="20"/>
            <w:lang w:val="sk-SK"/>
          </w:rPr>
          <w:delText>platná</w:delText>
        </w:r>
        <w:r w:rsidR="00A82796" w:rsidDel="002C6FC4">
          <w:rPr>
            <w:rFonts w:ascii="Calibri" w:hAnsi="Calibri" w:cs="Calibri"/>
            <w:sz w:val="20"/>
            <w:szCs w:val="20"/>
            <w:lang w:val="sk-SK"/>
          </w:rPr>
          <w:delText xml:space="preserve"> vo verzii platnej k dátumu pred</w:delText>
        </w:r>
        <w:r w:rsidR="00B22F1D" w:rsidDel="002C6FC4">
          <w:rPr>
            <w:rFonts w:ascii="Calibri" w:hAnsi="Calibri" w:cs="Calibri"/>
            <w:sz w:val="20"/>
            <w:szCs w:val="20"/>
            <w:lang w:val="sk-SK"/>
          </w:rPr>
          <w:delText>loženia</w:delText>
        </w:r>
        <w:r w:rsidR="00A82796" w:rsidDel="002C6FC4">
          <w:rPr>
            <w:rFonts w:ascii="Calibri" w:hAnsi="Calibri" w:cs="Calibri"/>
            <w:sz w:val="20"/>
            <w:szCs w:val="20"/>
            <w:lang w:val="sk-SK"/>
          </w:rPr>
          <w:delText xml:space="preserve"> príslušných dokladov</w:delText>
        </w:r>
        <w:r w:rsidR="00B22F1D" w:rsidDel="002C6FC4">
          <w:rPr>
            <w:rFonts w:ascii="Calibri" w:hAnsi="Calibri" w:cs="Calibri"/>
            <w:sz w:val="20"/>
            <w:szCs w:val="20"/>
            <w:lang w:val="sk-SK"/>
          </w:rPr>
          <w:delText xml:space="preserve"> riadiacemu orgánu</w:delText>
        </w:r>
      </w:del>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25" w:name="_Všeobecné_pravidlá_oprávnenosti"/>
      <w:bookmarkStart w:id="26" w:name="_Toc7078276"/>
      <w:bookmarkEnd w:id="25"/>
      <w:r w:rsidRPr="00A374F2">
        <w:rPr>
          <w:b/>
          <w:color w:val="FFFFFF"/>
          <w:szCs w:val="32"/>
        </w:rPr>
        <w:t>Všeobecné pravidlá oprávnenosti výdavkov</w:t>
      </w:r>
      <w:bookmarkEnd w:id="26"/>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2.4pt;height:217.6pt;mso-width-percent:0;mso-height-percent:0;mso-width-percent:0;mso-height-percent:0" o:ole="">
            <v:imagedata r:id="rId13" o:title=""/>
          </v:shape>
          <o:OLEObject Type="Embed" ProgID="Visio.Drawing.11" ShapeID="_x0000_i1025" DrawAspect="Content" ObjectID="_1739344161"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27" w:name="_Toc7078277"/>
      <w:r w:rsidRPr="00A374F2">
        <w:t>Vecná oprávnenosť výdavku</w:t>
      </w:r>
      <w:bookmarkEnd w:id="27"/>
    </w:p>
    <w:p w14:paraId="664CC1D4" w14:textId="77777777" w:rsidR="00520DEC" w:rsidRPr="00A374F2" w:rsidRDefault="00520DEC" w:rsidP="0092782B">
      <w:pPr>
        <w:widowControl w:val="0"/>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w:t>
      </w:r>
      <w:del w:id="28" w:author="KH" w:date="2023-01-16T15:37:00Z">
        <w:r w:rsidR="00FA0D2C" w:rsidDel="00B14A28">
          <w:rPr>
            <w:rFonts w:cs="Calibri"/>
            <w:color w:val="000000"/>
            <w:sz w:val="20"/>
            <w:szCs w:val="20"/>
          </w:rPr>
          <w:delText>om</w:delText>
        </w:r>
      </w:del>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63E2EF19" w:rsidR="00520DEC" w:rsidRPr="00A374F2"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w:t>
      </w:r>
      <w:ins w:id="29" w:author="KH" w:date="2023-01-16T15:39:00Z">
        <w:r w:rsidR="00B14A28">
          <w:rPr>
            <w:rFonts w:cs="Calibri"/>
            <w:color w:val="000000"/>
            <w:sz w:val="20"/>
            <w:szCs w:val="20"/>
          </w:rPr>
          <w:t>správneho</w:t>
        </w:r>
      </w:ins>
      <w:ins w:id="30" w:author="KH" w:date="2023-01-16T15:40:00Z">
        <w:r w:rsidR="00B14A28">
          <w:rPr>
            <w:rFonts w:cs="Calibri"/>
            <w:color w:val="000000"/>
            <w:sz w:val="20"/>
            <w:szCs w:val="20"/>
          </w:rPr>
          <w:t xml:space="preserve"> </w:t>
        </w:r>
      </w:ins>
      <w:del w:id="31" w:author="KH" w:date="2023-01-16T15:39:00Z">
        <w:r w:rsidRPr="00A374F2" w:rsidDel="00B14A28">
          <w:rPr>
            <w:rFonts w:cs="Calibri"/>
            <w:color w:val="000000"/>
            <w:sz w:val="20"/>
            <w:szCs w:val="20"/>
          </w:rPr>
          <w:delText xml:space="preserve">riadneho </w:delText>
        </w:r>
      </w:del>
      <w:r w:rsidRPr="00A374F2">
        <w:rPr>
          <w:rFonts w:cs="Calibri"/>
          <w:color w:val="000000"/>
          <w:sz w:val="20"/>
          <w:szCs w:val="20"/>
        </w:rPr>
        <w:t xml:space="preserve">finančného </w:t>
      </w:r>
      <w:ins w:id="32" w:author="KH" w:date="2023-01-16T15:39:00Z">
        <w:r w:rsidR="00B14A28">
          <w:rPr>
            <w:rFonts w:cs="Calibri"/>
            <w:color w:val="000000"/>
            <w:sz w:val="20"/>
            <w:szCs w:val="20"/>
          </w:rPr>
          <w:t xml:space="preserve">riadenia </w:t>
        </w:r>
      </w:ins>
      <w:del w:id="33" w:author="KH" w:date="2023-01-16T15:39:00Z">
        <w:r w:rsidRPr="00A374F2" w:rsidDel="00B14A28">
          <w:rPr>
            <w:rFonts w:cs="Calibri"/>
            <w:color w:val="000000"/>
            <w:sz w:val="20"/>
            <w:szCs w:val="20"/>
          </w:rPr>
          <w:delText>hospodárenia</w:delText>
        </w:r>
      </w:del>
      <w:r w:rsidRPr="00A374F2">
        <w:rPr>
          <w:rFonts w:cs="Calibri"/>
          <w:color w:val="000000"/>
          <w:sz w:val="20"/>
          <w:szCs w:val="20"/>
        </w:rPr>
        <w:t xml:space="preserve"> podľa čl. </w:t>
      </w:r>
      <w:ins w:id="34" w:author="KH" w:date="2023-01-16T15:40:00Z">
        <w:r w:rsidR="00B14A28">
          <w:rPr>
            <w:rFonts w:cs="Calibri"/>
            <w:color w:val="000000"/>
            <w:sz w:val="20"/>
            <w:szCs w:val="20"/>
          </w:rPr>
          <w:t>33</w:t>
        </w:r>
      </w:ins>
      <w:del w:id="35" w:author="KH" w:date="2023-01-16T15:40:00Z">
        <w:r w:rsidRPr="00A374F2" w:rsidDel="00B14A28">
          <w:rPr>
            <w:rFonts w:cs="Calibri"/>
            <w:color w:val="000000"/>
            <w:sz w:val="20"/>
            <w:szCs w:val="20"/>
          </w:rPr>
          <w:delText xml:space="preserve">30 nariadenia </w:delText>
        </w:r>
      </w:del>
      <w:del w:id="36" w:author="KH" w:date="2023-01-16T15:38:00Z">
        <w:r w:rsidRPr="00A374F2" w:rsidDel="00B14A28">
          <w:rPr>
            <w:rFonts w:cs="Calibri"/>
            <w:color w:val="000000"/>
            <w:sz w:val="20"/>
            <w:szCs w:val="20"/>
          </w:rPr>
          <w:delText>966/2012;</w:delText>
        </w:r>
      </w:del>
      <w:ins w:id="37" w:author="KH" w:date="2023-01-16T15:41:00Z">
        <w:r w:rsidR="00B14A28">
          <w:rPr>
            <w:rFonts w:cs="Calibri"/>
            <w:color w:val="000000"/>
            <w:sz w:val="20"/>
            <w:szCs w:val="20"/>
          </w:rPr>
          <w:t xml:space="preserve"> nariadenia </w:t>
        </w:r>
      </w:ins>
      <w:ins w:id="38" w:author="KH" w:date="2023-01-16T15:38:00Z">
        <w:r w:rsidR="00B14A28">
          <w:rPr>
            <w:rFonts w:cs="Calibri"/>
            <w:color w:val="000000"/>
            <w:sz w:val="20"/>
            <w:szCs w:val="20"/>
          </w:rPr>
          <w:t xml:space="preserve">Európskeho </w:t>
        </w:r>
      </w:ins>
      <w:r w:rsidRPr="00A374F2">
        <w:rPr>
          <w:rFonts w:cs="Calibri"/>
          <w:color w:val="000000"/>
          <w:sz w:val="20"/>
          <w:szCs w:val="20"/>
        </w:rPr>
        <w:t xml:space="preserve"> </w:t>
      </w:r>
      <w:ins w:id="39" w:author="KH" w:date="2023-01-16T15:38:00Z">
        <w:r w:rsidR="00B14A28" w:rsidRPr="00B14A28">
          <w:rPr>
            <w:rFonts w:cs="Calibri"/>
            <w:color w:val="000000"/>
            <w:sz w:val="20"/>
            <w:szCs w:val="20"/>
          </w:rPr>
          <w:t>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w:t>
        </w:r>
      </w:ins>
      <w:ins w:id="40" w:author="KH" w:date="2023-01-16T15:39:00Z">
        <w:r w:rsidR="00B14A28">
          <w:rPr>
            <w:rFonts w:cs="Calibri"/>
            <w:color w:val="000000"/>
            <w:sz w:val="20"/>
            <w:szCs w:val="20"/>
          </w:rPr>
          <w:t xml:space="preserve">. </w:t>
        </w:r>
      </w:ins>
    </w:p>
    <w:p w14:paraId="55C73AF2" w14:textId="77777777" w:rsidR="00A646A8" w:rsidRPr="00D96C63" w:rsidRDefault="00520DEC"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92782B">
      <w:pPr>
        <w:widowControl w:val="0"/>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92782B">
      <w:pPr>
        <w:widowControl w:val="0"/>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41" w:name="_Časová_oprávnenosť_výdavku"/>
      <w:bookmarkStart w:id="42" w:name="_Toc7078278"/>
      <w:bookmarkEnd w:id="41"/>
      <w:r w:rsidRPr="00A374F2">
        <w:t>Časová oprávnenosť výdavku</w:t>
      </w:r>
      <w:bookmarkEnd w:id="42"/>
      <w:r w:rsidRPr="00A374F2">
        <w:t xml:space="preserve"> </w:t>
      </w:r>
    </w:p>
    <w:p w14:paraId="6F0AA3C5" w14:textId="10D51036"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92782B">
      <w:pPr>
        <w:widowControl w:val="0"/>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92782B">
      <w:pPr>
        <w:widowControl w:val="0"/>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92782B">
      <w:pPr>
        <w:widowControl w:val="0"/>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92782B">
      <w:pPr>
        <w:widowControl w:val="0"/>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92782B">
      <w:pPr>
        <w:pStyle w:val="Nadpis2"/>
        <w:keepNext w:val="0"/>
        <w:widowControl w:val="0"/>
        <w:tabs>
          <w:tab w:val="clear" w:pos="2128"/>
          <w:tab w:val="num" w:pos="567"/>
        </w:tabs>
        <w:spacing w:before="120" w:after="0"/>
        <w:ind w:left="567" w:hanging="567"/>
      </w:pPr>
      <w:bookmarkStart w:id="44" w:name="_Toc7078279"/>
      <w:r w:rsidRPr="00A374F2">
        <w:t>Územná oprávnenosť výdavku</w:t>
      </w:r>
      <w:bookmarkEnd w:id="44"/>
      <w:r w:rsidRPr="00A374F2">
        <w:t xml:space="preserve"> </w:t>
      </w:r>
    </w:p>
    <w:p w14:paraId="3A733FB6" w14:textId="77777777" w:rsidR="0099046F" w:rsidRPr="001D0386" w:rsidRDefault="00520DEC" w:rsidP="0092782B">
      <w:pPr>
        <w:widowControl w:val="0"/>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92782B">
      <w:pPr>
        <w:widowControl w:val="0"/>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92782B">
            <w:pPr>
              <w:widowControl w:val="0"/>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92782B">
            <w:pPr>
              <w:widowControl w:val="0"/>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92782B">
            <w:pPr>
              <w:widowControl w:val="0"/>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92782B">
            <w:pPr>
              <w:widowControl w:val="0"/>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92782B">
            <w:pPr>
              <w:widowControl w:val="0"/>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92782B">
            <w:pPr>
              <w:widowControl w:val="0"/>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92782B">
            <w:pPr>
              <w:widowControl w:val="0"/>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92782B">
            <w:pPr>
              <w:widowControl w:val="0"/>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92782B">
            <w:pPr>
              <w:widowControl w:val="0"/>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92782B">
            <w:pPr>
              <w:widowControl w:val="0"/>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92782B">
            <w:pPr>
              <w:widowControl w:val="0"/>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92782B">
            <w:pPr>
              <w:widowControl w:val="0"/>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92782B">
            <w:pPr>
              <w:widowControl w:val="0"/>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92782B">
            <w:pPr>
              <w:widowControl w:val="0"/>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92782B">
            <w:pPr>
              <w:widowControl w:val="0"/>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92782B">
            <w:pPr>
              <w:widowControl w:val="0"/>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92782B">
            <w:pPr>
              <w:widowControl w:val="0"/>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92782B">
            <w:pPr>
              <w:widowControl w:val="0"/>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92782B">
            <w:pPr>
              <w:widowControl w:val="0"/>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92782B">
            <w:pPr>
              <w:widowControl w:val="0"/>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92782B">
            <w:pPr>
              <w:widowControl w:val="0"/>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92782B">
            <w:pPr>
              <w:widowControl w:val="0"/>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92782B">
            <w:pPr>
              <w:widowControl w:val="0"/>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92782B">
            <w:pPr>
              <w:widowControl w:val="0"/>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92782B">
            <w:pPr>
              <w:widowControl w:val="0"/>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92782B">
            <w:pPr>
              <w:widowControl w:val="0"/>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92782B">
            <w:pPr>
              <w:widowControl w:val="0"/>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92782B">
      <w:pPr>
        <w:widowControl w:val="0"/>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92782B">
      <w:pPr>
        <w:widowControl w:val="0"/>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92782B">
      <w:pPr>
        <w:widowControl w:val="0"/>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92782B">
      <w:pPr>
        <w:widowControl w:val="0"/>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92782B">
      <w:pPr>
        <w:widowControl w:val="0"/>
        <w:autoSpaceDE w:val="0"/>
        <w:autoSpaceDN w:val="0"/>
        <w:adjustRightInd w:val="0"/>
        <w:spacing w:before="120" w:after="0" w:line="240" w:lineRule="auto"/>
        <w:jc w:val="both"/>
        <w:rPr>
          <w:sz w:val="20"/>
          <w:szCs w:val="20"/>
        </w:rPr>
      </w:pPr>
    </w:p>
    <w:p w14:paraId="076EBBD5" w14:textId="77777777" w:rsidR="00697BE9" w:rsidRPr="00A374F2" w:rsidRDefault="00520DEC" w:rsidP="0092782B">
      <w:pPr>
        <w:pStyle w:val="Nadpis2"/>
        <w:keepNext w:val="0"/>
        <w:widowControl w:val="0"/>
        <w:tabs>
          <w:tab w:val="clear" w:pos="2128"/>
          <w:tab w:val="num" w:pos="567"/>
        </w:tabs>
        <w:spacing w:before="120" w:after="0"/>
        <w:ind w:left="567" w:hanging="567"/>
      </w:pPr>
      <w:bookmarkStart w:id="45" w:name="_Toc7078280"/>
      <w:r w:rsidRPr="00A374F2">
        <w:t>Neoprávnené výdavky</w:t>
      </w:r>
      <w:bookmarkEnd w:id="45"/>
    </w:p>
    <w:p w14:paraId="3E2895F3" w14:textId="77777777" w:rsidR="00520DEC" w:rsidRPr="00333E62" w:rsidRDefault="00A02E46" w:rsidP="0092782B">
      <w:pPr>
        <w:widowControl w:val="0"/>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92782B">
      <w:pPr>
        <w:widowControl w:val="0"/>
        <w:numPr>
          <w:ilvl w:val="0"/>
          <w:numId w:val="65"/>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92782B">
      <w:pPr>
        <w:widowControl w:val="0"/>
        <w:numPr>
          <w:ilvl w:val="0"/>
          <w:numId w:val="65"/>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92782B">
      <w:pPr>
        <w:widowControl w:val="0"/>
        <w:numPr>
          <w:ilvl w:val="0"/>
          <w:numId w:val="65"/>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6C2DDF98" w:rsidR="007F4744" w:rsidRDefault="00520DEC" w:rsidP="0092782B">
      <w:pPr>
        <w:widowControl w:val="0"/>
        <w:numPr>
          <w:ilvl w:val="0"/>
          <w:numId w:val="65"/>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92782B">
      <w:pPr>
        <w:widowControl w:val="0"/>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92782B">
      <w:pPr>
        <w:widowControl w:val="0"/>
        <w:numPr>
          <w:ilvl w:val="0"/>
          <w:numId w:val="57"/>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92782B">
      <w:pPr>
        <w:widowControl w:val="0"/>
        <w:numPr>
          <w:ilvl w:val="0"/>
          <w:numId w:val="57"/>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92782B">
      <w:pPr>
        <w:widowControl w:val="0"/>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92782B">
      <w:pPr>
        <w:widowControl w:val="0"/>
        <w:spacing w:before="120" w:after="0" w:line="240" w:lineRule="auto"/>
        <w:ind w:left="284"/>
        <w:jc w:val="both"/>
        <w:rPr>
          <w:sz w:val="20"/>
          <w:szCs w:val="20"/>
        </w:rPr>
      </w:pPr>
    </w:p>
    <w:p w14:paraId="0E11CC4A" w14:textId="77777777" w:rsidR="00697BE9" w:rsidRPr="00A374F2" w:rsidRDefault="00520DEC" w:rsidP="0092782B">
      <w:pPr>
        <w:pStyle w:val="Nadpis2"/>
        <w:keepNext w:val="0"/>
        <w:widowControl w:val="0"/>
        <w:tabs>
          <w:tab w:val="clear" w:pos="2128"/>
          <w:tab w:val="num" w:pos="567"/>
        </w:tabs>
        <w:spacing w:before="120" w:after="240"/>
        <w:ind w:left="567" w:hanging="567"/>
      </w:pPr>
      <w:bookmarkStart w:id="46" w:name="_Toc7078281"/>
      <w:r w:rsidRPr="00A374F2">
        <w:t>Projekty generujúce čisté príjmy</w:t>
      </w:r>
      <w:bookmarkEnd w:id="46"/>
    </w:p>
    <w:p w14:paraId="5BD6F186" w14:textId="77777777" w:rsidR="00797539" w:rsidRPr="0094777E" w:rsidRDefault="0053516C" w:rsidP="0092782B">
      <w:pPr>
        <w:pStyle w:val="Nadpis2"/>
        <w:keepNext w:val="0"/>
        <w:widowControl w:val="0"/>
        <w:numPr>
          <w:ilvl w:val="0"/>
          <w:numId w:val="0"/>
        </w:numPr>
        <w:rPr>
          <w:rFonts w:ascii="Calibri" w:hAnsi="Calibri"/>
          <w:sz w:val="24"/>
          <w:szCs w:val="22"/>
          <w:lang w:eastAsia="en-US"/>
        </w:rPr>
      </w:pPr>
      <w:bookmarkStart w:id="47" w:name="_Toc466636461"/>
      <w:bookmarkStart w:id="48" w:name="_Toc534784223"/>
      <w:bookmarkStart w:id="49" w:name="_Toc7078282"/>
      <w:r w:rsidRPr="0094777E">
        <w:rPr>
          <w:rFonts w:ascii="Calibri" w:hAnsi="Calibri"/>
          <w:sz w:val="24"/>
          <w:szCs w:val="22"/>
          <w:lang w:eastAsia="en-US"/>
        </w:rPr>
        <w:t>Typy čistých príjmov</w:t>
      </w:r>
      <w:bookmarkEnd w:id="47"/>
      <w:bookmarkEnd w:id="48"/>
      <w:bookmarkEnd w:id="49"/>
      <w:r w:rsidRPr="0094777E">
        <w:rPr>
          <w:rFonts w:ascii="Calibri" w:hAnsi="Calibri"/>
          <w:sz w:val="24"/>
          <w:szCs w:val="22"/>
          <w:lang w:eastAsia="en-US"/>
        </w:rPr>
        <w:t xml:space="preserve"> </w:t>
      </w:r>
    </w:p>
    <w:p w14:paraId="5FFC75D3" w14:textId="77777777" w:rsidR="0053516C" w:rsidRPr="00797539" w:rsidRDefault="0053516C" w:rsidP="0092782B">
      <w:pPr>
        <w:pStyle w:val="Nadpis2"/>
        <w:keepNext w:val="0"/>
        <w:widowControl w:val="0"/>
        <w:numPr>
          <w:ilvl w:val="0"/>
          <w:numId w:val="0"/>
        </w:numPr>
        <w:rPr>
          <w:rFonts w:ascii="Calibri" w:hAnsi="Calibri"/>
          <w:color w:val="auto"/>
          <w:sz w:val="20"/>
          <w:szCs w:val="20"/>
          <w:u w:val="single"/>
          <w:lang w:val="sk-SK" w:eastAsia="en-US"/>
        </w:rPr>
      </w:pPr>
      <w:bookmarkStart w:id="50" w:name="_Toc534784224"/>
      <w:bookmarkStart w:id="51" w:name="_Toc7078283"/>
      <w:r w:rsidRPr="00797539">
        <w:rPr>
          <w:rFonts w:ascii="Calibri" w:hAnsi="Calibri"/>
          <w:color w:val="auto"/>
          <w:sz w:val="20"/>
          <w:szCs w:val="20"/>
          <w:u w:val="single"/>
          <w:lang w:val="sk-SK" w:eastAsia="en-US"/>
        </w:rPr>
        <w:t>Príjmy realizované v rámci projektu je možné rozdeliť na:</w:t>
      </w:r>
      <w:bookmarkEnd w:id="50"/>
      <w:bookmarkEnd w:id="51"/>
    </w:p>
    <w:p w14:paraId="7340F8D0"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92782B">
      <w:pPr>
        <w:pStyle w:val="Odsekzoznamu"/>
        <w:widowControl w:val="0"/>
        <w:numPr>
          <w:ilvl w:val="0"/>
          <w:numId w:val="82"/>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92782B">
      <w:pPr>
        <w:widowControl w:val="0"/>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92782B">
      <w:pPr>
        <w:widowControl w:val="0"/>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92782B">
      <w:pPr>
        <w:pStyle w:val="Odsekzoznamu"/>
        <w:widowControl w:val="0"/>
        <w:numPr>
          <w:ilvl w:val="0"/>
          <w:numId w:val="83"/>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92782B">
      <w:pPr>
        <w:widowControl w:val="0"/>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92782B">
      <w:pPr>
        <w:widowControl w:val="0"/>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92782B">
      <w:pPr>
        <w:widowControl w:val="0"/>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92782B">
      <w:pPr>
        <w:widowControl w:val="0"/>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92782B">
      <w:pPr>
        <w:pStyle w:val="Popis"/>
        <w:widowControl w:val="0"/>
      </w:pPr>
      <w:proofErr w:type="spellStart"/>
      <w:r>
        <w:t>Referenčné</w:t>
      </w:r>
      <w:proofErr w:type="spellEnd"/>
      <w:r>
        <w:t xml:space="preserve"> </w:t>
      </w:r>
      <w:proofErr w:type="spellStart"/>
      <w:r>
        <w:t>obdobia</w:t>
      </w:r>
      <w:proofErr w:type="spellEnd"/>
      <w:r>
        <w:t xml:space="preserve"> pre </w:t>
      </w:r>
      <w:proofErr w:type="spellStart"/>
      <w:r>
        <w:t>sektor</w:t>
      </w:r>
      <w:proofErr w:type="spellEnd"/>
      <w:r>
        <w:t xml:space="preserve"> </w:t>
      </w:r>
      <w:proofErr w:type="spellStart"/>
      <w:r>
        <w:t>dopravy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92782B">
            <w:pPr>
              <w:widowControl w:val="0"/>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92782B">
            <w:pPr>
              <w:widowControl w:val="0"/>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92782B">
            <w:pPr>
              <w:widowControl w:val="0"/>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92782B">
            <w:pPr>
              <w:widowControl w:val="0"/>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92782B">
            <w:pPr>
              <w:widowControl w:val="0"/>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92782B">
            <w:pPr>
              <w:widowControl w:val="0"/>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92782B">
            <w:pPr>
              <w:widowControl w:val="0"/>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92782B">
            <w:pPr>
              <w:widowControl w:val="0"/>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92782B">
            <w:pPr>
              <w:widowControl w:val="0"/>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92782B">
            <w:pPr>
              <w:widowControl w:val="0"/>
              <w:spacing w:after="0"/>
              <w:jc w:val="center"/>
              <w:rPr>
                <w:sz w:val="20"/>
              </w:rPr>
            </w:pPr>
            <w:r w:rsidRPr="003D2960">
              <w:rPr>
                <w:sz w:val="20"/>
              </w:rPr>
              <w:t>25-30</w:t>
            </w:r>
          </w:p>
        </w:tc>
      </w:tr>
    </w:tbl>
    <w:p w14:paraId="3EEE6D7C" w14:textId="77777777" w:rsidR="0065019D" w:rsidRDefault="0065019D" w:rsidP="0092782B">
      <w:pPr>
        <w:widowControl w:val="0"/>
        <w:spacing w:before="120" w:after="120" w:line="288" w:lineRule="auto"/>
        <w:jc w:val="both"/>
        <w:rPr>
          <w:sz w:val="20"/>
        </w:rPr>
      </w:pPr>
    </w:p>
    <w:p w14:paraId="5BEAFAB2" w14:textId="77777777" w:rsidR="0053516C" w:rsidRPr="003D2960" w:rsidRDefault="0053516C" w:rsidP="0092782B">
      <w:pPr>
        <w:widowControl w:val="0"/>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w:t>
      </w:r>
      <w:proofErr w:type="spellStart"/>
      <w:r w:rsidRPr="003D2960">
        <w:rPr>
          <w:sz w:val="20"/>
        </w:rPr>
        <w:t>cost</w:t>
      </w:r>
      <w:proofErr w:type="spellEnd"/>
      <w:r w:rsidRPr="003D2960">
        <w:rPr>
          <w:sz w:val="20"/>
        </w:rPr>
        <w:t xml:space="preserve">-benefit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92782B">
      <w:pPr>
        <w:pStyle w:val="Popis"/>
        <w:widowControl w:val="0"/>
        <w:jc w:val="both"/>
        <w:rPr>
          <w:sz w:val="20"/>
          <w:szCs w:val="20"/>
          <w:lang w:val="sk-SK"/>
        </w:rPr>
      </w:pPr>
    </w:p>
    <w:p w14:paraId="0724885A" w14:textId="77777777" w:rsidR="0053516C" w:rsidRPr="00DF7664" w:rsidRDefault="0053516C" w:rsidP="0092782B">
      <w:pPr>
        <w:pStyle w:val="Popis"/>
        <w:widowControl w:val="0"/>
        <w:jc w:val="both"/>
      </w:pPr>
      <w:proofErr w:type="spellStart"/>
      <w:r w:rsidRPr="00927FA9">
        <w:rPr>
          <w:sz w:val="20"/>
          <w:szCs w:val="20"/>
        </w:rPr>
        <w:t>Výpočet</w:t>
      </w:r>
      <w:proofErr w:type="spellEnd"/>
      <w:r w:rsidRPr="00927FA9">
        <w:rPr>
          <w:sz w:val="20"/>
          <w:szCs w:val="20"/>
        </w:rPr>
        <w:t xml:space="preserve"> </w:t>
      </w:r>
      <w:proofErr w:type="spellStart"/>
      <w:r w:rsidRPr="00927FA9">
        <w:rPr>
          <w:sz w:val="20"/>
          <w:szCs w:val="20"/>
        </w:rPr>
        <w:t>finančnej</w:t>
      </w:r>
      <w:proofErr w:type="spellEnd"/>
      <w:r w:rsidRPr="00927FA9">
        <w:rPr>
          <w:sz w:val="20"/>
          <w:szCs w:val="20"/>
        </w:rPr>
        <w:t xml:space="preserve"> </w:t>
      </w:r>
      <w:proofErr w:type="spellStart"/>
      <w:r w:rsidRPr="00927FA9">
        <w:rPr>
          <w:sz w:val="20"/>
          <w:szCs w:val="20"/>
        </w:rPr>
        <w:t>medzery</w:t>
      </w:r>
      <w:proofErr w:type="spellEnd"/>
    </w:p>
    <w:p w14:paraId="1F8F9759" w14:textId="6EAB423A" w:rsidR="0053516C" w:rsidRDefault="00335510" w:rsidP="0092782B">
      <w:pPr>
        <w:widowControl w:val="0"/>
        <w:spacing w:before="120" w:after="120" w:line="288" w:lineRule="auto"/>
        <w:jc w:val="both"/>
        <w:rPr>
          <w:sz w:val="20"/>
          <w:szCs w:val="20"/>
        </w:rPr>
      </w:pPr>
      <w:r>
        <w:rPr>
          <w:noProof/>
          <w:sz w:val="16"/>
          <w:lang w:eastAsia="sk-SK"/>
        </w:rPr>
        <w:drawing>
          <wp:inline distT="0" distB="0" distL="0" distR="0" wp14:anchorId="0463F3B6" wp14:editId="3C0388FE">
            <wp:extent cx="5105400" cy="22383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5400" cy="2238375"/>
                    </a:xfrm>
                    <a:prstGeom prst="rect">
                      <a:avLst/>
                    </a:prstGeom>
                    <a:noFill/>
                    <a:ln>
                      <a:noFill/>
                    </a:ln>
                  </pic:spPr>
                </pic:pic>
              </a:graphicData>
            </a:graphic>
          </wp:inline>
        </w:drawing>
      </w:r>
    </w:p>
    <w:p w14:paraId="62AE0314" w14:textId="77777777" w:rsidR="0053516C" w:rsidRDefault="0053516C" w:rsidP="0092782B">
      <w:pPr>
        <w:pStyle w:val="Odsekzoznamu"/>
        <w:widowControl w:val="0"/>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92782B">
      <w:pPr>
        <w:widowControl w:val="0"/>
        <w:spacing w:before="120" w:after="120" w:line="288" w:lineRule="auto"/>
        <w:jc w:val="both"/>
        <w:rPr>
          <w:sz w:val="20"/>
        </w:rPr>
      </w:pPr>
      <w:r w:rsidRPr="003D2960">
        <w:rPr>
          <w:sz w:val="20"/>
        </w:rPr>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92782B">
      <w:pPr>
        <w:pStyle w:val="Popis"/>
        <w:widowControl w:val="0"/>
      </w:pPr>
      <w:proofErr w:type="spellStart"/>
      <w:r>
        <w:t>Príklady</w:t>
      </w:r>
      <w:proofErr w:type="spellEnd"/>
      <w:r>
        <w:t xml:space="preserve"> </w:t>
      </w:r>
      <w:proofErr w:type="spellStart"/>
      <w:r>
        <w:t>príjmov</w:t>
      </w:r>
      <w:proofErr w:type="spellEnd"/>
      <w:r>
        <w:t xml:space="preserve"> </w:t>
      </w:r>
      <w:proofErr w:type="spellStart"/>
      <w:r>
        <w:t>projektu</w:t>
      </w:r>
      <w:proofErr w:type="spellEnd"/>
    </w:p>
    <w:p w14:paraId="1D5FFD90" w14:textId="464F3693" w:rsidR="0053516C" w:rsidRPr="0053516C" w:rsidRDefault="00335510" w:rsidP="0092782B">
      <w:pPr>
        <w:pStyle w:val="Popis"/>
        <w:widowControl w:val="0"/>
        <w:rPr>
          <w:rFonts w:ascii="Calibri" w:eastAsia="Calibri" w:hAnsi="Calibri"/>
          <w:sz w:val="22"/>
          <w:szCs w:val="22"/>
          <w:lang w:val="sk-SK"/>
        </w:rPr>
      </w:pPr>
      <w:r>
        <w:rPr>
          <w:rFonts w:ascii="Calibri" w:eastAsia="Calibri" w:hAnsi="Calibri"/>
          <w:noProof/>
          <w:sz w:val="22"/>
          <w:szCs w:val="22"/>
          <w:lang w:val="sk-SK" w:eastAsia="sk-SK"/>
        </w:rPr>
        <w:drawing>
          <wp:inline distT="0" distB="0" distL="0" distR="0" wp14:anchorId="1F85BAA3" wp14:editId="3DC193C8">
            <wp:extent cx="5105400" cy="175260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5400" cy="1752600"/>
                    </a:xfrm>
                    <a:prstGeom prst="rect">
                      <a:avLst/>
                    </a:prstGeom>
                    <a:noFill/>
                    <a:ln>
                      <a:noFill/>
                    </a:ln>
                  </pic:spPr>
                </pic:pic>
              </a:graphicData>
            </a:graphic>
          </wp:inline>
        </w:drawing>
      </w:r>
    </w:p>
    <w:p w14:paraId="068F45C6" w14:textId="77777777" w:rsidR="0053516C" w:rsidRPr="003D2960" w:rsidRDefault="00DF0EEF" w:rsidP="0092782B">
      <w:pPr>
        <w:widowControl w:val="0"/>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w:t>
      </w:r>
      <w:proofErr w:type="spellStart"/>
      <w:r w:rsidR="0053516C">
        <w:rPr>
          <w:sz w:val="20"/>
        </w:rPr>
        <w:t>vratkám</w:t>
      </w:r>
      <w:proofErr w:type="spellEnd"/>
      <w:r w:rsidR="0053516C">
        <w:rPr>
          <w:sz w:val="20"/>
        </w:rPr>
        <w:t>.</w:t>
      </w:r>
    </w:p>
    <w:p w14:paraId="417462D8" w14:textId="77777777" w:rsidR="0053516C" w:rsidRPr="00606DC5" w:rsidRDefault="0053516C" w:rsidP="0092782B">
      <w:pPr>
        <w:widowControl w:val="0"/>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92782B">
      <w:pPr>
        <w:pStyle w:val="Nadpis2"/>
        <w:keepNext w:val="0"/>
        <w:widowControl w:val="0"/>
        <w:numPr>
          <w:ilvl w:val="0"/>
          <w:numId w:val="0"/>
        </w:numPr>
        <w:rPr>
          <w:rFonts w:ascii="Calibri" w:hAnsi="Calibri"/>
          <w:sz w:val="24"/>
          <w:szCs w:val="22"/>
          <w:lang w:eastAsia="en-US"/>
        </w:rPr>
      </w:pPr>
      <w:bookmarkStart w:id="52" w:name="_Toc466636462"/>
      <w:bookmarkStart w:id="53" w:name="_Toc534784225"/>
      <w:bookmarkStart w:id="54" w:name="_Toc7078284"/>
      <w:r w:rsidRPr="0094777E">
        <w:rPr>
          <w:rFonts w:ascii="Calibri" w:hAnsi="Calibri"/>
          <w:sz w:val="24"/>
          <w:szCs w:val="22"/>
          <w:lang w:eastAsia="en-US"/>
        </w:rPr>
        <w:t>Stanovenie výšky čistých príjmov (ex-ante)</w:t>
      </w:r>
      <w:bookmarkEnd w:id="52"/>
      <w:bookmarkEnd w:id="53"/>
      <w:bookmarkEnd w:id="54"/>
    </w:p>
    <w:p w14:paraId="1F0CB853" w14:textId="77777777" w:rsidR="0053516C" w:rsidRPr="003D2960" w:rsidRDefault="0053516C" w:rsidP="0092782B">
      <w:pPr>
        <w:widowControl w:val="0"/>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92782B">
      <w:pPr>
        <w:widowControl w:val="0"/>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92782B">
      <w:pPr>
        <w:pStyle w:val="Popis"/>
        <w:widowControl w:val="0"/>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92782B">
            <w:pPr>
              <w:widowControl w:val="0"/>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92782B">
            <w:pPr>
              <w:widowControl w:val="0"/>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92782B">
            <w:pPr>
              <w:widowControl w:val="0"/>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92782B">
            <w:pPr>
              <w:widowControl w:val="0"/>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92782B">
            <w:pPr>
              <w:widowControl w:val="0"/>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92782B">
            <w:pPr>
              <w:widowControl w:val="0"/>
              <w:spacing w:before="120" w:after="120" w:line="288" w:lineRule="auto"/>
              <w:jc w:val="center"/>
              <w:rPr>
                <w:sz w:val="20"/>
              </w:rPr>
            </w:pPr>
          </w:p>
        </w:tc>
        <w:tc>
          <w:tcPr>
            <w:tcW w:w="3129" w:type="dxa"/>
            <w:vAlign w:val="center"/>
          </w:tcPr>
          <w:p w14:paraId="06D9A857" w14:textId="77777777" w:rsidR="0053516C" w:rsidRPr="003D2960" w:rsidRDefault="0053516C" w:rsidP="0092782B">
            <w:pPr>
              <w:widowControl w:val="0"/>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92782B">
            <w:pPr>
              <w:widowControl w:val="0"/>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92782B">
            <w:pPr>
              <w:widowControl w:val="0"/>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92782B">
            <w:pPr>
              <w:widowControl w:val="0"/>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92782B">
            <w:pPr>
              <w:widowControl w:val="0"/>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92782B">
      <w:pPr>
        <w:widowControl w:val="0"/>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92782B">
      <w:pPr>
        <w:pStyle w:val="Odsekzoznamu"/>
        <w:widowControl w:val="0"/>
        <w:spacing w:before="120" w:after="0" w:line="240" w:lineRule="auto"/>
        <w:ind w:left="0"/>
        <w:rPr>
          <w:color w:val="4F81BD"/>
          <w:sz w:val="24"/>
          <w:lang w:val="sk-SK"/>
        </w:rPr>
      </w:pPr>
    </w:p>
    <w:p w14:paraId="5A114FDF" w14:textId="77777777" w:rsidR="0048058E" w:rsidRPr="00333E62" w:rsidRDefault="0048058E" w:rsidP="0092782B">
      <w:pPr>
        <w:pStyle w:val="Odsekzoznamu"/>
        <w:widowControl w:val="0"/>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92782B">
      <w:pPr>
        <w:widowControl w:val="0"/>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92782B">
      <w:pPr>
        <w:widowControl w:val="0"/>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92782B">
      <w:pPr>
        <w:widowControl w:val="0"/>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92782B">
      <w:pPr>
        <w:widowControl w:val="0"/>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92782B">
      <w:pPr>
        <w:widowControl w:val="0"/>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92782B">
      <w:pPr>
        <w:widowControl w:val="0"/>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92782B">
      <w:pPr>
        <w:widowControl w:val="0"/>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92782B">
      <w:pPr>
        <w:widowControl w:val="0"/>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92782B">
      <w:pPr>
        <w:widowControl w:val="0"/>
        <w:spacing w:before="120" w:after="0" w:line="240" w:lineRule="auto"/>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92782B">
      <w:pPr>
        <w:widowControl w:val="0"/>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92782B">
      <w:pPr>
        <w:widowControl w:val="0"/>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92782B">
      <w:pPr>
        <w:widowControl w:val="0"/>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92782B">
      <w:pPr>
        <w:widowControl w:val="0"/>
        <w:numPr>
          <w:ilvl w:val="0"/>
          <w:numId w:val="58"/>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92782B">
      <w:pPr>
        <w:widowControl w:val="0"/>
        <w:numPr>
          <w:ilvl w:val="0"/>
          <w:numId w:val="58"/>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92782B">
      <w:pPr>
        <w:widowControl w:val="0"/>
        <w:numPr>
          <w:ilvl w:val="0"/>
          <w:numId w:val="58"/>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92782B">
      <w:pPr>
        <w:widowControl w:val="0"/>
        <w:numPr>
          <w:ilvl w:val="0"/>
          <w:numId w:val="58"/>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92782B">
      <w:pPr>
        <w:widowControl w:val="0"/>
        <w:numPr>
          <w:ilvl w:val="0"/>
          <w:numId w:val="58"/>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92782B">
      <w:pPr>
        <w:widowControl w:val="0"/>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92782B">
      <w:pPr>
        <w:pStyle w:val="Odsekzoznamu"/>
        <w:widowControl w:val="0"/>
        <w:spacing w:before="120" w:after="0" w:line="240" w:lineRule="auto"/>
        <w:ind w:left="0"/>
        <w:rPr>
          <w:rFonts w:ascii="Arial Narrow" w:hAnsi="Arial Narrow"/>
          <w:color w:val="4F81BD"/>
          <w:sz w:val="24"/>
          <w:lang w:val="sk-SK"/>
        </w:rPr>
      </w:pPr>
    </w:p>
    <w:p w14:paraId="66F04230" w14:textId="77777777" w:rsidR="00697BE9" w:rsidRPr="006C23FE" w:rsidRDefault="00520DEC" w:rsidP="0092782B">
      <w:pPr>
        <w:pStyle w:val="Odsekzoznamu"/>
        <w:widowControl w:val="0"/>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92782B">
      <w:pPr>
        <w:widowControl w:val="0"/>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92782B">
      <w:pPr>
        <w:widowControl w:val="0"/>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92782B">
      <w:pPr>
        <w:widowControl w:val="0"/>
        <w:numPr>
          <w:ilvl w:val="0"/>
          <w:numId w:val="59"/>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92782B">
      <w:pPr>
        <w:widowControl w:val="0"/>
        <w:numPr>
          <w:ilvl w:val="0"/>
          <w:numId w:val="59"/>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92782B">
      <w:pPr>
        <w:widowControl w:val="0"/>
        <w:spacing w:before="120" w:after="0" w:line="240" w:lineRule="auto"/>
        <w:jc w:val="both"/>
        <w:rPr>
          <w:sz w:val="20"/>
          <w:szCs w:val="20"/>
        </w:rPr>
      </w:pPr>
    </w:p>
    <w:p w14:paraId="631550DA" w14:textId="77777777" w:rsidR="00697BE9" w:rsidRDefault="00520DEC" w:rsidP="0092782B">
      <w:pPr>
        <w:widowControl w:val="0"/>
        <w:spacing w:before="120" w:after="0" w:line="240" w:lineRule="auto"/>
        <w:jc w:val="both"/>
        <w:rPr>
          <w:sz w:val="20"/>
          <w:szCs w:val="20"/>
        </w:rPr>
      </w:pPr>
      <w:r w:rsidRPr="00A374F2">
        <w:rPr>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92782B">
      <w:pPr>
        <w:widowControl w:val="0"/>
        <w:spacing w:before="120" w:after="0" w:line="240" w:lineRule="auto"/>
        <w:jc w:val="both"/>
        <w:rPr>
          <w:color w:val="4F81BD"/>
          <w:sz w:val="24"/>
          <w:lang w:val="x-none"/>
        </w:rPr>
      </w:pPr>
      <w:bookmarkStart w:id="59" w:name="_Toc469685696"/>
      <w:r w:rsidRPr="00FA4143">
        <w:rPr>
          <w:color w:val="4F81BD"/>
          <w:sz w:val="24"/>
          <w:lang w:val="x-none"/>
        </w:rPr>
        <w:t>Životný cyklus príjmov v rámci projektov generujúcich príjem</w:t>
      </w:r>
      <w:bookmarkEnd w:id="59"/>
    </w:p>
    <w:p w14:paraId="7607218C" w14:textId="77777777" w:rsidR="00FA4143" w:rsidRPr="00FA4143" w:rsidRDefault="00FA4143" w:rsidP="0092782B">
      <w:pPr>
        <w:widowControl w:val="0"/>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92782B">
      <w:pPr>
        <w:widowControl w:val="0"/>
        <w:spacing w:before="120" w:after="0" w:line="240" w:lineRule="auto"/>
        <w:jc w:val="both"/>
        <w:rPr>
          <w:b/>
          <w:bCs/>
          <w:sz w:val="20"/>
          <w:szCs w:val="20"/>
          <w:lang w:val="en-US"/>
        </w:rPr>
      </w:pPr>
    </w:p>
    <w:p w14:paraId="0D776865" w14:textId="77777777" w:rsidR="00FA4143" w:rsidRPr="00FA4143" w:rsidRDefault="00FA4143" w:rsidP="0092782B">
      <w:pPr>
        <w:widowControl w:val="0"/>
        <w:spacing w:before="120" w:after="0" w:line="240" w:lineRule="auto"/>
        <w:jc w:val="both"/>
        <w:rPr>
          <w:b/>
          <w:bCs/>
          <w:sz w:val="20"/>
          <w:szCs w:val="20"/>
          <w:lang w:val="en-US"/>
        </w:rPr>
      </w:pPr>
      <w:proofErr w:type="spellStart"/>
      <w:r w:rsidRPr="00FA4143">
        <w:rPr>
          <w:b/>
          <w:bCs/>
          <w:sz w:val="20"/>
          <w:szCs w:val="20"/>
          <w:lang w:val="en-US"/>
        </w:rPr>
        <w:t>Životný</w:t>
      </w:r>
      <w:proofErr w:type="spellEnd"/>
      <w:r w:rsidRPr="00FA4143">
        <w:rPr>
          <w:b/>
          <w:bCs/>
          <w:sz w:val="20"/>
          <w:szCs w:val="20"/>
          <w:lang w:val="en-US"/>
        </w:rPr>
        <w:t xml:space="preserve"> </w:t>
      </w:r>
      <w:proofErr w:type="spellStart"/>
      <w:r w:rsidRPr="00FA4143">
        <w:rPr>
          <w:b/>
          <w:bCs/>
          <w:sz w:val="20"/>
          <w:szCs w:val="20"/>
          <w:lang w:val="en-US"/>
        </w:rPr>
        <w:t>cyklus</w:t>
      </w:r>
      <w:proofErr w:type="spellEnd"/>
      <w:r w:rsidRPr="00FA4143">
        <w:rPr>
          <w:b/>
          <w:bCs/>
          <w:sz w:val="20"/>
          <w:szCs w:val="20"/>
          <w:lang w:val="en-US"/>
        </w:rPr>
        <w:t xml:space="preserve"> </w:t>
      </w:r>
      <w:proofErr w:type="spellStart"/>
      <w:r w:rsidRPr="00FA4143">
        <w:rPr>
          <w:b/>
          <w:bCs/>
          <w:sz w:val="20"/>
          <w:szCs w:val="20"/>
          <w:lang w:val="en-US"/>
        </w:rPr>
        <w:t>príjmov</w:t>
      </w:r>
      <w:proofErr w:type="spellEnd"/>
      <w:r w:rsidRPr="00FA4143">
        <w:rPr>
          <w:b/>
          <w:bCs/>
          <w:sz w:val="20"/>
          <w:szCs w:val="20"/>
          <w:lang w:val="en-US"/>
        </w:rPr>
        <w:t xml:space="preserve"> v </w:t>
      </w:r>
      <w:proofErr w:type="spellStart"/>
      <w:r w:rsidRPr="00FA4143">
        <w:rPr>
          <w:b/>
          <w:bCs/>
          <w:sz w:val="20"/>
          <w:szCs w:val="20"/>
          <w:lang w:val="en-US"/>
        </w:rPr>
        <w:t>rámci</w:t>
      </w:r>
      <w:proofErr w:type="spellEnd"/>
      <w:r w:rsidRPr="00FA4143">
        <w:rPr>
          <w:b/>
          <w:bCs/>
          <w:sz w:val="20"/>
          <w:szCs w:val="20"/>
          <w:lang w:val="en-US"/>
        </w:rPr>
        <w:t xml:space="preserve"> </w:t>
      </w:r>
      <w:proofErr w:type="spellStart"/>
      <w:r w:rsidRPr="00FA4143">
        <w:rPr>
          <w:b/>
          <w:bCs/>
          <w:sz w:val="20"/>
          <w:szCs w:val="20"/>
          <w:lang w:val="en-US"/>
        </w:rPr>
        <w:t>projektov</w:t>
      </w:r>
      <w:proofErr w:type="spellEnd"/>
      <w:r w:rsidRPr="00FA4143">
        <w:rPr>
          <w:b/>
          <w:bCs/>
          <w:sz w:val="20"/>
          <w:szCs w:val="20"/>
          <w:lang w:val="en-US"/>
        </w:rPr>
        <w:t xml:space="preserve"> </w:t>
      </w:r>
      <w:proofErr w:type="spellStart"/>
      <w:r w:rsidRPr="00FA4143">
        <w:rPr>
          <w:b/>
          <w:bCs/>
          <w:sz w:val="20"/>
          <w:szCs w:val="20"/>
          <w:lang w:val="en-US"/>
        </w:rPr>
        <w:t>generujúcich</w:t>
      </w:r>
      <w:proofErr w:type="spellEnd"/>
      <w:r w:rsidRPr="00FA4143">
        <w:rPr>
          <w:b/>
          <w:bCs/>
          <w:sz w:val="20"/>
          <w:szCs w:val="20"/>
          <w:lang w:val="en-US"/>
        </w:rPr>
        <w:t xml:space="preserve"> </w:t>
      </w:r>
      <w:proofErr w:type="spellStart"/>
      <w:r w:rsidRPr="00FA4143">
        <w:rPr>
          <w:b/>
          <w:bCs/>
          <w:sz w:val="20"/>
          <w:szCs w:val="20"/>
          <w:lang w:val="en-US"/>
        </w:rPr>
        <w:t>príjem</w:t>
      </w:r>
      <w:proofErr w:type="spellEnd"/>
    </w:p>
    <w:p w14:paraId="38EC964D" w14:textId="7A4ED02B" w:rsidR="00FA4143" w:rsidRPr="00FA4143" w:rsidRDefault="00335510" w:rsidP="0092782B">
      <w:pPr>
        <w:widowControl w:val="0"/>
        <w:spacing w:before="120" w:after="0" w:line="240" w:lineRule="auto"/>
        <w:jc w:val="both"/>
        <w:rPr>
          <w:sz w:val="20"/>
          <w:szCs w:val="20"/>
        </w:rPr>
      </w:pPr>
      <w:r>
        <w:rPr>
          <w:noProof/>
          <w:sz w:val="20"/>
          <w:szCs w:val="20"/>
          <w:lang w:eastAsia="sk-SK"/>
        </w:rPr>
        <w:drawing>
          <wp:inline distT="0" distB="0" distL="0" distR="0" wp14:anchorId="79AE9D84" wp14:editId="3F31F347">
            <wp:extent cx="5762625" cy="215265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2625" cy="2152650"/>
                    </a:xfrm>
                    <a:prstGeom prst="rect">
                      <a:avLst/>
                    </a:prstGeom>
                    <a:noFill/>
                    <a:ln>
                      <a:noFill/>
                    </a:ln>
                  </pic:spPr>
                </pic:pic>
              </a:graphicData>
            </a:graphic>
          </wp:inline>
        </w:drawing>
      </w:r>
    </w:p>
    <w:p w14:paraId="674ED6DF" w14:textId="77777777" w:rsidR="00C45089" w:rsidRPr="00333E62" w:rsidRDefault="00C45089" w:rsidP="0092782B">
      <w:pPr>
        <w:pStyle w:val="Nadpis2"/>
        <w:keepNext w:val="0"/>
        <w:widowControl w:val="0"/>
        <w:tabs>
          <w:tab w:val="clear" w:pos="2128"/>
          <w:tab w:val="num" w:pos="567"/>
        </w:tabs>
        <w:spacing w:before="120" w:after="0"/>
        <w:ind w:left="567" w:hanging="567"/>
      </w:pPr>
      <w:bookmarkStart w:id="60" w:name="_Toc7078285"/>
      <w:r>
        <w:rPr>
          <w:lang w:val="sk-SK"/>
        </w:rPr>
        <w:t>Infraštruktúra</w:t>
      </w:r>
      <w:bookmarkEnd w:id="60"/>
    </w:p>
    <w:p w14:paraId="56960D1D" w14:textId="77777777" w:rsidR="00C45089" w:rsidRPr="000F47DD" w:rsidRDefault="00C45089" w:rsidP="0092782B">
      <w:pPr>
        <w:widowControl w:val="0"/>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92782B">
      <w:pPr>
        <w:widowControl w:val="0"/>
        <w:numPr>
          <w:ilvl w:val="0"/>
          <w:numId w:val="63"/>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92782B">
      <w:pPr>
        <w:widowControl w:val="0"/>
        <w:numPr>
          <w:ilvl w:val="0"/>
          <w:numId w:val="63"/>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92782B">
      <w:pPr>
        <w:widowControl w:val="0"/>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92782B">
      <w:pPr>
        <w:widowControl w:val="0"/>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92782B">
      <w:pPr>
        <w:widowControl w:val="0"/>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92782B">
      <w:pPr>
        <w:widowControl w:val="0"/>
        <w:rPr>
          <w:lang w:val="x-none"/>
        </w:rPr>
      </w:pPr>
    </w:p>
    <w:p w14:paraId="58D938AE"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61" w:name="_Toc7078286"/>
      <w:r w:rsidRPr="00A374F2">
        <w:t>Vyvolané investície</w:t>
      </w:r>
      <w:bookmarkEnd w:id="61"/>
    </w:p>
    <w:p w14:paraId="2060516A" w14:textId="77777777" w:rsidR="00957DDF" w:rsidRPr="00A374F2" w:rsidRDefault="00957DDF" w:rsidP="0092782B">
      <w:pPr>
        <w:widowControl w:val="0"/>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92782B">
      <w:pPr>
        <w:widowControl w:val="0"/>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92782B">
      <w:pPr>
        <w:widowControl w:val="0"/>
        <w:spacing w:before="120" w:after="0" w:line="240" w:lineRule="auto"/>
        <w:jc w:val="both"/>
        <w:rPr>
          <w:bCs/>
          <w:sz w:val="20"/>
          <w:szCs w:val="20"/>
        </w:rPr>
      </w:pPr>
    </w:p>
    <w:p w14:paraId="53E76E4F"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62" w:name="_Nepriame_výdavky"/>
      <w:bookmarkStart w:id="63" w:name="_Toc7078287"/>
      <w:bookmarkEnd w:id="62"/>
      <w:r w:rsidRPr="00A374F2">
        <w:t>Nepriame výdavky</w:t>
      </w:r>
      <w:bookmarkEnd w:id="63"/>
    </w:p>
    <w:p w14:paraId="707FB931" w14:textId="77777777" w:rsidR="00957DDF" w:rsidRPr="00A374F2" w:rsidRDefault="00A70D4D" w:rsidP="0092782B">
      <w:pPr>
        <w:widowControl w:val="0"/>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42211965" w:rsidR="00427FB1" w:rsidRPr="005957AE"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niteľnosti, vypracovanie Informácie o veľkom projekte / Oznámenia vybraného veľkého projektu)</w:t>
      </w:r>
      <w:ins w:id="64" w:author="KH" w:date="2023-01-20T13:08:00Z">
        <w:r w:rsidR="00FF3BAE">
          <w:rPr>
            <w:sz w:val="20"/>
            <w:szCs w:val="20"/>
          </w:rPr>
          <w:t>,</w:t>
        </w:r>
      </w:ins>
      <w:r w:rsidRPr="005957AE">
        <w:rPr>
          <w:sz w:val="20"/>
          <w:szCs w:val="20"/>
        </w:rPr>
        <w:t xml:space="preserve"> </w:t>
      </w:r>
    </w:p>
    <w:p w14:paraId="33C22EBB" w14:textId="77777777" w:rsidR="00427FB1" w:rsidRPr="00C87341"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1EF30A7D" w:rsidR="00427FB1" w:rsidRPr="00333E62" w:rsidRDefault="00427FB1"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kontrola a odborný dohľad, riadenie investičnej činnosti (priebežné riadenie investičných prác, kontrola súladu projektovej dokumentácie a realizovaného diela, monitorovanie priebehu stavebných prác, posudzovanie a vyhodnocovanie zmenových konaní, nákladov naviac</w:t>
      </w:r>
      <w:ins w:id="65" w:author="KH" w:date="2023-01-20T13:08:00Z">
        <w:r w:rsidR="00FF3BAE">
          <w:rPr>
            <w:sz w:val="20"/>
            <w:szCs w:val="20"/>
          </w:rPr>
          <w:t>,</w:t>
        </w:r>
      </w:ins>
      <w:r w:rsidRPr="00333E62">
        <w:rPr>
          <w:sz w:val="20"/>
          <w:szCs w:val="20"/>
        </w:rPr>
        <w:t xml:space="preserve"> resp. dodatkov k zmluve o dielo, vypracovanie žiadosti o zmenu projektu); </w:t>
      </w:r>
    </w:p>
    <w:p w14:paraId="1E6879C2" w14:textId="77777777" w:rsidR="007D500F" w:rsidRPr="00333E62" w:rsidRDefault="007D500F"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92782B">
      <w:pPr>
        <w:widowControl w:val="0"/>
        <w:numPr>
          <w:ilvl w:val="1"/>
          <w:numId w:val="39"/>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92782B">
      <w:pPr>
        <w:widowControl w:val="0"/>
        <w:numPr>
          <w:ilvl w:val="1"/>
          <w:numId w:val="39"/>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prepravy tovaru a osôb, okrem osôb cieľovej skupiny a odbor</w:t>
      </w:r>
      <w:r w:rsidR="00BA6A19">
        <w:rPr>
          <w:sz w:val="20"/>
          <w:szCs w:val="20"/>
        </w:rPr>
        <w:t>ného personálu (napr. lektorov),</w:t>
      </w:r>
    </w:p>
    <w:p w14:paraId="651B2612"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92782B">
      <w:pPr>
        <w:widowControl w:val="0"/>
        <w:numPr>
          <w:ilvl w:val="1"/>
          <w:numId w:val="39"/>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92782B">
      <w:pPr>
        <w:widowControl w:val="0"/>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92782B">
      <w:pPr>
        <w:widowControl w:val="0"/>
        <w:numPr>
          <w:ilvl w:val="0"/>
          <w:numId w:val="39"/>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92782B">
      <w:pPr>
        <w:widowControl w:val="0"/>
        <w:numPr>
          <w:ilvl w:val="0"/>
          <w:numId w:val="64"/>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92782B">
      <w:pPr>
        <w:widowControl w:val="0"/>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92782B">
      <w:pPr>
        <w:widowControl w:val="0"/>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92782B">
      <w:pPr>
        <w:widowControl w:val="0"/>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92782B">
      <w:pPr>
        <w:widowControl w:val="0"/>
        <w:spacing w:before="120" w:after="0" w:line="240" w:lineRule="auto"/>
        <w:jc w:val="both"/>
        <w:rPr>
          <w:rFonts w:cs="Calibri"/>
          <w:sz w:val="20"/>
          <w:szCs w:val="20"/>
        </w:rPr>
      </w:pPr>
      <w:r w:rsidRPr="006360D4">
        <w:rPr>
          <w:color w:val="000000"/>
          <w:sz w:val="20"/>
          <w:szCs w:val="20"/>
        </w:rPr>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92782B">
      <w:pPr>
        <w:widowControl w:val="0"/>
        <w:spacing w:before="120" w:after="0" w:line="240" w:lineRule="auto"/>
        <w:jc w:val="both"/>
        <w:rPr>
          <w:rFonts w:cs="Calibri"/>
          <w:sz w:val="20"/>
          <w:szCs w:val="20"/>
        </w:rPr>
      </w:pPr>
    </w:p>
    <w:p w14:paraId="20DBEF14" w14:textId="77777777" w:rsidR="00DD6D31" w:rsidRPr="00A374F2" w:rsidRDefault="00DD6D31" w:rsidP="0092782B">
      <w:pPr>
        <w:pStyle w:val="Nadpis2"/>
        <w:keepNext w:val="0"/>
        <w:widowControl w:val="0"/>
        <w:tabs>
          <w:tab w:val="clear" w:pos="2128"/>
          <w:tab w:val="num" w:pos="567"/>
        </w:tabs>
        <w:spacing w:before="120" w:after="0"/>
        <w:ind w:left="567" w:hanging="567"/>
      </w:pPr>
      <w:bookmarkStart w:id="66" w:name="_Toc7078288"/>
      <w:r>
        <w:rPr>
          <w:lang w:val="sk-SK"/>
        </w:rPr>
        <w:t>Zjednodušené vykazovanie výdavkov (ZVV)</w:t>
      </w:r>
      <w:bookmarkEnd w:id="66"/>
    </w:p>
    <w:p w14:paraId="306FA13E" w14:textId="18251B1D" w:rsidR="005F1508" w:rsidRDefault="00DD6D31" w:rsidP="0092782B">
      <w:pPr>
        <w:widowControl w:val="0"/>
        <w:numPr>
          <w:ilvl w:val="0"/>
          <w:numId w:val="87"/>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92782B">
      <w:pPr>
        <w:widowControl w:val="0"/>
        <w:numPr>
          <w:ilvl w:val="0"/>
          <w:numId w:val="87"/>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92782B">
      <w:pPr>
        <w:widowControl w:val="0"/>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92782B">
      <w:pPr>
        <w:widowControl w:val="0"/>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29A1E0C0" w:rsidR="005F1508" w:rsidRPr="00DD1A11" w:rsidRDefault="005F1508" w:rsidP="0092782B">
      <w:pPr>
        <w:widowControl w:val="0"/>
        <w:spacing w:before="120" w:after="0" w:line="240" w:lineRule="auto"/>
        <w:ind w:left="720"/>
        <w:jc w:val="both"/>
        <w:rPr>
          <w:sz w:val="20"/>
          <w:szCs w:val="20"/>
        </w:rPr>
      </w:pPr>
      <w:r w:rsidRPr="00DD1A11">
        <w:rPr>
          <w:sz w:val="20"/>
          <w:szCs w:val="20"/>
        </w:rPr>
        <w:t xml:space="preserve">c) </w:t>
      </w:r>
      <w:r w:rsidR="00DD1A11" w:rsidRPr="00DD1A11">
        <w:rPr>
          <w:sz w:val="20"/>
          <w:szCs w:val="20"/>
          <w:lang w:val="x-none"/>
        </w:rPr>
        <w:t>paušálne financovanie stanovené uplatnením percentuálneho podielu na jednu alebo viaceré určené kategórie nákladov (ďalej aj „paušálna sadzba „ alebo „PS“);</w:t>
      </w:r>
    </w:p>
    <w:p w14:paraId="0A903892" w14:textId="3BB7635B" w:rsidR="005F1508" w:rsidRDefault="005F1508" w:rsidP="0092782B">
      <w:pPr>
        <w:widowControl w:val="0"/>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92782B">
      <w:pPr>
        <w:widowControl w:val="0"/>
        <w:numPr>
          <w:ilvl w:val="0"/>
          <w:numId w:val="87"/>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92782B">
      <w:pPr>
        <w:widowControl w:val="0"/>
        <w:numPr>
          <w:ilvl w:val="0"/>
          <w:numId w:val="87"/>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92782B">
      <w:pPr>
        <w:widowControl w:val="0"/>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92782B">
      <w:pPr>
        <w:widowControl w:val="0"/>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92782B">
      <w:pPr>
        <w:widowControl w:val="0"/>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92782B">
      <w:pPr>
        <w:widowControl w:val="0"/>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w:t>
      </w:r>
      <w:proofErr w:type="spellStart"/>
      <w:r>
        <w:rPr>
          <w:sz w:val="20"/>
          <w:szCs w:val="20"/>
        </w:rPr>
        <w:t>ých</w:t>
      </w:r>
      <w:proofErr w:type="spellEnd"/>
      <w:r>
        <w:rPr>
          <w:sz w:val="20"/>
          <w:szCs w:val="20"/>
        </w:rPr>
        <w:t>:</w:t>
      </w:r>
    </w:p>
    <w:p w14:paraId="46DCCA15"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bookmarkStart w:id="67" w:name="_Toc441248517"/>
      <w:bookmarkStart w:id="68" w:name="_Toc441426303"/>
      <w:bookmarkStart w:id="69" w:name="_Toc441426844"/>
      <w:bookmarkStart w:id="70" w:name="_Toc441427668"/>
      <w:bookmarkStart w:id="71" w:name="_Toc441431292"/>
      <w:bookmarkStart w:id="72" w:name="_Toc441488683"/>
      <w:bookmarkStart w:id="73" w:name="_Toc441248518"/>
      <w:bookmarkStart w:id="74" w:name="_Toc441426304"/>
      <w:bookmarkStart w:id="75" w:name="_Toc441426845"/>
      <w:bookmarkStart w:id="76" w:name="_Toc441427669"/>
      <w:bookmarkStart w:id="77" w:name="_Toc441431293"/>
      <w:bookmarkStart w:id="78" w:name="_Toc441488684"/>
      <w:bookmarkEnd w:id="67"/>
      <w:bookmarkEnd w:id="68"/>
      <w:bookmarkEnd w:id="69"/>
      <w:bookmarkEnd w:id="70"/>
      <w:bookmarkEnd w:id="71"/>
      <w:bookmarkEnd w:id="72"/>
      <w:bookmarkEnd w:id="73"/>
      <w:bookmarkEnd w:id="74"/>
      <w:bookmarkEnd w:id="75"/>
      <w:bookmarkEnd w:id="76"/>
      <w:bookmarkEnd w:id="77"/>
      <w:bookmarkEnd w:id="78"/>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92782B">
      <w:pPr>
        <w:pStyle w:val="SRKNorm"/>
        <w:widowControl w:val="0"/>
        <w:numPr>
          <w:ilvl w:val="0"/>
          <w:numId w:val="86"/>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92782B">
      <w:pPr>
        <w:widowControl w:val="0"/>
        <w:jc w:val="both"/>
        <w:rPr>
          <w:b/>
          <w:color w:val="FFFFFF"/>
          <w:szCs w:val="32"/>
        </w:rPr>
      </w:pPr>
    </w:p>
    <w:p w14:paraId="31569F53" w14:textId="43688F23" w:rsidR="00AD7012" w:rsidRPr="00AD7012" w:rsidRDefault="00AD7012" w:rsidP="0092782B">
      <w:pPr>
        <w:pStyle w:val="Nadpis2"/>
        <w:keepNext w:val="0"/>
        <w:widowControl w:val="0"/>
        <w:tabs>
          <w:tab w:val="clear" w:pos="2128"/>
          <w:tab w:val="num" w:pos="567"/>
        </w:tabs>
        <w:spacing w:before="120" w:after="0"/>
        <w:ind w:left="567" w:hanging="567"/>
        <w:rPr>
          <w:lang w:val="sk-SK"/>
        </w:rPr>
      </w:pPr>
      <w:bookmarkStart w:id="79" w:name="_Toc7078289"/>
      <w:r w:rsidRPr="00AD7012">
        <w:rPr>
          <w:lang w:val="sk-SK"/>
        </w:rPr>
        <w:t>Podmienky oprávnenosti DPH projektov OPII</w:t>
      </w:r>
      <w:bookmarkEnd w:id="79"/>
      <w:r w:rsidRPr="00AD7012">
        <w:rPr>
          <w:lang w:val="sk-SK"/>
        </w:rPr>
        <w:t xml:space="preserve"> </w:t>
      </w:r>
    </w:p>
    <w:p w14:paraId="0D4B896D" w14:textId="4AD6CEEA" w:rsidR="00230C74" w:rsidRDefault="00AD7012" w:rsidP="0092782B">
      <w:pPr>
        <w:widowControl w:val="0"/>
        <w:jc w:val="both"/>
        <w:rPr>
          <w:b/>
          <w:sz w:val="20"/>
          <w:szCs w:val="20"/>
        </w:rPr>
      </w:pPr>
      <w:r w:rsidRPr="00FF3596">
        <w:rPr>
          <w:sz w:val="20"/>
          <w:szCs w:val="20"/>
        </w:rPr>
        <w:t xml:space="preserve">V programovom období 2014 – 2020 sa oprávnenosť DPH rieši v článku 69 ods. 3 písm. c) všeobecného nariadenia, v ktorom sa uvádza, že DPH nie je oprávnená </w:t>
      </w:r>
      <w:r w:rsidRPr="00FF3596">
        <w:rPr>
          <w:i/>
          <w:sz w:val="20"/>
          <w:szCs w:val="20"/>
        </w:rPr>
        <w:t>„okrem prípadu, keď je nenávratná podľa vnútroštátnych právnych predpisov o DPH“.</w:t>
      </w:r>
      <w:r w:rsidRPr="00FF3596">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FF3596">
        <w:rPr>
          <w:b/>
          <w:sz w:val="20"/>
          <w:szCs w:val="20"/>
        </w:rPr>
        <w:t>je akýmkoľvek spôsobom jednoznačne vymáhateľná, sa považuje za neoprávnený výdavok pre príjemcu</w:t>
      </w:r>
      <w:r w:rsidRPr="00FF3596">
        <w:rPr>
          <w:sz w:val="20"/>
          <w:szCs w:val="20"/>
        </w:rPr>
        <w:t>,</w:t>
      </w:r>
      <w:ins w:id="80" w:author="KH" w:date="2023-01-20T13:11:00Z">
        <w:r w:rsidR="00FF3BAE">
          <w:rPr>
            <w:sz w:val="20"/>
            <w:szCs w:val="20"/>
          </w:rPr>
          <w:t xml:space="preserve"> </w:t>
        </w:r>
      </w:ins>
      <w:r w:rsidR="006433AF" w:rsidRPr="00FF3596">
        <w:rPr>
          <w:sz w:val="20"/>
          <w:szCs w:val="20"/>
        </w:rPr>
        <w:t xml:space="preserve">V rámci posudzovania oprávnenosti DPH sa berie do úvahy List EK, v ktorom EK reaguje na rozsudok ESD z 22.6.2022 v prípade č. T-357/19 </w:t>
      </w:r>
      <w:proofErr w:type="spellStart"/>
      <w:r w:rsidR="006433AF" w:rsidRPr="00FF3596">
        <w:rPr>
          <w:sz w:val="20"/>
          <w:szCs w:val="20"/>
        </w:rPr>
        <w:t>Italy</w:t>
      </w:r>
      <w:proofErr w:type="spellEnd"/>
      <w:r w:rsidR="006433AF" w:rsidRPr="00FF3596">
        <w:rPr>
          <w:sz w:val="20"/>
          <w:szCs w:val="20"/>
        </w:rPr>
        <w:t xml:space="preserve"> v. </w:t>
      </w:r>
      <w:proofErr w:type="spellStart"/>
      <w:r w:rsidR="006433AF" w:rsidRPr="00FF3596">
        <w:rPr>
          <w:sz w:val="20"/>
          <w:szCs w:val="20"/>
        </w:rPr>
        <w:t>Commission</w:t>
      </w:r>
      <w:proofErr w:type="spellEnd"/>
      <w:r w:rsidR="006433AF" w:rsidRPr="00FF3596">
        <w:rPr>
          <w:sz w:val="20"/>
          <w:szCs w:val="20"/>
        </w:rPr>
        <w:t>. Predmetom rozsudku ESD je oprávnenosť DPH v konkrétnom veľkom projekte širokopásmového pripojenia v období 2014-2020 v IT. V dôsledku tohto rozsudku EK ruší svoje usmernenie k oprávnenosti DPH v období 2014-2020 č. SWD(2018)459 a konštatuje, že  DPH je neoprávnená výlučne ak je návratná (</w:t>
      </w:r>
      <w:proofErr w:type="spellStart"/>
      <w:r w:rsidR="006433AF" w:rsidRPr="00FF3596">
        <w:rPr>
          <w:sz w:val="20"/>
          <w:szCs w:val="20"/>
        </w:rPr>
        <w:t>recoverable</w:t>
      </w:r>
      <w:proofErr w:type="spellEnd"/>
      <w:r w:rsidR="006433AF" w:rsidRPr="00FF3596">
        <w:rPr>
          <w:sz w:val="20"/>
          <w:szCs w:val="20"/>
        </w:rPr>
        <w:t xml:space="preserve">) zo strany prijímateľa podľa národnej DPH legislatívy. ESD zároveň uznal, že koncept návratnosti DPH v národnej legislatíve môže byť širší ako </w:t>
      </w:r>
      <w:proofErr w:type="spellStart"/>
      <w:r w:rsidR="006433AF" w:rsidRPr="00FF3596">
        <w:rPr>
          <w:sz w:val="20"/>
          <w:szCs w:val="20"/>
        </w:rPr>
        <w:t>odpočítateľnosť</w:t>
      </w:r>
      <w:proofErr w:type="spellEnd"/>
      <w:r w:rsidR="006433AF" w:rsidRPr="00FF3596">
        <w:rPr>
          <w:sz w:val="20"/>
          <w:szCs w:val="20"/>
        </w:rPr>
        <w:t xml:space="preserve"> (</w:t>
      </w:r>
      <w:proofErr w:type="spellStart"/>
      <w:r w:rsidR="006433AF" w:rsidRPr="00FF3596">
        <w:rPr>
          <w:sz w:val="20"/>
          <w:szCs w:val="20"/>
        </w:rPr>
        <w:t>deductability</w:t>
      </w:r>
      <w:proofErr w:type="spellEnd"/>
      <w:r w:rsidR="006433AF" w:rsidRPr="00FF3596">
        <w:rPr>
          <w:sz w:val="20"/>
          <w:szCs w:val="20"/>
        </w:rPr>
        <w:t xml:space="preserve">) DPH a preto je potrebné posudzovať ho </w:t>
      </w:r>
      <w:proofErr w:type="spellStart"/>
      <w:r w:rsidR="006433AF" w:rsidRPr="00FF3596">
        <w:rPr>
          <w:sz w:val="20"/>
          <w:szCs w:val="20"/>
        </w:rPr>
        <w:t>case</w:t>
      </w:r>
      <w:proofErr w:type="spellEnd"/>
      <w:r w:rsidR="006433AF" w:rsidRPr="00FF3596">
        <w:rPr>
          <w:sz w:val="20"/>
          <w:szCs w:val="20"/>
        </w:rPr>
        <w:t>-by-</w:t>
      </w:r>
      <w:proofErr w:type="spellStart"/>
      <w:r w:rsidR="006433AF" w:rsidRPr="00FF3596">
        <w:rPr>
          <w:sz w:val="20"/>
          <w:szCs w:val="20"/>
        </w:rPr>
        <w:t>case</w:t>
      </w:r>
      <w:proofErr w:type="spellEnd"/>
      <w:r w:rsidR="006433AF" w:rsidRPr="00FF3596">
        <w:rPr>
          <w:sz w:val="20"/>
          <w:szCs w:val="20"/>
        </w:rPr>
        <w:t xml:space="preserve"> pri každom prijímateľovi.</w:t>
      </w:r>
    </w:p>
    <w:p w14:paraId="54E40176" w14:textId="40B32F62" w:rsidR="00C34B75" w:rsidRDefault="00230C74" w:rsidP="0092782B">
      <w:pPr>
        <w:pStyle w:val="Nadpis2"/>
        <w:keepNext w:val="0"/>
        <w:widowControl w:val="0"/>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92782B">
      <w:pPr>
        <w:widowControl w:val="0"/>
        <w:jc w:val="both"/>
        <w:rPr>
          <w:rFonts w:ascii="Arial Narrow" w:hAnsi="Arial Narrow"/>
          <w:color w:val="4F81BD"/>
          <w:sz w:val="28"/>
          <w:szCs w:val="23"/>
          <w:lang w:eastAsia="x-none"/>
        </w:rPr>
      </w:pPr>
    </w:p>
    <w:p w14:paraId="23FB49C7" w14:textId="15315179" w:rsidR="008179DE" w:rsidRDefault="00343EFD" w:rsidP="0092782B">
      <w:pPr>
        <w:widowControl w:val="0"/>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3"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92782B">
      <w:pPr>
        <w:widowControl w:val="0"/>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2782B">
      <w:pPr>
        <w:widowControl w:val="0"/>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2782B">
      <w:pPr>
        <w:widowControl w:val="0"/>
        <w:numPr>
          <w:ilvl w:val="0"/>
          <w:numId w:val="97"/>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92782B">
      <w:pPr>
        <w:widowControl w:val="0"/>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2782B">
      <w:pPr>
        <w:widowControl w:val="0"/>
        <w:numPr>
          <w:ilvl w:val="0"/>
          <w:numId w:val="97"/>
        </w:numPr>
        <w:jc w:val="both"/>
        <w:rPr>
          <w:b/>
          <w:sz w:val="20"/>
          <w:szCs w:val="20"/>
        </w:rPr>
      </w:pPr>
      <w:r w:rsidRPr="000E676B">
        <w:rPr>
          <w:sz w:val="20"/>
          <w:szCs w:val="20"/>
        </w:rPr>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92782B">
      <w:pPr>
        <w:widowControl w:val="0"/>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92782B">
      <w:pPr>
        <w:widowControl w:val="0"/>
        <w:jc w:val="both"/>
        <w:rPr>
          <w:bCs/>
          <w:sz w:val="20"/>
          <w:szCs w:val="20"/>
        </w:rPr>
      </w:pPr>
    </w:p>
    <w:p w14:paraId="637FB7C8" w14:textId="1ED5BD0B" w:rsidR="00782D1A" w:rsidRPr="00A45EB1" w:rsidRDefault="00782D1A" w:rsidP="0092782B">
      <w:pPr>
        <w:pStyle w:val="Nadpis1"/>
        <w:keepNext w:val="0"/>
        <w:widowControl w:val="0"/>
        <w:shd w:val="clear" w:color="auto" w:fill="1F497D"/>
        <w:tabs>
          <w:tab w:val="clear" w:pos="851"/>
        </w:tabs>
        <w:spacing w:before="120" w:after="0"/>
        <w:ind w:left="432" w:hanging="432"/>
        <w:rPr>
          <w:b/>
          <w:color w:val="FFFFFF"/>
          <w:szCs w:val="32"/>
        </w:rPr>
      </w:pPr>
      <w:bookmarkStart w:id="82" w:name="_Toc7078290"/>
      <w:r w:rsidRPr="00A45EB1">
        <w:rPr>
          <w:b/>
          <w:color w:val="FFFFFF"/>
          <w:szCs w:val="32"/>
        </w:rPr>
        <w:t>Zoznam oprávnených výdavkov pre prioritné osi 1 až 6</w:t>
      </w:r>
      <w:r>
        <w:rPr>
          <w:b/>
          <w:color w:val="FFFFFF"/>
          <w:szCs w:val="32"/>
        </w:rPr>
        <w:t xml:space="preserve"> a 8</w:t>
      </w:r>
      <w:bookmarkEnd w:id="82"/>
    </w:p>
    <w:p w14:paraId="35BA616D" w14:textId="77777777" w:rsidR="004E1F17" w:rsidRDefault="004E1F17" w:rsidP="0092782B">
      <w:pPr>
        <w:pStyle w:val="Nadpis2"/>
        <w:keepNext w:val="0"/>
        <w:widowControl w:val="0"/>
        <w:numPr>
          <w:ilvl w:val="0"/>
          <w:numId w:val="0"/>
        </w:numPr>
        <w:spacing w:before="120" w:after="0"/>
        <w:ind w:left="2128"/>
      </w:pPr>
    </w:p>
    <w:p w14:paraId="4A3870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83" w:name="_Toc7078291"/>
      <w:r w:rsidRPr="00A374F2">
        <w:t>Číselník výdavkov a označovanie výdavkov</w:t>
      </w:r>
      <w:bookmarkEnd w:id="83"/>
    </w:p>
    <w:p w14:paraId="723D2F81" w14:textId="77777777" w:rsidR="00552F07" w:rsidRPr="00A374F2" w:rsidRDefault="00552F07" w:rsidP="0092782B">
      <w:pPr>
        <w:widowControl w:val="0"/>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92782B">
      <w:pPr>
        <w:widowControl w:val="0"/>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92782B">
      <w:pPr>
        <w:widowControl w:val="0"/>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92782B">
      <w:pPr>
        <w:widowControl w:val="0"/>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92782B">
      <w:pPr>
        <w:widowControl w:val="0"/>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92782B">
      <w:pPr>
        <w:widowControl w:val="0"/>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92782B">
      <w:pPr>
        <w:widowControl w:val="0"/>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089FEBAA" w:rsidR="00552F07" w:rsidRPr="00A374F2" w:rsidRDefault="00335510" w:rsidP="0092782B">
      <w:pPr>
        <w:widowControl w:val="0"/>
        <w:spacing w:before="120" w:after="0" w:line="240" w:lineRule="auto"/>
        <w:rPr>
          <w:noProof/>
        </w:rPr>
      </w:pPr>
      <w:r>
        <w:rPr>
          <w:noProof/>
          <w:lang w:eastAsia="sk-SK"/>
        </w:rPr>
        <w:drawing>
          <wp:inline distT="0" distB="0" distL="0" distR="0" wp14:anchorId="7014BF38" wp14:editId="2E3028F4">
            <wp:extent cx="5676900" cy="9239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76900" cy="923925"/>
                    </a:xfrm>
                    <a:prstGeom prst="rect">
                      <a:avLst/>
                    </a:prstGeom>
                    <a:noFill/>
                    <a:ln>
                      <a:noFill/>
                    </a:ln>
                  </pic:spPr>
                </pic:pic>
              </a:graphicData>
            </a:graphic>
          </wp:inline>
        </w:drawing>
      </w:r>
    </w:p>
    <w:p w14:paraId="3532C65C" w14:textId="77777777" w:rsidR="00A96AED" w:rsidRPr="00A374F2" w:rsidRDefault="00A96AED" w:rsidP="0092782B">
      <w:pPr>
        <w:widowControl w:val="0"/>
        <w:spacing w:before="120" w:after="0" w:line="240" w:lineRule="auto"/>
      </w:pPr>
    </w:p>
    <w:p w14:paraId="77F07529"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84" w:name="_Toc7078292"/>
      <w:r w:rsidRPr="00A374F2">
        <w:t>Trieda 01 – Dlhodobý nehmotný majetok</w:t>
      </w:r>
      <w:bookmarkEnd w:id="84"/>
    </w:p>
    <w:p w14:paraId="5ECB9982"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92782B">
      <w:pPr>
        <w:widowControl w:val="0"/>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92782B">
      <w:pPr>
        <w:widowControl w:val="0"/>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92782B">
      <w:pPr>
        <w:widowControl w:val="0"/>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92782B">
      <w:pPr>
        <w:widowControl w:val="0"/>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92782B">
      <w:pPr>
        <w:widowControl w:val="0"/>
        <w:numPr>
          <w:ilvl w:val="0"/>
          <w:numId w:val="44"/>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92782B">
      <w:pPr>
        <w:widowControl w:val="0"/>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92782B">
            <w:pPr>
              <w:widowControl w:val="0"/>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92782B">
            <w:pPr>
              <w:widowControl w:val="0"/>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92782B">
            <w:pPr>
              <w:widowControl w:val="0"/>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92782B">
            <w:pPr>
              <w:widowControl w:val="0"/>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92782B">
            <w:pPr>
              <w:widowControl w:val="0"/>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92782B">
      <w:pPr>
        <w:pStyle w:val="Nadpis2"/>
        <w:keepNext w:val="0"/>
        <w:widowControl w:val="0"/>
        <w:numPr>
          <w:ilvl w:val="0"/>
          <w:numId w:val="0"/>
        </w:numPr>
        <w:spacing w:before="120" w:after="0"/>
        <w:ind w:left="2128"/>
      </w:pPr>
    </w:p>
    <w:p w14:paraId="2141CCD4"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85" w:name="_Toc7078293"/>
      <w:r w:rsidRPr="00A374F2">
        <w:t>Trieda 02 – Dlhodobý hmotný majetok</w:t>
      </w:r>
      <w:bookmarkEnd w:id="85"/>
    </w:p>
    <w:p w14:paraId="745BB336"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92782B">
      <w:pPr>
        <w:widowControl w:val="0"/>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92782B">
      <w:pPr>
        <w:widowControl w:val="0"/>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92782B">
      <w:pPr>
        <w:widowControl w:val="0"/>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92782B">
      <w:pPr>
        <w:widowControl w:val="0"/>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w:t>
      </w:r>
      <w:proofErr w:type="spellStart"/>
      <w:r w:rsidR="00DB25EC" w:rsidRPr="00D96C63">
        <w:rPr>
          <w:sz w:val="20"/>
          <w:szCs w:val="20"/>
        </w:rPr>
        <w:t>porealizačné</w:t>
      </w:r>
      <w:proofErr w:type="spellEnd"/>
      <w:r w:rsidR="00DB25EC" w:rsidRPr="00D96C63">
        <w:rPr>
          <w:sz w:val="20"/>
          <w:szCs w:val="20"/>
        </w:rPr>
        <w:t xml:space="preserve"> geodetické zameranie); prieskumné práce (geologický prieskum, </w:t>
      </w:r>
      <w:proofErr w:type="spellStart"/>
      <w:r w:rsidR="00DB25EC" w:rsidRPr="00D96C63">
        <w:rPr>
          <w:sz w:val="20"/>
          <w:szCs w:val="20"/>
        </w:rPr>
        <w:t>hydrotechnické</w:t>
      </w:r>
      <w:proofErr w:type="spellEnd"/>
      <w:r w:rsidR="00DB25EC" w:rsidRPr="00D96C63">
        <w:rPr>
          <w:sz w:val="20"/>
          <w:szCs w:val="20"/>
        </w:rPr>
        <w:t xml:space="preserve">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w:t>
      </w:r>
      <w:proofErr w:type="spellStart"/>
      <w:r w:rsidR="00A222E6">
        <w:rPr>
          <w:sz w:val="20"/>
          <w:szCs w:val="20"/>
        </w:rPr>
        <w:t>nadodvetvovej</w:t>
      </w:r>
      <w:proofErr w:type="spellEnd"/>
      <w:r w:rsidR="00A222E6">
        <w:rPr>
          <w:sz w:val="20"/>
          <w:szCs w:val="20"/>
        </w:rPr>
        <w:t xml:space="preserve">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92782B">
      <w:pPr>
        <w:widowControl w:val="0"/>
        <w:numPr>
          <w:ilvl w:val="0"/>
          <w:numId w:val="45"/>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92782B">
      <w:pPr>
        <w:widowControl w:val="0"/>
        <w:numPr>
          <w:ilvl w:val="0"/>
          <w:numId w:val="45"/>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92782B">
      <w:pPr>
        <w:widowControl w:val="0"/>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92782B">
      <w:pPr>
        <w:widowControl w:val="0"/>
        <w:numPr>
          <w:ilvl w:val="0"/>
          <w:numId w:val="46"/>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92782B">
      <w:pPr>
        <w:widowControl w:val="0"/>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92782B">
      <w:pPr>
        <w:widowControl w:val="0"/>
        <w:spacing w:before="120" w:after="0" w:line="240" w:lineRule="auto"/>
        <w:jc w:val="both"/>
        <w:rPr>
          <w:b/>
          <w:sz w:val="20"/>
          <w:szCs w:val="20"/>
        </w:rPr>
      </w:pPr>
      <w:r w:rsidRPr="00A374F2">
        <w:rPr>
          <w:b/>
          <w:sz w:val="20"/>
          <w:szCs w:val="20"/>
        </w:rPr>
        <w:t xml:space="preserve">027 - Pozemky  </w:t>
      </w:r>
    </w:p>
    <w:p w14:paraId="472D0EFB" w14:textId="77777777" w:rsidR="00A02E46" w:rsidRPr="00A374F2" w:rsidRDefault="00A02E46"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92782B">
      <w:pPr>
        <w:widowControl w:val="0"/>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03"/>
        <w:gridCol w:w="3918"/>
        <w:gridCol w:w="436"/>
        <w:gridCol w:w="963"/>
        <w:gridCol w:w="436"/>
        <w:gridCol w:w="436"/>
        <w:gridCol w:w="436"/>
        <w:gridCol w:w="436"/>
        <w:gridCol w:w="467"/>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92782B">
            <w:pPr>
              <w:widowControl w:val="0"/>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92782B">
            <w:pPr>
              <w:widowControl w:val="0"/>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92782B">
            <w:pPr>
              <w:widowControl w:val="0"/>
              <w:spacing w:before="120" w:after="0" w:line="240" w:lineRule="auto"/>
              <w:ind w:right="255"/>
              <w:jc w:val="both"/>
              <w:rPr>
                <w:rFonts w:cs="Calibri"/>
                <w:sz w:val="16"/>
                <w:szCs w:val="16"/>
              </w:rPr>
            </w:pPr>
          </w:p>
          <w:p w14:paraId="6419F75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92782B">
            <w:pPr>
              <w:widowControl w:val="0"/>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92782B">
            <w:pPr>
              <w:widowControl w:val="0"/>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92782B">
            <w:pPr>
              <w:widowControl w:val="0"/>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92782B">
            <w:pPr>
              <w:widowControl w:val="0"/>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92782B">
            <w:pPr>
              <w:widowControl w:val="0"/>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92782B">
            <w:pPr>
              <w:widowControl w:val="0"/>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92782B">
            <w:pPr>
              <w:widowControl w:val="0"/>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92782B">
            <w:pPr>
              <w:widowControl w:val="0"/>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92782B">
            <w:pPr>
              <w:widowControl w:val="0"/>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92782B">
            <w:pPr>
              <w:widowControl w:val="0"/>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92782B">
            <w:pPr>
              <w:widowControl w:val="0"/>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92782B">
            <w:pPr>
              <w:widowControl w:val="0"/>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92782B">
            <w:pPr>
              <w:widowControl w:val="0"/>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92782B">
            <w:pPr>
              <w:widowControl w:val="0"/>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92782B">
            <w:pPr>
              <w:widowControl w:val="0"/>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92782B">
            <w:pPr>
              <w:widowControl w:val="0"/>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92782B">
            <w:pPr>
              <w:widowControl w:val="0"/>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92782B">
            <w:pPr>
              <w:widowControl w:val="0"/>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92782B">
            <w:pPr>
              <w:widowControl w:val="0"/>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92782B">
            <w:pPr>
              <w:widowControl w:val="0"/>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92782B">
      <w:pPr>
        <w:pStyle w:val="Nadpis2"/>
        <w:keepNext w:val="0"/>
        <w:widowControl w:val="0"/>
        <w:numPr>
          <w:ilvl w:val="0"/>
          <w:numId w:val="0"/>
        </w:numPr>
        <w:spacing w:before="120" w:after="0"/>
        <w:ind w:left="2128"/>
      </w:pPr>
    </w:p>
    <w:p w14:paraId="1E4749BD"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86" w:name="_Toc7078294"/>
      <w:r w:rsidRPr="00A374F2">
        <w:t>Trieda 11 - Zásoby</w:t>
      </w:r>
      <w:bookmarkEnd w:id="86"/>
    </w:p>
    <w:p w14:paraId="2FE49733"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92782B">
      <w:pPr>
        <w:widowControl w:val="0"/>
        <w:spacing w:before="120" w:after="0" w:line="240" w:lineRule="auto"/>
        <w:jc w:val="both"/>
        <w:rPr>
          <w:sz w:val="20"/>
          <w:szCs w:val="20"/>
        </w:rPr>
      </w:pPr>
      <w:r w:rsidRPr="00A374F2">
        <w:rPr>
          <w:sz w:val="20"/>
          <w:szCs w:val="20"/>
        </w:rPr>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92782B">
      <w:pPr>
        <w:widowControl w:val="0"/>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92782B">
      <w:pPr>
        <w:widowControl w:val="0"/>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92782B">
            <w:pPr>
              <w:widowControl w:val="0"/>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92782B">
            <w:pPr>
              <w:widowControl w:val="0"/>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92782B">
            <w:pPr>
              <w:widowControl w:val="0"/>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92782B">
            <w:pPr>
              <w:widowControl w:val="0"/>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92782B">
            <w:pPr>
              <w:widowControl w:val="0"/>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92782B">
            <w:pPr>
              <w:widowControl w:val="0"/>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92782B">
            <w:pPr>
              <w:widowControl w:val="0"/>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92782B">
            <w:pPr>
              <w:widowControl w:val="0"/>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92782B">
            <w:pPr>
              <w:widowControl w:val="0"/>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92782B">
            <w:pPr>
              <w:widowControl w:val="0"/>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92782B">
            <w:pPr>
              <w:widowControl w:val="0"/>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92782B">
            <w:pPr>
              <w:widowControl w:val="0"/>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92782B">
      <w:pPr>
        <w:widowControl w:val="0"/>
        <w:spacing w:before="120" w:after="0" w:line="240" w:lineRule="auto"/>
        <w:jc w:val="both"/>
        <w:rPr>
          <w:rFonts w:ascii="Times New Roman" w:hAnsi="Times New Roman"/>
          <w:b/>
          <w:sz w:val="28"/>
          <w:szCs w:val="28"/>
        </w:rPr>
      </w:pPr>
    </w:p>
    <w:p w14:paraId="6BD20B24"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87" w:name="_Toc441431299"/>
      <w:bookmarkStart w:id="88" w:name="_Toc441488690"/>
      <w:bookmarkStart w:id="89" w:name="_Toc441431300"/>
      <w:bookmarkStart w:id="90" w:name="_Toc441488691"/>
      <w:bookmarkStart w:id="91" w:name="_Toc7078295"/>
      <w:bookmarkEnd w:id="87"/>
      <w:bookmarkEnd w:id="88"/>
      <w:bookmarkEnd w:id="89"/>
      <w:bookmarkEnd w:id="90"/>
      <w:r w:rsidRPr="00A374F2">
        <w:t>Trieda 50 – Spotreba</w:t>
      </w:r>
      <w:bookmarkEnd w:id="91"/>
    </w:p>
    <w:p w14:paraId="74025D4F" w14:textId="77777777" w:rsidR="00E61D9A" w:rsidRPr="00D96C63" w:rsidRDefault="00E61D9A" w:rsidP="0092782B">
      <w:pPr>
        <w:widowControl w:val="0"/>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92782B">
      <w:pPr>
        <w:widowControl w:val="0"/>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92782B">
      <w:pPr>
        <w:widowControl w:val="0"/>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92782B">
      <w:pPr>
        <w:widowControl w:val="0"/>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92782B">
            <w:pPr>
              <w:widowControl w:val="0"/>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92782B">
            <w:pPr>
              <w:widowControl w:val="0"/>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92782B">
            <w:pPr>
              <w:widowControl w:val="0"/>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92782B">
      <w:pPr>
        <w:widowControl w:val="0"/>
        <w:spacing w:before="120" w:after="0" w:line="240" w:lineRule="auto"/>
        <w:jc w:val="both"/>
        <w:rPr>
          <w:sz w:val="20"/>
          <w:szCs w:val="20"/>
        </w:rPr>
      </w:pPr>
    </w:p>
    <w:p w14:paraId="6B3279F0"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92" w:name="_Toc7078296"/>
      <w:r w:rsidRPr="00A374F2">
        <w:t>Trieda 51 - Služby</w:t>
      </w:r>
      <w:bookmarkEnd w:id="92"/>
    </w:p>
    <w:p w14:paraId="0A7CEDE4"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92782B">
      <w:pPr>
        <w:widowControl w:val="0"/>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92782B">
      <w:pPr>
        <w:widowControl w:val="0"/>
        <w:numPr>
          <w:ilvl w:val="0"/>
          <w:numId w:val="46"/>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92782B">
      <w:pPr>
        <w:widowControl w:val="0"/>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prevádzkových a špeciálnych strojov, prístrojov, zariadení, techniky a náradia;</w:t>
      </w:r>
    </w:p>
    <w:p w14:paraId="600D5D71"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92782B">
      <w:pPr>
        <w:widowControl w:val="0"/>
        <w:numPr>
          <w:ilvl w:val="0"/>
          <w:numId w:val="46"/>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92782B">
      <w:pPr>
        <w:widowControl w:val="0"/>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92782B">
      <w:pPr>
        <w:widowControl w:val="0"/>
        <w:numPr>
          <w:ilvl w:val="0"/>
          <w:numId w:val="46"/>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92782B">
      <w:pPr>
        <w:widowControl w:val="0"/>
        <w:numPr>
          <w:ilvl w:val="0"/>
          <w:numId w:val="46"/>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92782B">
      <w:pPr>
        <w:widowControl w:val="0"/>
        <w:numPr>
          <w:ilvl w:val="0"/>
          <w:numId w:val="46"/>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proofErr w:type="spellStart"/>
      <w:r w:rsidRPr="00C87341">
        <w:rPr>
          <w:sz w:val="20"/>
          <w:szCs w:val="20"/>
        </w:rPr>
        <w:t>poradensko</w:t>
      </w:r>
      <w:proofErr w:type="spellEnd"/>
      <w:r w:rsidRPr="00C87341">
        <w:rPr>
          <w:sz w:val="20"/>
          <w:szCs w:val="20"/>
        </w:rPr>
        <w:t xml:space="preserve">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92782B">
      <w:pPr>
        <w:widowControl w:val="0"/>
        <w:numPr>
          <w:ilvl w:val="0"/>
          <w:numId w:val="46"/>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 xml:space="preserve">koncepcie všeobecnej, </w:t>
      </w:r>
      <w:proofErr w:type="spellStart"/>
      <w:r w:rsidR="00A222E6">
        <w:rPr>
          <w:sz w:val="20"/>
          <w:szCs w:val="20"/>
        </w:rPr>
        <w:t>nadodvetvovej</w:t>
      </w:r>
      <w:proofErr w:type="spellEnd"/>
      <w:r w:rsidR="00A222E6">
        <w:rPr>
          <w:sz w:val="20"/>
          <w:szCs w:val="20"/>
        </w:rPr>
        <w:t xml:space="preserve"> alebo makroekonomickej povahy</w:t>
      </w:r>
      <w:r w:rsidRPr="00C87341">
        <w:rPr>
          <w:sz w:val="20"/>
          <w:szCs w:val="20"/>
        </w:rPr>
        <w:t>;</w:t>
      </w:r>
    </w:p>
    <w:p w14:paraId="0600A37A" w14:textId="77777777" w:rsidR="00095138" w:rsidRPr="00333E62" w:rsidRDefault="00095138" w:rsidP="0092782B">
      <w:pPr>
        <w:widowControl w:val="0"/>
        <w:numPr>
          <w:ilvl w:val="0"/>
          <w:numId w:val="46"/>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92782B">
            <w:pPr>
              <w:widowControl w:val="0"/>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92782B">
            <w:pPr>
              <w:widowControl w:val="0"/>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92782B">
            <w:pPr>
              <w:widowControl w:val="0"/>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92782B">
            <w:pPr>
              <w:widowControl w:val="0"/>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92782B">
            <w:pPr>
              <w:widowControl w:val="0"/>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92782B">
            <w:pPr>
              <w:widowControl w:val="0"/>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92782B">
            <w:pPr>
              <w:widowControl w:val="0"/>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92782B">
            <w:pPr>
              <w:widowControl w:val="0"/>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92782B">
            <w:pPr>
              <w:widowControl w:val="0"/>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92782B">
            <w:pPr>
              <w:widowControl w:val="0"/>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92782B">
            <w:pPr>
              <w:widowControl w:val="0"/>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92782B">
            <w:pPr>
              <w:widowControl w:val="0"/>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92782B">
            <w:pPr>
              <w:widowControl w:val="0"/>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92782B">
            <w:pPr>
              <w:widowControl w:val="0"/>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92782B">
            <w:pPr>
              <w:widowControl w:val="0"/>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92782B">
            <w:pPr>
              <w:widowControl w:val="0"/>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92782B">
            <w:pPr>
              <w:widowControl w:val="0"/>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92782B">
            <w:pPr>
              <w:widowControl w:val="0"/>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92782B">
            <w:pPr>
              <w:widowControl w:val="0"/>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92782B">
            <w:pPr>
              <w:widowControl w:val="0"/>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92782B">
            <w:pPr>
              <w:widowControl w:val="0"/>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92782B">
      <w:pPr>
        <w:pStyle w:val="Nadpis2"/>
        <w:keepNext w:val="0"/>
        <w:widowControl w:val="0"/>
        <w:numPr>
          <w:ilvl w:val="0"/>
          <w:numId w:val="0"/>
        </w:numPr>
        <w:spacing w:before="120" w:after="0"/>
        <w:ind w:left="567"/>
        <w:rPr>
          <w:sz w:val="20"/>
          <w:szCs w:val="20"/>
        </w:rPr>
      </w:pPr>
    </w:p>
    <w:p w14:paraId="4E702C81"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93" w:name="_Toc7078297"/>
      <w:r w:rsidRPr="00A374F2">
        <w:t>Trieda 52 – Osobné výdavky</w:t>
      </w:r>
      <w:bookmarkEnd w:id="93"/>
    </w:p>
    <w:p w14:paraId="40682DED" w14:textId="77777777" w:rsidR="00697BE9" w:rsidRPr="00A374F2" w:rsidRDefault="00262FEC" w:rsidP="0092782B">
      <w:pPr>
        <w:widowControl w:val="0"/>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92782B">
      <w:pPr>
        <w:widowControl w:val="0"/>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92782B">
      <w:pPr>
        <w:widowControl w:val="0"/>
        <w:tabs>
          <w:tab w:val="left" w:pos="567"/>
        </w:tabs>
        <w:spacing w:before="120" w:after="0" w:line="240" w:lineRule="auto"/>
        <w:ind w:left="567" w:hanging="567"/>
        <w:jc w:val="both"/>
        <w:rPr>
          <w:rFonts w:cs="Calibri"/>
          <w:sz w:val="20"/>
          <w:szCs w:val="24"/>
        </w:rPr>
      </w:pPr>
      <w:r w:rsidRPr="00A45EB1">
        <w:rPr>
          <w:b/>
          <w:sz w:val="20"/>
          <w:szCs w:val="20"/>
        </w:rPr>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92782B">
      <w:pPr>
        <w:widowControl w:val="0"/>
        <w:numPr>
          <w:ilvl w:val="0"/>
          <w:numId w:val="46"/>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92782B">
      <w:pPr>
        <w:widowControl w:val="0"/>
        <w:numPr>
          <w:ilvl w:val="0"/>
          <w:numId w:val="46"/>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92782B">
      <w:pPr>
        <w:widowControl w:val="0"/>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92782B">
            <w:pPr>
              <w:widowControl w:val="0"/>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92782B">
            <w:pPr>
              <w:widowControl w:val="0"/>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92782B">
            <w:pPr>
              <w:widowControl w:val="0"/>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92782B">
            <w:pPr>
              <w:widowControl w:val="0"/>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92782B">
            <w:pPr>
              <w:widowControl w:val="0"/>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92782B">
            <w:pPr>
              <w:widowControl w:val="0"/>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92782B">
      <w:pPr>
        <w:pStyle w:val="Nadpis2"/>
        <w:keepNext w:val="0"/>
        <w:widowControl w:val="0"/>
        <w:numPr>
          <w:ilvl w:val="0"/>
          <w:numId w:val="0"/>
        </w:numPr>
        <w:spacing w:before="120" w:after="0"/>
        <w:rPr>
          <w:sz w:val="20"/>
          <w:szCs w:val="20"/>
        </w:rPr>
      </w:pPr>
    </w:p>
    <w:p w14:paraId="1ECF1EAD" w14:textId="77777777" w:rsidR="00CA4B6C" w:rsidRPr="001D7477" w:rsidRDefault="00CA4B6C" w:rsidP="0092782B">
      <w:pPr>
        <w:pStyle w:val="Nadpis2"/>
        <w:keepNext w:val="0"/>
        <w:widowControl w:val="0"/>
        <w:tabs>
          <w:tab w:val="clear" w:pos="2128"/>
          <w:tab w:val="num" w:pos="567"/>
        </w:tabs>
        <w:spacing w:before="120" w:after="0"/>
        <w:ind w:left="567" w:hanging="567"/>
      </w:pPr>
      <w:bookmarkStart w:id="94" w:name="_Toc7078298"/>
      <w:r>
        <w:rPr>
          <w:lang w:val="sk-SK"/>
        </w:rPr>
        <w:t>Trieda 54 – Ostatné výdavky</w:t>
      </w:r>
      <w:bookmarkEnd w:id="94"/>
    </w:p>
    <w:p w14:paraId="0AD89EE7"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92782B">
      <w:pPr>
        <w:widowControl w:val="0"/>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92782B">
      <w:pPr>
        <w:widowControl w:val="0"/>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92782B">
      <w:pPr>
        <w:widowControl w:val="0"/>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92782B">
      <w:pPr>
        <w:widowControl w:val="0"/>
        <w:numPr>
          <w:ilvl w:val="0"/>
          <w:numId w:val="47"/>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92782B">
            <w:pPr>
              <w:widowControl w:val="0"/>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92782B">
            <w:pPr>
              <w:widowControl w:val="0"/>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92782B">
            <w:pPr>
              <w:widowControl w:val="0"/>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92782B">
            <w:pPr>
              <w:widowControl w:val="0"/>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92782B">
      <w:pPr>
        <w:pStyle w:val="Nadpis2"/>
        <w:keepNext w:val="0"/>
        <w:widowControl w:val="0"/>
        <w:numPr>
          <w:ilvl w:val="0"/>
          <w:numId w:val="0"/>
        </w:numPr>
        <w:spacing w:before="120" w:after="0"/>
      </w:pPr>
    </w:p>
    <w:p w14:paraId="0804BA1B" w14:textId="77777777" w:rsidR="00262FEC" w:rsidRPr="00A374F2" w:rsidRDefault="00552F07" w:rsidP="0092782B">
      <w:pPr>
        <w:pStyle w:val="Nadpis2"/>
        <w:keepNext w:val="0"/>
        <w:widowControl w:val="0"/>
        <w:tabs>
          <w:tab w:val="clear" w:pos="2128"/>
          <w:tab w:val="num" w:pos="567"/>
        </w:tabs>
        <w:spacing w:before="120" w:after="0"/>
        <w:ind w:left="567" w:hanging="567"/>
      </w:pPr>
      <w:bookmarkStart w:id="95" w:name="_Toc7078299"/>
      <w:r w:rsidRPr="00A374F2">
        <w:t xml:space="preserve">Trieda </w:t>
      </w:r>
      <w:r w:rsidR="00262FEC" w:rsidRPr="00A374F2">
        <w:t>56 - Finančné výdavky a poplatky</w:t>
      </w:r>
      <w:bookmarkEnd w:id="95"/>
    </w:p>
    <w:p w14:paraId="386465D1"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92782B">
      <w:pPr>
        <w:widowControl w:val="0"/>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92782B">
      <w:pPr>
        <w:widowControl w:val="0"/>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Poplatky a odvody napr. správne, súdne, notárske, za vedenie účtov, manipulačné poplatky a pod.;</w:t>
      </w:r>
    </w:p>
    <w:p w14:paraId="561942E6"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92782B">
            <w:pPr>
              <w:widowControl w:val="0"/>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92782B">
            <w:pPr>
              <w:widowControl w:val="0"/>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92782B">
            <w:pPr>
              <w:widowControl w:val="0"/>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92782B">
            <w:pPr>
              <w:widowControl w:val="0"/>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92782B">
      <w:pPr>
        <w:pStyle w:val="Nadpis2"/>
        <w:keepNext w:val="0"/>
        <w:widowControl w:val="0"/>
        <w:numPr>
          <w:ilvl w:val="0"/>
          <w:numId w:val="0"/>
        </w:numPr>
        <w:spacing w:before="120" w:after="0"/>
        <w:ind w:left="2128"/>
        <w:rPr>
          <w:szCs w:val="28"/>
        </w:rPr>
      </w:pPr>
    </w:p>
    <w:p w14:paraId="211CBC8E"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96" w:name="_Toc7078300"/>
      <w:r w:rsidRPr="00A374F2">
        <w:t>Trieda 90 –</w:t>
      </w:r>
      <w:r w:rsidR="007B1DDC">
        <w:t xml:space="preserve"> Zjednodušené vykazovanie výdavkov a r</w:t>
      </w:r>
      <w:r w:rsidR="00A02E46" w:rsidRPr="00A374F2">
        <w:t>ezerva</w:t>
      </w:r>
      <w:bookmarkEnd w:id="96"/>
    </w:p>
    <w:p w14:paraId="667A5525"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92782B">
      <w:pPr>
        <w:widowControl w:val="0"/>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92782B">
      <w:pPr>
        <w:widowControl w:val="0"/>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92782B">
      <w:pPr>
        <w:widowControl w:val="0"/>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92782B">
      <w:pPr>
        <w:widowControl w:val="0"/>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92782B">
      <w:pPr>
        <w:widowControl w:val="0"/>
        <w:numPr>
          <w:ilvl w:val="0"/>
          <w:numId w:val="47"/>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92782B">
      <w:pPr>
        <w:widowControl w:val="0"/>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92782B">
            <w:pPr>
              <w:widowControl w:val="0"/>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92782B">
            <w:pPr>
              <w:widowControl w:val="0"/>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92782B">
            <w:pPr>
              <w:widowControl w:val="0"/>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92782B">
            <w:pPr>
              <w:widowControl w:val="0"/>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92782B">
            <w:pPr>
              <w:widowControl w:val="0"/>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92782B">
      <w:pPr>
        <w:widowControl w:val="0"/>
        <w:spacing w:before="120" w:after="0" w:line="240" w:lineRule="auto"/>
        <w:jc w:val="both"/>
        <w:rPr>
          <w:sz w:val="20"/>
          <w:szCs w:val="20"/>
        </w:rPr>
      </w:pPr>
    </w:p>
    <w:p w14:paraId="444B0389" w14:textId="77777777" w:rsidR="002B3E72" w:rsidRPr="00AF0359" w:rsidRDefault="002B3E72" w:rsidP="0092782B">
      <w:pPr>
        <w:widowControl w:val="0"/>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92782B">
      <w:pPr>
        <w:widowControl w:val="0"/>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92782B">
      <w:pPr>
        <w:pStyle w:val="Nadpis1"/>
        <w:keepNext w:val="0"/>
        <w:widowControl w:val="0"/>
        <w:shd w:val="clear" w:color="auto" w:fill="1F497D"/>
        <w:tabs>
          <w:tab w:val="clear" w:pos="851"/>
        </w:tabs>
        <w:spacing w:before="120" w:after="0"/>
        <w:ind w:left="432" w:hanging="432"/>
        <w:rPr>
          <w:b/>
          <w:color w:val="FFFFFF"/>
          <w:szCs w:val="32"/>
        </w:rPr>
      </w:pPr>
      <w:bookmarkStart w:id="97" w:name="_Toc441248529"/>
      <w:bookmarkStart w:id="98" w:name="_Toc441426315"/>
      <w:bookmarkStart w:id="99" w:name="_Toc441426856"/>
      <w:bookmarkStart w:id="100" w:name="_Toc441427680"/>
      <w:bookmarkStart w:id="101" w:name="_Toc441431306"/>
      <w:bookmarkStart w:id="102" w:name="_Toc441488697"/>
      <w:bookmarkStart w:id="103" w:name="_Toc441248530"/>
      <w:bookmarkStart w:id="104" w:name="_Toc441426316"/>
      <w:bookmarkStart w:id="105" w:name="_Toc441426857"/>
      <w:bookmarkStart w:id="106" w:name="_Toc441427681"/>
      <w:bookmarkStart w:id="107" w:name="_Toc441431307"/>
      <w:bookmarkStart w:id="108" w:name="_Toc441488698"/>
      <w:bookmarkStart w:id="109" w:name="_Toc441248531"/>
      <w:bookmarkStart w:id="110" w:name="_Toc441426317"/>
      <w:bookmarkStart w:id="111" w:name="_Toc441426858"/>
      <w:bookmarkStart w:id="112" w:name="_Toc441427682"/>
      <w:bookmarkStart w:id="113" w:name="_Toc441431308"/>
      <w:bookmarkStart w:id="114" w:name="_Toc441488699"/>
      <w:bookmarkStart w:id="115" w:name="_Toc441248532"/>
      <w:bookmarkStart w:id="116" w:name="_Toc441426318"/>
      <w:bookmarkStart w:id="117" w:name="_Toc441426859"/>
      <w:bookmarkStart w:id="118" w:name="_Toc441427683"/>
      <w:bookmarkStart w:id="119" w:name="_Toc441431309"/>
      <w:bookmarkStart w:id="120" w:name="_Toc441488700"/>
      <w:bookmarkStart w:id="121" w:name="_Toc441248533"/>
      <w:bookmarkStart w:id="122" w:name="_Toc441426319"/>
      <w:bookmarkStart w:id="123" w:name="_Toc441426860"/>
      <w:bookmarkStart w:id="124" w:name="_Toc441427684"/>
      <w:bookmarkStart w:id="125" w:name="_Toc441431310"/>
      <w:bookmarkStart w:id="126" w:name="_Toc441488701"/>
      <w:bookmarkStart w:id="127" w:name="_Toc707830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A374F2">
        <w:rPr>
          <w:b/>
          <w:color w:val="FFFFFF"/>
          <w:szCs w:val="32"/>
        </w:rPr>
        <w:t>Pravidlá oprávnenosti pre najčastejšie sa vyskytujúce skupiny výdavkov</w:t>
      </w:r>
      <w:bookmarkEnd w:id="127"/>
      <w:r w:rsidRPr="00A374F2">
        <w:rPr>
          <w:b/>
          <w:color w:val="FFFFFF"/>
          <w:szCs w:val="32"/>
        </w:rPr>
        <w:t xml:space="preserve"> </w:t>
      </w:r>
    </w:p>
    <w:p w14:paraId="263220EB" w14:textId="77777777" w:rsidR="006E18C9" w:rsidRDefault="006E18C9" w:rsidP="0092782B">
      <w:pPr>
        <w:widowControl w:val="0"/>
        <w:spacing w:before="120" w:after="0" w:line="240" w:lineRule="auto"/>
        <w:jc w:val="both"/>
        <w:rPr>
          <w:sz w:val="20"/>
          <w:szCs w:val="20"/>
        </w:rPr>
      </w:pPr>
    </w:p>
    <w:p w14:paraId="6C259D80" w14:textId="77777777" w:rsidR="00B519DE" w:rsidRDefault="00DF03A5" w:rsidP="0092782B">
      <w:pPr>
        <w:widowControl w:val="0"/>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5"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92782B">
      <w:pPr>
        <w:widowControl w:val="0"/>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92782B">
      <w:pPr>
        <w:widowControl w:val="0"/>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92782B">
      <w:pPr>
        <w:widowControl w:val="0"/>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92782B">
      <w:pPr>
        <w:widowControl w:val="0"/>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92782B">
      <w:pPr>
        <w:widowControl w:val="0"/>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92782B">
      <w:pPr>
        <w:widowControl w:val="0"/>
        <w:spacing w:before="120" w:after="0" w:line="240" w:lineRule="auto"/>
        <w:jc w:val="both"/>
        <w:rPr>
          <w:b/>
          <w:sz w:val="20"/>
          <w:szCs w:val="20"/>
        </w:rPr>
      </w:pPr>
    </w:p>
    <w:p w14:paraId="4DA3D456" w14:textId="77777777" w:rsidR="003B234F" w:rsidRPr="001D7477" w:rsidRDefault="003B234F" w:rsidP="0092782B">
      <w:pPr>
        <w:widowControl w:val="0"/>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92782B">
      <w:pPr>
        <w:widowControl w:val="0"/>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92782B">
      <w:pPr>
        <w:widowControl w:val="0"/>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92782B">
      <w:pPr>
        <w:widowControl w:val="0"/>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92782B">
      <w:pPr>
        <w:widowControl w:val="0"/>
        <w:spacing w:before="120" w:after="0" w:line="240" w:lineRule="auto"/>
        <w:jc w:val="both"/>
        <w:rPr>
          <w:rFonts w:cs="Calibri"/>
          <w:sz w:val="20"/>
          <w:szCs w:val="20"/>
        </w:rPr>
      </w:pPr>
      <w:r w:rsidRPr="00D96C63">
        <w:rPr>
          <w:rFonts w:cs="Calibri"/>
          <w:sz w:val="20"/>
          <w:szCs w:val="20"/>
        </w:rPr>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92782B">
      <w:pPr>
        <w:widowControl w:val="0"/>
        <w:spacing w:before="120" w:after="0" w:line="240" w:lineRule="auto"/>
        <w:jc w:val="both"/>
        <w:rPr>
          <w:rFonts w:cs="Calibri"/>
          <w:sz w:val="20"/>
          <w:szCs w:val="20"/>
        </w:rPr>
      </w:pPr>
    </w:p>
    <w:p w14:paraId="447604A2" w14:textId="77777777" w:rsidR="00A96FC0" w:rsidRDefault="00A96FC0" w:rsidP="0092782B">
      <w:pPr>
        <w:widowControl w:val="0"/>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92782B">
      <w:pPr>
        <w:widowControl w:val="0"/>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92782B">
      <w:pPr>
        <w:widowControl w:val="0"/>
        <w:spacing w:before="120" w:after="0" w:line="240" w:lineRule="auto"/>
        <w:jc w:val="both"/>
        <w:rPr>
          <w:rFonts w:cs="Calibri"/>
          <w:sz w:val="20"/>
          <w:szCs w:val="20"/>
        </w:rPr>
      </w:pPr>
    </w:p>
    <w:p w14:paraId="55BC7618" w14:textId="77777777" w:rsidR="00A96FC0" w:rsidRPr="00FE7215" w:rsidRDefault="00A96FC0" w:rsidP="0092782B">
      <w:pPr>
        <w:widowControl w:val="0"/>
        <w:spacing w:before="120" w:after="0" w:line="240" w:lineRule="auto"/>
        <w:jc w:val="both"/>
        <w:rPr>
          <w:rFonts w:cs="Calibri"/>
          <w:sz w:val="20"/>
          <w:szCs w:val="20"/>
        </w:rPr>
      </w:pPr>
    </w:p>
    <w:p w14:paraId="63122219" w14:textId="77777777" w:rsidR="00304B60" w:rsidRPr="00A374F2" w:rsidRDefault="00304B60" w:rsidP="0092782B">
      <w:pPr>
        <w:pStyle w:val="Nadpis2"/>
        <w:keepNext w:val="0"/>
        <w:widowControl w:val="0"/>
        <w:tabs>
          <w:tab w:val="clear" w:pos="2128"/>
          <w:tab w:val="num" w:pos="567"/>
        </w:tabs>
        <w:spacing w:before="120" w:after="0"/>
        <w:ind w:left="567" w:hanging="567"/>
      </w:pPr>
      <w:bookmarkStart w:id="128" w:name="_Toc7078302"/>
      <w:r w:rsidRPr="00A374F2">
        <w:t>Nehnuteľnosti</w:t>
      </w:r>
      <w:bookmarkEnd w:id="128"/>
    </w:p>
    <w:p w14:paraId="49B2F9AA" w14:textId="77777777" w:rsidR="00304B60" w:rsidRPr="00A374F2" w:rsidRDefault="00304B60" w:rsidP="0092782B">
      <w:pPr>
        <w:pStyle w:val="Nadpis3"/>
        <w:keepNext w:val="0"/>
        <w:widowControl w:val="0"/>
      </w:pPr>
      <w:bookmarkStart w:id="129" w:name="_Nákup_pozemkov_1"/>
      <w:bookmarkStart w:id="130" w:name="_Toc534784243"/>
      <w:bookmarkStart w:id="131" w:name="_Toc7078303"/>
      <w:bookmarkEnd w:id="129"/>
      <w:r w:rsidRPr="00A374F2">
        <w:t>Nákup pozemkov</w:t>
      </w:r>
      <w:r w:rsidR="001D7E17">
        <w:rPr>
          <w:lang w:val="sk-SK"/>
        </w:rPr>
        <w:t>, vecné bremená a nájom pozemkov</w:t>
      </w:r>
      <w:bookmarkEnd w:id="130"/>
      <w:bookmarkEnd w:id="131"/>
    </w:p>
    <w:p w14:paraId="7220CDC4" w14:textId="77777777" w:rsidR="006E18C9" w:rsidRPr="00D96C63" w:rsidRDefault="006E18C9" w:rsidP="0092782B">
      <w:pPr>
        <w:widowControl w:val="0"/>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92782B">
      <w:pPr>
        <w:widowControl w:val="0"/>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92782B">
      <w:pPr>
        <w:widowControl w:val="0"/>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del w:id="132" w:author="KH" w:date="2023-01-20T13:18:00Z">
        <w:r w:rsidRPr="00A374F2" w:rsidDel="00FF3BAE">
          <w:rPr>
            <w:sz w:val="20"/>
            <w:szCs w:val="20"/>
          </w:rPr>
          <w:delText>;</w:delText>
        </w:r>
      </w:del>
    </w:p>
    <w:p w14:paraId="6D10F8D4" w14:textId="77777777" w:rsidR="00262FEC" w:rsidRPr="00A374F2" w:rsidRDefault="00262FEC" w:rsidP="0092782B">
      <w:pPr>
        <w:widowControl w:val="0"/>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92782B">
      <w:pPr>
        <w:widowControl w:val="0"/>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92782B">
      <w:pPr>
        <w:widowControl w:val="0"/>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92782B">
      <w:pPr>
        <w:widowControl w:val="0"/>
        <w:numPr>
          <w:ilvl w:val="0"/>
          <w:numId w:val="94"/>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92782B">
      <w:pPr>
        <w:widowControl w:val="0"/>
        <w:numPr>
          <w:ilvl w:val="0"/>
          <w:numId w:val="94"/>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740A9579" w:rsidR="00407E65" w:rsidRDefault="00407E65" w:rsidP="0092782B">
      <w:pPr>
        <w:widowControl w:val="0"/>
        <w:numPr>
          <w:ilvl w:val="0"/>
          <w:numId w:val="95"/>
        </w:numPr>
        <w:spacing w:before="120" w:after="0" w:line="240" w:lineRule="auto"/>
        <w:ind w:left="709" w:hanging="142"/>
        <w:jc w:val="both"/>
        <w:rPr>
          <w:sz w:val="20"/>
          <w:szCs w:val="20"/>
        </w:rPr>
      </w:pPr>
      <w:r>
        <w:rPr>
          <w:sz w:val="20"/>
          <w:szCs w:val="20"/>
        </w:rPr>
        <w:t>na základe znaleckého posudku</w:t>
      </w:r>
      <w:r w:rsidRPr="00A374F2">
        <w:rPr>
          <w:sz w:val="20"/>
          <w:szCs w:val="20"/>
        </w:rPr>
        <w:t xml:space="preserve"> vyhotoveným znalcom podľa zákona </w:t>
      </w:r>
      <w:del w:id="133" w:author="KH" w:date="2023-01-20T13:19:00Z">
        <w:r w:rsidRPr="00A374F2" w:rsidDel="00D712A7">
          <w:rPr>
            <w:sz w:val="20"/>
            <w:szCs w:val="20"/>
          </w:rPr>
          <w:delText xml:space="preserve">č. 382/2004 Z. z. o znalcoch, tlmočníkoch a prekladateľoch a o zmene a doplnení niektorých zákonov (ďalej len „zákon </w:delText>
        </w:r>
      </w:del>
      <w:r w:rsidRPr="00A374F2">
        <w:rPr>
          <w:sz w:val="20"/>
          <w:szCs w:val="20"/>
        </w:rPr>
        <w:t>o znalcoch, tlmočníkoch a prekladateľoch</w:t>
      </w:r>
      <w:del w:id="134" w:author="KH" w:date="2023-01-20T13:19:00Z">
        <w:r w:rsidRPr="00A374F2" w:rsidDel="00D712A7">
          <w:rPr>
            <w:sz w:val="20"/>
            <w:szCs w:val="20"/>
          </w:rPr>
          <w:delText>“)</w:delText>
        </w:r>
      </w:del>
      <w:r w:rsidRPr="00A374F2">
        <w:rPr>
          <w:sz w:val="20"/>
          <w:szCs w:val="20"/>
        </w:rPr>
        <w:t>;</w:t>
      </w:r>
      <w:r w:rsidR="00B652B6">
        <w:rPr>
          <w:sz w:val="20"/>
          <w:szCs w:val="20"/>
        </w:rPr>
        <w:t xml:space="preserve"> alebo</w:t>
      </w:r>
    </w:p>
    <w:p w14:paraId="7E195554" w14:textId="0D6DAC76" w:rsidR="00E74B88" w:rsidRPr="00E74B88" w:rsidRDefault="00E74B88" w:rsidP="0092782B">
      <w:pPr>
        <w:widowControl w:val="0"/>
        <w:numPr>
          <w:ilvl w:val="0"/>
          <w:numId w:val="95"/>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92782B">
      <w:pPr>
        <w:widowControl w:val="0"/>
        <w:numPr>
          <w:ilvl w:val="0"/>
          <w:numId w:val="94"/>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w:t>
      </w:r>
      <w:del w:id="135" w:author="KH" w:date="2023-01-20T13:20:00Z">
        <w:r w:rsidR="00FA13E1" w:rsidDel="00D712A7">
          <w:rPr>
            <w:sz w:val="20"/>
            <w:szCs w:val="20"/>
          </w:rPr>
          <w:delText xml:space="preserve"> </w:delText>
        </w:r>
      </w:del>
      <w:r w:rsidR="00FA13E1">
        <w:rPr>
          <w:sz w:val="20"/>
          <w:szCs w:val="20"/>
        </w:rPr>
        <w:t>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92782B">
      <w:pPr>
        <w:widowControl w:val="0"/>
        <w:numPr>
          <w:ilvl w:val="0"/>
          <w:numId w:val="94"/>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92782B">
      <w:pPr>
        <w:widowControl w:val="0"/>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92782B">
      <w:pPr>
        <w:widowControl w:val="0"/>
        <w:numPr>
          <w:ilvl w:val="0"/>
          <w:numId w:val="74"/>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92782B">
      <w:pPr>
        <w:widowControl w:val="0"/>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92782B">
      <w:pPr>
        <w:widowControl w:val="0"/>
        <w:numPr>
          <w:ilvl w:val="0"/>
          <w:numId w:val="75"/>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92782B">
      <w:pPr>
        <w:widowControl w:val="0"/>
        <w:spacing w:before="120" w:after="0" w:line="240" w:lineRule="auto"/>
        <w:jc w:val="both"/>
        <w:rPr>
          <w:sz w:val="20"/>
          <w:szCs w:val="20"/>
        </w:rPr>
      </w:pPr>
    </w:p>
    <w:p w14:paraId="59C97526" w14:textId="77777777" w:rsidR="006E18C9" w:rsidRDefault="006E18C9" w:rsidP="0092782B">
      <w:pPr>
        <w:widowControl w:val="0"/>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92782B">
      <w:pPr>
        <w:widowControl w:val="0"/>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92782B">
      <w:pPr>
        <w:widowControl w:val="0"/>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92782B">
      <w:pPr>
        <w:widowControl w:val="0"/>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92782B">
      <w:pPr>
        <w:widowControl w:val="0"/>
        <w:numPr>
          <w:ilvl w:val="0"/>
          <w:numId w:val="85"/>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92782B">
      <w:pPr>
        <w:widowControl w:val="0"/>
        <w:numPr>
          <w:ilvl w:val="0"/>
          <w:numId w:val="85"/>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92782B">
      <w:pPr>
        <w:widowControl w:val="0"/>
        <w:numPr>
          <w:ilvl w:val="0"/>
          <w:numId w:val="85"/>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92782B">
      <w:pPr>
        <w:widowControl w:val="0"/>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92782B">
      <w:pPr>
        <w:widowControl w:val="0"/>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92782B">
      <w:pPr>
        <w:widowControl w:val="0"/>
        <w:spacing w:before="120" w:after="0" w:line="240" w:lineRule="auto"/>
        <w:jc w:val="both"/>
        <w:rPr>
          <w:sz w:val="20"/>
          <w:szCs w:val="20"/>
        </w:rPr>
      </w:pPr>
    </w:p>
    <w:p w14:paraId="2198FE66" w14:textId="77777777" w:rsidR="00262FEC" w:rsidRPr="00A374F2" w:rsidRDefault="00262FEC" w:rsidP="0092782B">
      <w:pPr>
        <w:pStyle w:val="Nadpis3"/>
        <w:keepNext w:val="0"/>
        <w:widowControl w:val="0"/>
      </w:pPr>
      <w:bookmarkStart w:id="136" w:name="_Nákup_stavieb_a"/>
      <w:bookmarkStart w:id="137" w:name="_Toc442284321"/>
      <w:bookmarkStart w:id="138" w:name="_Toc442284426"/>
      <w:bookmarkStart w:id="139" w:name="_Toc442289768"/>
      <w:bookmarkStart w:id="140" w:name="_Nákup_stavieb"/>
      <w:bookmarkStart w:id="141" w:name="_Toc534784244"/>
      <w:bookmarkStart w:id="142" w:name="_Toc7078304"/>
      <w:bookmarkEnd w:id="136"/>
      <w:bookmarkEnd w:id="137"/>
      <w:bookmarkEnd w:id="138"/>
      <w:bookmarkEnd w:id="139"/>
      <w:bookmarkEnd w:id="140"/>
      <w:r w:rsidRPr="00A374F2">
        <w:t>Nákup stavieb</w:t>
      </w:r>
      <w:bookmarkEnd w:id="141"/>
      <w:bookmarkEnd w:id="142"/>
      <w:r w:rsidRPr="00A374F2">
        <w:t xml:space="preserve"> </w:t>
      </w:r>
    </w:p>
    <w:p w14:paraId="05645651" w14:textId="77777777" w:rsidR="00CC4E20" w:rsidRPr="00D96C63" w:rsidRDefault="00CC4E20" w:rsidP="0092782B">
      <w:pPr>
        <w:widowControl w:val="0"/>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92782B">
      <w:pPr>
        <w:widowControl w:val="0"/>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92782B">
      <w:pPr>
        <w:widowControl w:val="0"/>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92782B">
      <w:pPr>
        <w:widowControl w:val="0"/>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92782B">
      <w:pPr>
        <w:widowControl w:val="0"/>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92782B">
      <w:pPr>
        <w:widowControl w:val="0"/>
        <w:spacing w:before="120" w:after="0" w:line="240" w:lineRule="auto"/>
        <w:jc w:val="both"/>
        <w:rPr>
          <w:sz w:val="20"/>
          <w:szCs w:val="20"/>
        </w:rPr>
      </w:pPr>
      <w:r>
        <w:rPr>
          <w:sz w:val="20"/>
          <w:szCs w:val="20"/>
        </w:rPr>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92782B">
      <w:pPr>
        <w:widowControl w:val="0"/>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92782B">
      <w:pPr>
        <w:widowControl w:val="0"/>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92782B">
      <w:pPr>
        <w:widowControl w:val="0"/>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92782B">
      <w:pPr>
        <w:widowControl w:val="0"/>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92782B">
      <w:pPr>
        <w:widowControl w:val="0"/>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92782B">
      <w:pPr>
        <w:widowControl w:val="0"/>
        <w:spacing w:before="120" w:after="0" w:line="240" w:lineRule="auto"/>
        <w:jc w:val="both"/>
        <w:rPr>
          <w:sz w:val="20"/>
          <w:szCs w:val="20"/>
        </w:rPr>
      </w:pPr>
    </w:p>
    <w:p w14:paraId="4545AC32" w14:textId="77777777" w:rsidR="00095138" w:rsidRPr="00A374F2" w:rsidRDefault="00095138" w:rsidP="0092782B">
      <w:pPr>
        <w:pStyle w:val="Nadpis2"/>
        <w:keepNext w:val="0"/>
        <w:widowControl w:val="0"/>
        <w:tabs>
          <w:tab w:val="clear" w:pos="2128"/>
          <w:tab w:val="num" w:pos="567"/>
        </w:tabs>
        <w:spacing w:before="120" w:after="0"/>
        <w:ind w:left="567" w:hanging="567"/>
      </w:pPr>
      <w:bookmarkStart w:id="143" w:name="_Toc441426865"/>
      <w:bookmarkStart w:id="144" w:name="_Toc441427689"/>
      <w:bookmarkStart w:id="145" w:name="_Toc441431315"/>
      <w:bookmarkStart w:id="146" w:name="_Toc441488706"/>
      <w:bookmarkStart w:id="147" w:name="_Toc441426866"/>
      <w:bookmarkStart w:id="148" w:name="_Toc441427690"/>
      <w:bookmarkStart w:id="149" w:name="_Toc441431316"/>
      <w:bookmarkStart w:id="150" w:name="_Toc441488707"/>
      <w:bookmarkStart w:id="151" w:name="_Obstaranie_stavebných_prác"/>
      <w:bookmarkStart w:id="152" w:name="_Toc7078305"/>
      <w:bookmarkEnd w:id="143"/>
      <w:bookmarkEnd w:id="144"/>
      <w:bookmarkEnd w:id="145"/>
      <w:bookmarkEnd w:id="146"/>
      <w:bookmarkEnd w:id="147"/>
      <w:bookmarkEnd w:id="148"/>
      <w:bookmarkEnd w:id="149"/>
      <w:bookmarkEnd w:id="150"/>
      <w:bookmarkEnd w:id="151"/>
      <w:r w:rsidRPr="00A374F2">
        <w:t>Obstaranie stavebných prác</w:t>
      </w:r>
      <w:bookmarkEnd w:id="152"/>
    </w:p>
    <w:p w14:paraId="1CEBDF78" w14:textId="77777777" w:rsidR="00CC4E20" w:rsidRDefault="00CC4E20" w:rsidP="0092782B">
      <w:pPr>
        <w:widowControl w:val="0"/>
        <w:spacing w:before="120" w:after="0" w:line="240" w:lineRule="auto"/>
        <w:jc w:val="both"/>
        <w:rPr>
          <w:b/>
          <w:sz w:val="20"/>
          <w:szCs w:val="20"/>
        </w:rPr>
      </w:pPr>
      <w:r>
        <w:rPr>
          <w:b/>
          <w:sz w:val="20"/>
          <w:szCs w:val="20"/>
        </w:rPr>
        <w:t>Oprávnené výdavky</w:t>
      </w:r>
    </w:p>
    <w:p w14:paraId="1FE8C840" w14:textId="77777777" w:rsidR="00262FEC" w:rsidRPr="00A374F2" w:rsidRDefault="00262FEC" w:rsidP="0092782B">
      <w:pPr>
        <w:widowControl w:val="0"/>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FB92AF3"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plánované stavebné práce sú v súlade s platnou územnoplánovacou dokumentáciou v zmysle zákona č.</w:t>
      </w:r>
      <w:ins w:id="153" w:author="KH" w:date="2023-01-20T13:23:00Z">
        <w:r w:rsidR="00D712A7">
          <w:rPr>
            <w:sz w:val="20"/>
            <w:szCs w:val="20"/>
          </w:rPr>
          <w:t xml:space="preserve"> </w:t>
        </w:r>
      </w:ins>
      <w:r w:rsidRPr="00A374F2">
        <w:rPr>
          <w:sz w:val="20"/>
          <w:szCs w:val="20"/>
        </w:rPr>
        <w:t xml:space="preserve">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92782B">
      <w:pPr>
        <w:widowControl w:val="0"/>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92782B">
      <w:pPr>
        <w:widowControl w:val="0"/>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92782B">
      <w:pPr>
        <w:widowControl w:val="0"/>
        <w:spacing w:before="120" w:after="0" w:line="240" w:lineRule="auto"/>
        <w:jc w:val="both"/>
        <w:rPr>
          <w:sz w:val="20"/>
          <w:szCs w:val="20"/>
        </w:rPr>
      </w:pPr>
      <w:r w:rsidRPr="006C0B65">
        <w:rPr>
          <w:sz w:val="20"/>
          <w:szCs w:val="20"/>
        </w:rPr>
        <w:t xml:space="preserve">Za neoprávnený výdavok sa považujú výdavky na tzv. </w:t>
      </w:r>
      <w:proofErr w:type="spellStart"/>
      <w:r w:rsidRPr="006C0B65">
        <w:rPr>
          <w:sz w:val="20"/>
          <w:szCs w:val="20"/>
        </w:rPr>
        <w:t>stratné</w:t>
      </w:r>
      <w:proofErr w:type="spellEnd"/>
      <w:r w:rsidRPr="006C0B65">
        <w:rPr>
          <w:sz w:val="20"/>
          <w:szCs w:val="20"/>
        </w:rPr>
        <w:t xml:space="preserve">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92782B">
      <w:pPr>
        <w:widowControl w:val="0"/>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92782B">
      <w:pPr>
        <w:widowControl w:val="0"/>
        <w:spacing w:before="120" w:after="0" w:line="240" w:lineRule="auto"/>
        <w:jc w:val="both"/>
        <w:rPr>
          <w:sz w:val="20"/>
          <w:szCs w:val="20"/>
        </w:rPr>
      </w:pPr>
    </w:p>
    <w:p w14:paraId="1F7B04AB" w14:textId="77777777" w:rsidR="00D8136C" w:rsidRPr="00A374F2" w:rsidRDefault="00D8136C" w:rsidP="0092782B">
      <w:pPr>
        <w:pStyle w:val="Nadpis2"/>
        <w:keepNext w:val="0"/>
        <w:widowControl w:val="0"/>
        <w:tabs>
          <w:tab w:val="clear" w:pos="2128"/>
          <w:tab w:val="num" w:pos="567"/>
        </w:tabs>
        <w:spacing w:before="120" w:after="0"/>
        <w:ind w:left="567" w:hanging="567"/>
        <w:jc w:val="both"/>
      </w:pPr>
      <w:bookmarkStart w:id="154" w:name="_Stavebný_dozor_2"/>
      <w:bookmarkStart w:id="155" w:name="_Toc7078306"/>
      <w:bookmarkEnd w:id="154"/>
      <w:r w:rsidRPr="00A374F2">
        <w:t>Stavebný dozor</w:t>
      </w:r>
      <w:bookmarkEnd w:id="155"/>
      <w:r w:rsidRPr="00A374F2">
        <w:t xml:space="preserve"> </w:t>
      </w:r>
    </w:p>
    <w:p w14:paraId="4D6EE2B8" w14:textId="77777777" w:rsidR="00D8136C" w:rsidRPr="00A374F2" w:rsidRDefault="00D8136C" w:rsidP="0092782B">
      <w:pPr>
        <w:widowControl w:val="0"/>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92782B">
      <w:pPr>
        <w:widowControl w:val="0"/>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92782B">
      <w:pPr>
        <w:widowControl w:val="0"/>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92782B">
      <w:pPr>
        <w:widowControl w:val="0"/>
        <w:spacing w:before="120" w:after="0" w:line="240" w:lineRule="auto"/>
        <w:jc w:val="both"/>
        <w:rPr>
          <w:bCs/>
          <w:sz w:val="20"/>
          <w:szCs w:val="20"/>
        </w:rPr>
      </w:pPr>
    </w:p>
    <w:p w14:paraId="67A58E19" w14:textId="77777777" w:rsidR="00D8136C" w:rsidRPr="00A374F2" w:rsidRDefault="00D8136C" w:rsidP="0092782B">
      <w:pPr>
        <w:pStyle w:val="Nadpis2"/>
        <w:keepNext w:val="0"/>
        <w:widowControl w:val="0"/>
        <w:tabs>
          <w:tab w:val="clear" w:pos="2128"/>
          <w:tab w:val="num" w:pos="567"/>
        </w:tabs>
        <w:spacing w:before="120" w:after="0"/>
        <w:ind w:left="567" w:hanging="567"/>
      </w:pPr>
      <w:bookmarkStart w:id="156" w:name="_Toc7078307"/>
      <w:r w:rsidRPr="00A374F2">
        <w:t>Odborný autorský dohľad</w:t>
      </w:r>
      <w:bookmarkEnd w:id="156"/>
    </w:p>
    <w:p w14:paraId="55494A1E" w14:textId="77777777" w:rsidR="001E5F6C" w:rsidRDefault="00D8136C" w:rsidP="0092782B">
      <w:pPr>
        <w:widowControl w:val="0"/>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92782B">
      <w:pPr>
        <w:widowControl w:val="0"/>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92782B">
      <w:pPr>
        <w:widowControl w:val="0"/>
        <w:spacing w:before="120" w:after="0" w:line="240" w:lineRule="auto"/>
        <w:jc w:val="both"/>
        <w:rPr>
          <w:bCs/>
          <w:sz w:val="20"/>
          <w:szCs w:val="20"/>
        </w:rPr>
      </w:pPr>
    </w:p>
    <w:p w14:paraId="16FD3FD1" w14:textId="77777777" w:rsidR="00D8136C" w:rsidRPr="00A374F2" w:rsidRDefault="00D8136C" w:rsidP="0092782B">
      <w:pPr>
        <w:pStyle w:val="Nadpis2"/>
        <w:keepNext w:val="0"/>
        <w:widowControl w:val="0"/>
        <w:tabs>
          <w:tab w:val="clear" w:pos="2128"/>
          <w:tab w:val="left" w:pos="567"/>
        </w:tabs>
        <w:spacing w:before="120" w:after="0"/>
        <w:ind w:left="567" w:hanging="567"/>
      </w:pPr>
      <w:bookmarkStart w:id="157" w:name="_Prípravná_a_projektová_1"/>
      <w:bookmarkStart w:id="158" w:name="_Toc7078308"/>
      <w:bookmarkEnd w:id="157"/>
      <w:r w:rsidRPr="00A374F2">
        <w:t>Prípravná a projektová dokumentácia</w:t>
      </w:r>
      <w:bookmarkEnd w:id="158"/>
    </w:p>
    <w:p w14:paraId="0C85F452" w14:textId="77777777" w:rsidR="00D8136C" w:rsidRDefault="00D8136C" w:rsidP="0092782B">
      <w:pPr>
        <w:widowControl w:val="0"/>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92782B">
      <w:pPr>
        <w:widowControl w:val="0"/>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92782B">
      <w:pPr>
        <w:widowControl w:val="0"/>
        <w:spacing w:before="120" w:after="0" w:line="240" w:lineRule="auto"/>
        <w:jc w:val="both"/>
        <w:rPr>
          <w:sz w:val="20"/>
          <w:szCs w:val="20"/>
        </w:rPr>
      </w:pPr>
    </w:p>
    <w:p w14:paraId="1FA60DDB" w14:textId="77777777" w:rsidR="00262FEC" w:rsidRPr="00A374F2" w:rsidRDefault="00262FEC" w:rsidP="0092782B">
      <w:pPr>
        <w:pStyle w:val="Nadpis2"/>
        <w:keepNext w:val="0"/>
        <w:widowControl w:val="0"/>
        <w:tabs>
          <w:tab w:val="clear" w:pos="2128"/>
          <w:tab w:val="num" w:pos="567"/>
        </w:tabs>
        <w:spacing w:before="120" w:after="0"/>
        <w:ind w:left="567" w:hanging="567"/>
      </w:pPr>
      <w:bookmarkStart w:id="159" w:name="_Nákup_hmotného_a_1"/>
      <w:bookmarkStart w:id="160" w:name="_Toc7078309"/>
      <w:bookmarkEnd w:id="159"/>
      <w:r w:rsidRPr="00A374F2">
        <w:t>Nákup hmotného a nehmotného majetku (okrem nehnuteľností)</w:t>
      </w:r>
      <w:bookmarkEnd w:id="160"/>
    </w:p>
    <w:p w14:paraId="406E3F88"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60882E5A" w14:textId="77777777" w:rsidR="00D970B3" w:rsidRDefault="00D970B3" w:rsidP="0092782B">
      <w:pPr>
        <w:widowControl w:val="0"/>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92782B">
      <w:pPr>
        <w:widowControl w:val="0"/>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92782B">
      <w:pPr>
        <w:widowControl w:val="0"/>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92782B">
      <w:pPr>
        <w:widowControl w:val="0"/>
        <w:spacing w:before="120" w:after="120" w:line="240" w:lineRule="auto"/>
        <w:jc w:val="both"/>
        <w:rPr>
          <w:sz w:val="20"/>
          <w:szCs w:val="20"/>
        </w:rPr>
      </w:pPr>
    </w:p>
    <w:p w14:paraId="071A540B" w14:textId="77777777" w:rsidR="00804D91" w:rsidRDefault="00804D91" w:rsidP="0092782B">
      <w:pPr>
        <w:widowControl w:val="0"/>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56C52004" w14:textId="77777777" w:rsidTr="0068681D">
        <w:tc>
          <w:tcPr>
            <w:tcW w:w="9381" w:type="dxa"/>
            <w:shd w:val="clear" w:color="auto" w:fill="EAF1DD"/>
          </w:tcPr>
          <w:p w14:paraId="1816F0A8" w14:textId="77777777" w:rsidR="00D1249E" w:rsidRPr="00D54EF3" w:rsidRDefault="00D1249E" w:rsidP="0092782B">
            <w:pPr>
              <w:widowControl w:val="0"/>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92782B">
            <w:pPr>
              <w:widowControl w:val="0"/>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w:t>
            </w:r>
            <w:proofErr w:type="spellStart"/>
            <w:r w:rsidRPr="00333E62">
              <w:rPr>
                <w:sz w:val="20"/>
                <w:szCs w:val="20"/>
              </w:rPr>
              <w:t>ny</w:t>
            </w:r>
            <w:proofErr w:type="spellEnd"/>
            <w:r w:rsidRPr="00333E62">
              <w:rPr>
                <w:sz w:val="20"/>
                <w:szCs w:val="20"/>
              </w:rPr>
              <w:t xml:space="preserve"> pomer NFP každého projektu vo vzťahu k celkovej sume NFP, ktorú prostredníctvom projektov získa.</w:t>
            </w:r>
          </w:p>
          <w:p w14:paraId="01FBA9E4" w14:textId="77777777" w:rsidR="00D1249E" w:rsidRPr="00333E62" w:rsidRDefault="00D1249E" w:rsidP="0092782B">
            <w:pPr>
              <w:widowControl w:val="0"/>
              <w:spacing w:after="0" w:line="240" w:lineRule="auto"/>
              <w:rPr>
                <w:sz w:val="20"/>
                <w:szCs w:val="20"/>
              </w:rPr>
            </w:pPr>
          </w:p>
          <w:p w14:paraId="2EB14ADF" w14:textId="77777777" w:rsidR="00D1249E" w:rsidRPr="00333E62" w:rsidRDefault="00D1249E" w:rsidP="0092782B">
            <w:pPr>
              <w:widowControl w:val="0"/>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92782B">
            <w:pPr>
              <w:widowControl w:val="0"/>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92782B">
            <w:pPr>
              <w:widowControl w:val="0"/>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92782B">
            <w:pPr>
              <w:widowControl w:val="0"/>
              <w:spacing w:after="120" w:line="240" w:lineRule="auto"/>
              <w:rPr>
                <w:sz w:val="20"/>
                <w:szCs w:val="20"/>
              </w:rPr>
            </w:pPr>
            <w:r w:rsidRPr="00333E62">
              <w:rPr>
                <w:sz w:val="20"/>
                <w:szCs w:val="20"/>
              </w:rPr>
              <w:t>Ʃ NFP projektov 1 až 3 = 45 000 EUR</w:t>
            </w:r>
          </w:p>
          <w:p w14:paraId="4DC69814" w14:textId="77777777" w:rsidR="00C21F09" w:rsidRDefault="00C21F09" w:rsidP="0092782B">
            <w:pPr>
              <w:widowControl w:val="0"/>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92782B">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231"/>
      </w:tblGrid>
      <w:tr w:rsidR="00D1249E" w14:paraId="77F017BE" w14:textId="77777777" w:rsidTr="0068681D">
        <w:tc>
          <w:tcPr>
            <w:tcW w:w="9381" w:type="dxa"/>
            <w:shd w:val="clear" w:color="auto" w:fill="EAF1DD"/>
          </w:tcPr>
          <w:p w14:paraId="77113A50" w14:textId="77777777" w:rsidR="00D1249E" w:rsidRPr="0076594B" w:rsidRDefault="00D1249E" w:rsidP="0092782B">
            <w:pPr>
              <w:widowControl w:val="0"/>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92782B">
            <w:pPr>
              <w:widowControl w:val="0"/>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ti oprávnených výdavkov prijímateľ vypočíta, aký je %-</w:t>
            </w:r>
            <w:proofErr w:type="spellStart"/>
            <w:r w:rsidRPr="00333E62">
              <w:rPr>
                <w:sz w:val="20"/>
                <w:szCs w:val="20"/>
              </w:rPr>
              <w:t>ny</w:t>
            </w:r>
            <w:proofErr w:type="spellEnd"/>
            <w:r w:rsidRPr="00333E62">
              <w:rPr>
                <w:sz w:val="20"/>
                <w:szCs w:val="20"/>
              </w:rPr>
              <w:t xml:space="preserve"> pomer počtu odpracovaných hodín každého projektu v pomere k súčtu všetkých odpracovaných hodín za oba projekty. </w:t>
            </w:r>
          </w:p>
          <w:p w14:paraId="21008D40" w14:textId="77777777" w:rsidR="00D1249E" w:rsidRPr="00333E62" w:rsidRDefault="00D1249E" w:rsidP="0092782B">
            <w:pPr>
              <w:widowControl w:val="0"/>
              <w:spacing w:after="0" w:line="240" w:lineRule="auto"/>
              <w:rPr>
                <w:sz w:val="20"/>
                <w:szCs w:val="20"/>
              </w:rPr>
            </w:pPr>
          </w:p>
          <w:p w14:paraId="2D378154" w14:textId="77777777" w:rsidR="00D1249E" w:rsidRPr="00333E62" w:rsidRDefault="00D1249E" w:rsidP="0092782B">
            <w:pPr>
              <w:widowControl w:val="0"/>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92782B">
            <w:pPr>
              <w:widowControl w:val="0"/>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92782B">
            <w:pPr>
              <w:widowControl w:val="0"/>
              <w:spacing w:after="0" w:line="240" w:lineRule="auto"/>
            </w:pPr>
            <w:r w:rsidRPr="00333E62">
              <w:rPr>
                <w:sz w:val="20"/>
                <w:szCs w:val="20"/>
              </w:rPr>
              <w:t>Ʃ odpracovaných hodín na projektoch       = 800</w:t>
            </w:r>
          </w:p>
        </w:tc>
      </w:tr>
    </w:tbl>
    <w:p w14:paraId="50CBC3BE"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92782B">
      <w:pPr>
        <w:widowControl w:val="0"/>
        <w:spacing w:before="120" w:after="0" w:line="240" w:lineRule="auto"/>
        <w:jc w:val="both"/>
        <w:rPr>
          <w:sz w:val="20"/>
          <w:szCs w:val="20"/>
        </w:rPr>
      </w:pPr>
    </w:p>
    <w:p w14:paraId="7652E056" w14:textId="77777777" w:rsidR="00697BE9" w:rsidRPr="00A374F2" w:rsidRDefault="00262FEC" w:rsidP="0092782B">
      <w:pPr>
        <w:pStyle w:val="Nadpis2"/>
        <w:keepNext w:val="0"/>
        <w:widowControl w:val="0"/>
        <w:tabs>
          <w:tab w:val="clear" w:pos="2128"/>
          <w:tab w:val="num" w:pos="567"/>
        </w:tabs>
        <w:spacing w:before="120" w:after="0"/>
        <w:ind w:left="567" w:hanging="567"/>
      </w:pPr>
      <w:bookmarkStart w:id="161" w:name="_Toc441248540"/>
      <w:bookmarkStart w:id="162" w:name="_Toc441426326"/>
      <w:bookmarkStart w:id="163" w:name="_Toc441426869"/>
      <w:bookmarkStart w:id="164" w:name="_Toc441427693"/>
      <w:bookmarkStart w:id="165" w:name="_Toc441431319"/>
      <w:bookmarkStart w:id="166" w:name="_Toc441488710"/>
      <w:bookmarkStart w:id="167" w:name="_Nákup_použitého_zariadenia_1"/>
      <w:bookmarkStart w:id="168" w:name="_Toc7078310"/>
      <w:bookmarkEnd w:id="161"/>
      <w:bookmarkEnd w:id="162"/>
      <w:bookmarkEnd w:id="163"/>
      <w:bookmarkEnd w:id="164"/>
      <w:bookmarkEnd w:id="165"/>
      <w:bookmarkEnd w:id="166"/>
      <w:bookmarkEnd w:id="167"/>
      <w:r w:rsidRPr="00A374F2">
        <w:t>Nákup použitého zariadenia</w:t>
      </w:r>
      <w:bookmarkEnd w:id="168"/>
    </w:p>
    <w:p w14:paraId="64752E03"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92782B">
      <w:pPr>
        <w:widowControl w:val="0"/>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92782B">
      <w:pPr>
        <w:widowControl w:val="0"/>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92782B">
      <w:pPr>
        <w:widowControl w:val="0"/>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92782B">
      <w:pPr>
        <w:widowControl w:val="0"/>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92782B">
      <w:pPr>
        <w:widowControl w:val="0"/>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92782B">
      <w:pPr>
        <w:widowControl w:val="0"/>
        <w:spacing w:before="120" w:after="0" w:line="240" w:lineRule="auto"/>
        <w:jc w:val="both"/>
        <w:rPr>
          <w:sz w:val="20"/>
          <w:szCs w:val="20"/>
        </w:rPr>
      </w:pPr>
    </w:p>
    <w:p w14:paraId="2073394D" w14:textId="77777777" w:rsidR="00262FEC" w:rsidRPr="00A374F2" w:rsidRDefault="00262FEC" w:rsidP="0092782B">
      <w:pPr>
        <w:widowControl w:val="0"/>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92782B">
      <w:pPr>
        <w:widowControl w:val="0"/>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92782B">
      <w:pPr>
        <w:widowControl w:val="0"/>
        <w:spacing w:before="120" w:after="0" w:line="240" w:lineRule="auto"/>
        <w:jc w:val="both"/>
        <w:rPr>
          <w:sz w:val="20"/>
          <w:szCs w:val="20"/>
        </w:rPr>
      </w:pPr>
    </w:p>
    <w:p w14:paraId="0583F0E3" w14:textId="77777777" w:rsidR="00697BE9" w:rsidRPr="00D96C63" w:rsidRDefault="00552F07" w:rsidP="0092782B">
      <w:pPr>
        <w:pStyle w:val="Nadpis2"/>
        <w:keepNext w:val="0"/>
        <w:widowControl w:val="0"/>
        <w:tabs>
          <w:tab w:val="clear" w:pos="2128"/>
          <w:tab w:val="num" w:pos="567"/>
        </w:tabs>
        <w:spacing w:before="120" w:after="0"/>
        <w:ind w:left="567" w:hanging="567"/>
      </w:pPr>
      <w:bookmarkStart w:id="169" w:name="_Finančný_prenájom_a_1"/>
      <w:bookmarkStart w:id="170" w:name="_Toc7078311"/>
      <w:bookmarkEnd w:id="169"/>
      <w:r w:rsidRPr="00D96C63">
        <w:t>Finančný prenájom a operatívny nájom</w:t>
      </w:r>
      <w:bookmarkEnd w:id="170"/>
      <w:r w:rsidRPr="00D96C63">
        <w:t xml:space="preserve"> </w:t>
      </w:r>
    </w:p>
    <w:p w14:paraId="31BCDD60" w14:textId="77777777" w:rsidR="00C13467" w:rsidRPr="00D96C63" w:rsidRDefault="00552F07" w:rsidP="0092782B">
      <w:pPr>
        <w:widowControl w:val="0"/>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92782B">
      <w:pPr>
        <w:widowControl w:val="0"/>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92782B">
      <w:pPr>
        <w:widowControl w:val="0"/>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92782B">
      <w:pPr>
        <w:widowControl w:val="0"/>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92782B">
      <w:pPr>
        <w:widowControl w:val="0"/>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92782B">
      <w:pPr>
        <w:widowControl w:val="0"/>
        <w:spacing w:before="120" w:after="0" w:line="240" w:lineRule="auto"/>
        <w:jc w:val="both"/>
        <w:rPr>
          <w:sz w:val="20"/>
          <w:szCs w:val="20"/>
        </w:rPr>
      </w:pPr>
      <w:r w:rsidRPr="00D96C63">
        <w:rPr>
          <w:sz w:val="20"/>
          <w:szCs w:val="20"/>
        </w:rPr>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92782B">
      <w:pPr>
        <w:widowControl w:val="0"/>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92782B">
      <w:pPr>
        <w:widowControl w:val="0"/>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92782B">
      <w:pPr>
        <w:pStyle w:val="Zoznamsodrkami"/>
        <w:widowControl w:val="0"/>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92782B">
      <w:pPr>
        <w:widowControl w:val="0"/>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92782B">
      <w:pPr>
        <w:widowControl w:val="0"/>
        <w:spacing w:before="120" w:after="0" w:line="240" w:lineRule="auto"/>
        <w:jc w:val="both"/>
        <w:rPr>
          <w:sz w:val="20"/>
          <w:szCs w:val="20"/>
        </w:rPr>
      </w:pPr>
    </w:p>
    <w:p w14:paraId="5BFA3BFF"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171" w:name="_Toc441248543"/>
      <w:bookmarkStart w:id="172" w:name="_Toc441426329"/>
      <w:bookmarkStart w:id="173" w:name="_Toc441426872"/>
      <w:bookmarkStart w:id="174" w:name="_Toc441427696"/>
      <w:bookmarkStart w:id="175" w:name="_Toc441431322"/>
      <w:bookmarkStart w:id="176" w:name="_Toc441488713"/>
      <w:bookmarkStart w:id="177" w:name="_Odpisy,_režijné_výdavky"/>
      <w:bookmarkStart w:id="178" w:name="_Toc441248544"/>
      <w:bookmarkStart w:id="179" w:name="_Toc441426330"/>
      <w:bookmarkStart w:id="180" w:name="_Toc441426873"/>
      <w:bookmarkStart w:id="181" w:name="_Toc441427697"/>
      <w:bookmarkStart w:id="182" w:name="_Toc441431323"/>
      <w:bookmarkStart w:id="183" w:name="_Toc441488714"/>
      <w:bookmarkStart w:id="184" w:name="_Toc441248550"/>
      <w:bookmarkStart w:id="185" w:name="_Toc441426336"/>
      <w:bookmarkStart w:id="186" w:name="_Toc441426879"/>
      <w:bookmarkStart w:id="187" w:name="_Toc441427703"/>
      <w:bookmarkStart w:id="188" w:name="_Toc441431329"/>
      <w:bookmarkStart w:id="189" w:name="_Toc441488720"/>
      <w:bookmarkStart w:id="190" w:name="_Toc441248565"/>
      <w:bookmarkStart w:id="191" w:name="_Toc441426351"/>
      <w:bookmarkStart w:id="192" w:name="_Toc441426894"/>
      <w:bookmarkStart w:id="193" w:name="_Toc441427718"/>
      <w:bookmarkStart w:id="194" w:name="_Toc441431344"/>
      <w:bookmarkStart w:id="195" w:name="_Toc441488735"/>
      <w:bookmarkStart w:id="196" w:name="_Toc441248594"/>
      <w:bookmarkStart w:id="197" w:name="_Toc441426380"/>
      <w:bookmarkStart w:id="198" w:name="_Toc441426923"/>
      <w:bookmarkStart w:id="199" w:name="_Toc441427747"/>
      <w:bookmarkStart w:id="200" w:name="_Toc441431373"/>
      <w:bookmarkStart w:id="201" w:name="_Toc441488764"/>
      <w:bookmarkStart w:id="202" w:name="_Toc441248620"/>
      <w:bookmarkStart w:id="203" w:name="_Toc441426406"/>
      <w:bookmarkStart w:id="204" w:name="_Toc441426949"/>
      <w:bookmarkStart w:id="205" w:name="_Toc441427773"/>
      <w:bookmarkStart w:id="206" w:name="_Toc441431399"/>
      <w:bookmarkStart w:id="207" w:name="_Toc441488790"/>
      <w:bookmarkStart w:id="208" w:name="_Toc441248623"/>
      <w:bookmarkStart w:id="209" w:name="_Toc441426409"/>
      <w:bookmarkStart w:id="210" w:name="_Toc441426952"/>
      <w:bookmarkStart w:id="211" w:name="_Toc441427776"/>
      <w:bookmarkStart w:id="212" w:name="_Toc441431402"/>
      <w:bookmarkStart w:id="213" w:name="_Toc441488793"/>
      <w:bookmarkStart w:id="214" w:name="_Toc441248624"/>
      <w:bookmarkStart w:id="215" w:name="_Toc441426410"/>
      <w:bookmarkStart w:id="216" w:name="_Toc441426953"/>
      <w:bookmarkStart w:id="217" w:name="_Toc441427777"/>
      <w:bookmarkStart w:id="218" w:name="_Toc441431403"/>
      <w:bookmarkStart w:id="219" w:name="_Toc441488794"/>
      <w:bookmarkStart w:id="220" w:name="_Toc441248625"/>
      <w:bookmarkStart w:id="221" w:name="_Toc441426411"/>
      <w:bookmarkStart w:id="222" w:name="_Toc441426954"/>
      <w:bookmarkStart w:id="223" w:name="_Toc441427778"/>
      <w:bookmarkStart w:id="224" w:name="_Toc441431404"/>
      <w:bookmarkStart w:id="225" w:name="_Toc441488795"/>
      <w:bookmarkStart w:id="226" w:name="_Osobné_výdavky_a"/>
      <w:bookmarkStart w:id="227" w:name="_Toc7078312"/>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A374F2">
        <w:t>Osobné výdavky a cestovné náhrady</w:t>
      </w:r>
      <w:bookmarkEnd w:id="227"/>
    </w:p>
    <w:p w14:paraId="29DC94C2" w14:textId="77777777" w:rsidR="008F6D90" w:rsidRPr="00A374F2" w:rsidRDefault="008F6D90" w:rsidP="0092782B">
      <w:pPr>
        <w:pStyle w:val="Nadpis3"/>
        <w:keepNext w:val="0"/>
        <w:widowControl w:val="0"/>
      </w:pPr>
      <w:bookmarkStart w:id="228" w:name="_Osobné_výdavky"/>
      <w:bookmarkStart w:id="229" w:name="_Toc534784253"/>
      <w:bookmarkStart w:id="230" w:name="_Toc7078313"/>
      <w:bookmarkEnd w:id="228"/>
      <w:r w:rsidRPr="00A374F2">
        <w:t>O</w:t>
      </w:r>
      <w:r>
        <w:t>sobné výdavky</w:t>
      </w:r>
      <w:bookmarkEnd w:id="229"/>
      <w:bookmarkEnd w:id="230"/>
    </w:p>
    <w:p w14:paraId="0E43984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92782B">
      <w:pPr>
        <w:widowControl w:val="0"/>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92782B">
      <w:pPr>
        <w:widowControl w:val="0"/>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proofErr w:type="spellStart"/>
      <w:r w:rsidR="000614E0" w:rsidRPr="00A374F2">
        <w:rPr>
          <w:sz w:val="20"/>
          <w:szCs w:val="20"/>
        </w:rPr>
        <w:t>OPIIje</w:t>
      </w:r>
      <w:proofErr w:type="spellEnd"/>
      <w:r w:rsidR="000614E0" w:rsidRPr="00A374F2">
        <w:rPr>
          <w:sz w:val="20"/>
          <w:szCs w:val="20"/>
        </w:rPr>
        <w:t xml:space="preserv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92782B">
      <w:pPr>
        <w:widowControl w:val="0"/>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92782B">
      <w:pPr>
        <w:widowControl w:val="0"/>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92782B">
      <w:pPr>
        <w:widowControl w:val="0"/>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65"/>
        <w:gridCol w:w="5230"/>
        <w:gridCol w:w="2372"/>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92782B">
            <w:pPr>
              <w:widowControl w:val="0"/>
              <w:spacing w:before="120" w:after="0" w:line="240" w:lineRule="auto"/>
              <w:rPr>
                <w:rFonts w:eastAsia="Times New Roman"/>
                <w:b/>
                <w:bCs/>
                <w:sz w:val="18"/>
                <w:szCs w:val="20"/>
                <w:lang w:eastAsia="sk-SK"/>
              </w:rPr>
            </w:pPr>
            <w:r w:rsidRPr="00333E62">
              <w:rPr>
                <w:rFonts w:eastAsia="Times New Roman"/>
                <w:b/>
                <w:bCs/>
                <w:sz w:val="18"/>
                <w:szCs w:val="20"/>
                <w:lang w:eastAsia="sk-SK"/>
              </w:rPr>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92782B">
            <w:pPr>
              <w:widowControl w:val="0"/>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p w14:paraId="3A962E33" w14:textId="77777777" w:rsidR="009D7049" w:rsidRPr="00A374F2" w:rsidRDefault="009D7049" w:rsidP="0092782B">
            <w:pPr>
              <w:widowControl w:val="0"/>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92782B">
            <w:pPr>
              <w:widowControl w:val="0"/>
              <w:numPr>
                <w:ilvl w:val="0"/>
                <w:numId w:val="47"/>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92782B">
            <w:pPr>
              <w:widowControl w:val="0"/>
              <w:numPr>
                <w:ilvl w:val="0"/>
                <w:numId w:val="47"/>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92782B">
            <w:pPr>
              <w:widowControl w:val="0"/>
              <w:numPr>
                <w:ilvl w:val="0"/>
                <w:numId w:val="47"/>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92782B">
            <w:pPr>
              <w:widowControl w:val="0"/>
              <w:numPr>
                <w:ilvl w:val="0"/>
                <w:numId w:val="47"/>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92782B">
            <w:pPr>
              <w:widowControl w:val="0"/>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w:t>
            </w:r>
            <w:proofErr w:type="spellStart"/>
            <w:r w:rsidRPr="00A374F2">
              <w:rPr>
                <w:rFonts w:eastAsia="Times New Roman"/>
                <w:color w:val="000000"/>
                <w:sz w:val="18"/>
                <w:szCs w:val="20"/>
                <w:lang w:eastAsia="sk-SK"/>
              </w:rPr>
              <w:t>Jaspers</w:t>
            </w:r>
            <w:proofErr w:type="spellEnd"/>
            <w:r w:rsidRPr="00A374F2">
              <w:rPr>
                <w:rFonts w:eastAsia="Times New Roman"/>
                <w:color w:val="000000"/>
                <w:sz w:val="18"/>
                <w:szCs w:val="20"/>
                <w:lang w:eastAsia="sk-SK"/>
              </w:rPr>
              <w:t xml:space="preserve">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92782B">
            <w:pPr>
              <w:widowControl w:val="0"/>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92782B">
            <w:pPr>
              <w:widowControl w:val="0"/>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92782B">
            <w:pPr>
              <w:widowControl w:val="0"/>
              <w:numPr>
                <w:ilvl w:val="0"/>
                <w:numId w:val="49"/>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92782B">
            <w:pPr>
              <w:widowControl w:val="0"/>
              <w:numPr>
                <w:ilvl w:val="0"/>
                <w:numId w:val="49"/>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92782B">
            <w:pPr>
              <w:widowControl w:val="0"/>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92782B">
            <w:pPr>
              <w:widowControl w:val="0"/>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92782B">
            <w:pPr>
              <w:widowControl w:val="0"/>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92782B">
            <w:pPr>
              <w:widowControl w:val="0"/>
              <w:numPr>
                <w:ilvl w:val="0"/>
                <w:numId w:val="48"/>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92782B">
            <w:pPr>
              <w:widowControl w:val="0"/>
              <w:numPr>
                <w:ilvl w:val="0"/>
                <w:numId w:val="48"/>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92782B">
            <w:pPr>
              <w:widowControl w:val="0"/>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92782B">
            <w:pPr>
              <w:widowControl w:val="0"/>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proofErr w:type="spellStart"/>
            <w:r w:rsidR="00B243EF">
              <w:rPr>
                <w:rFonts w:eastAsia="Times New Roman"/>
                <w:color w:val="000000"/>
                <w:sz w:val="18"/>
                <w:szCs w:val="20"/>
                <w:lang w:eastAsia="sk-SK"/>
              </w:rPr>
              <w:t>nárokovateľná</w:t>
            </w:r>
            <w:proofErr w:type="spellEnd"/>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92782B">
            <w:pPr>
              <w:widowControl w:val="0"/>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92782B">
            <w:pPr>
              <w:widowControl w:val="0"/>
              <w:numPr>
                <w:ilvl w:val="0"/>
                <w:numId w:val="52"/>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92782B">
            <w:pPr>
              <w:widowControl w:val="0"/>
              <w:numPr>
                <w:ilvl w:val="0"/>
                <w:numId w:val="52"/>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92782B">
            <w:pPr>
              <w:widowControl w:val="0"/>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92782B">
            <w:pPr>
              <w:widowControl w:val="0"/>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92782B">
            <w:pPr>
              <w:widowControl w:val="0"/>
              <w:numPr>
                <w:ilvl w:val="0"/>
                <w:numId w:val="50"/>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w:t>
            </w:r>
            <w:proofErr w:type="spellStart"/>
            <w:r w:rsidR="008E7D6E">
              <w:rPr>
                <w:rFonts w:eastAsia="Times New Roman"/>
                <w:color w:val="000000"/>
                <w:sz w:val="18"/>
                <w:szCs w:val="20"/>
                <w:lang w:eastAsia="sk-SK"/>
              </w:rPr>
              <w:t>public</w:t>
            </w:r>
            <w:proofErr w:type="spellEnd"/>
            <w:r w:rsidR="008E7D6E">
              <w:rPr>
                <w:rFonts w:eastAsia="Times New Roman"/>
                <w:color w:val="000000"/>
                <w:sz w:val="18"/>
                <w:szCs w:val="20"/>
                <w:lang w:eastAsia="sk-SK"/>
              </w:rPr>
              <w:t xml:space="preserve"> </w:t>
            </w:r>
            <w:proofErr w:type="spellStart"/>
            <w:r w:rsidR="008E7D6E">
              <w:rPr>
                <w:rFonts w:eastAsia="Times New Roman"/>
                <w:color w:val="000000"/>
                <w:sz w:val="18"/>
                <w:szCs w:val="20"/>
                <w:lang w:eastAsia="sk-SK"/>
              </w:rPr>
              <w:t>relations</w:t>
            </w:r>
            <w:proofErr w:type="spellEnd"/>
            <w:r w:rsidR="008E7D6E">
              <w:rPr>
                <w:rFonts w:eastAsia="Times New Roman"/>
                <w:color w:val="000000"/>
                <w:sz w:val="18"/>
                <w:szCs w:val="20"/>
                <w:lang w:eastAsia="sk-SK"/>
              </w:rPr>
              <w:t>)</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92782B">
            <w:pPr>
              <w:widowControl w:val="0"/>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92782B">
            <w:pPr>
              <w:widowControl w:val="0"/>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92782B">
            <w:pPr>
              <w:widowControl w:val="0"/>
              <w:numPr>
                <w:ilvl w:val="0"/>
                <w:numId w:val="50"/>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92782B">
            <w:pPr>
              <w:widowControl w:val="0"/>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92782B">
            <w:pPr>
              <w:widowControl w:val="0"/>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92782B">
            <w:pPr>
              <w:widowControl w:val="0"/>
              <w:numPr>
                <w:ilvl w:val="0"/>
                <w:numId w:val="51"/>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92782B">
            <w:pPr>
              <w:widowControl w:val="0"/>
              <w:numPr>
                <w:ilvl w:val="0"/>
                <w:numId w:val="80"/>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92782B">
            <w:pPr>
              <w:widowControl w:val="0"/>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92782B">
            <w:pPr>
              <w:widowControl w:val="0"/>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92782B">
            <w:pPr>
              <w:widowControl w:val="0"/>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92782B">
            <w:pPr>
              <w:widowControl w:val="0"/>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92782B">
            <w:pPr>
              <w:widowControl w:val="0"/>
              <w:numPr>
                <w:ilvl w:val="0"/>
                <w:numId w:val="55"/>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92782B">
            <w:pPr>
              <w:widowControl w:val="0"/>
              <w:numPr>
                <w:ilvl w:val="0"/>
                <w:numId w:val="50"/>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92782B">
      <w:pPr>
        <w:widowControl w:val="0"/>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92782B">
      <w:pPr>
        <w:widowControl w:val="0"/>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92782B">
      <w:pPr>
        <w:widowControl w:val="0"/>
        <w:spacing w:before="120" w:after="0" w:line="240" w:lineRule="auto"/>
        <w:jc w:val="both"/>
        <w:rPr>
          <w:sz w:val="20"/>
          <w:szCs w:val="20"/>
        </w:rPr>
      </w:pPr>
      <w:r w:rsidRPr="000149E9">
        <w:rPr>
          <w:sz w:val="20"/>
          <w:szCs w:val="20"/>
        </w:rPr>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97D53B7" w:rsidR="00F03BDF" w:rsidRDefault="00F03BDF" w:rsidP="0092782B">
      <w:pPr>
        <w:widowControl w:val="0"/>
        <w:spacing w:before="120" w:after="0" w:line="240" w:lineRule="auto"/>
        <w:jc w:val="both"/>
        <w:rPr>
          <w:sz w:val="20"/>
          <w:szCs w:val="20"/>
        </w:rPr>
      </w:pPr>
      <w:r w:rsidRPr="00F03BDF">
        <w:rPr>
          <w:sz w:val="20"/>
          <w:szCs w:val="20"/>
        </w:rPr>
        <w:t xml:space="preserve">Pri výbere administratívnych kapacít </w:t>
      </w:r>
      <w:r w:rsidR="00C41A2C">
        <w:rPr>
          <w:sz w:val="20"/>
          <w:szCs w:val="20"/>
        </w:rPr>
        <w:t>a</w:t>
      </w:r>
      <w:r w:rsidRPr="00F03BDF">
        <w:rPr>
          <w:sz w:val="20"/>
          <w:szCs w:val="20"/>
        </w:rPr>
        <w:t xml:space="preserv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92782B">
      <w:pPr>
        <w:widowControl w:val="0"/>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58017FE7" w:rsidR="001A3558" w:rsidRDefault="001A3558" w:rsidP="0092782B">
      <w:pPr>
        <w:widowControl w:val="0"/>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uplatňujú</w:t>
      </w:r>
      <w:r w:rsidR="005D7E6C">
        <w:rPr>
          <w:sz w:val="20"/>
          <w:szCs w:val="20"/>
        </w:rPr>
        <w:t xml:space="preserve"> v rozsahu uvedenom v tejto príručke</w:t>
      </w:r>
      <w:r w:rsidRPr="001A3558">
        <w:rPr>
          <w:sz w:val="20"/>
          <w:szCs w:val="20"/>
        </w:rPr>
        <w:t>.</w:t>
      </w:r>
    </w:p>
    <w:p w14:paraId="193ECC7E" w14:textId="77777777" w:rsidR="00315BE7" w:rsidRPr="00315BE7" w:rsidRDefault="00315BE7" w:rsidP="0092782B">
      <w:pPr>
        <w:widowControl w:val="0"/>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2C66E9F5" w:rsidR="00315BE7" w:rsidRPr="00315BE7" w:rsidRDefault="00315BE7" w:rsidP="0092782B">
      <w:pPr>
        <w:widowControl w:val="0"/>
        <w:numPr>
          <w:ilvl w:val="1"/>
          <w:numId w:val="63"/>
        </w:numPr>
        <w:spacing w:before="120" w:after="0" w:line="240" w:lineRule="auto"/>
        <w:ind w:left="567" w:hanging="283"/>
        <w:jc w:val="both"/>
        <w:rPr>
          <w:sz w:val="20"/>
          <w:szCs w:val="20"/>
        </w:rPr>
      </w:pPr>
      <w:r w:rsidRPr="00315BE7">
        <w:rPr>
          <w:sz w:val="20"/>
          <w:szCs w:val="20"/>
        </w:rPr>
        <w:t>administratívne kapacity RO/SO/PJ</w:t>
      </w:r>
      <w:r w:rsidR="005D7E6C">
        <w:rPr>
          <w:sz w:val="20"/>
          <w:szCs w:val="20"/>
        </w:rPr>
        <w:t xml:space="preserve"> -</w:t>
      </w:r>
      <w:r w:rsidRPr="00315BE7">
        <w:rPr>
          <w:sz w:val="20"/>
          <w:szCs w:val="20"/>
        </w:rPr>
        <w:t xml:space="preserve"> t.j. zamestnanci priamo sa podieľajúci na implementácii OP</w:t>
      </w:r>
      <w:r>
        <w:rPr>
          <w:sz w:val="20"/>
          <w:szCs w:val="20"/>
        </w:rPr>
        <w:t>II</w:t>
      </w:r>
      <w:r w:rsidRPr="00315BE7">
        <w:rPr>
          <w:sz w:val="20"/>
          <w:szCs w:val="20"/>
        </w:rPr>
        <w:t xml:space="preserve">, </w:t>
      </w:r>
    </w:p>
    <w:p w14:paraId="41F1B1F6" w14:textId="032A285C" w:rsidR="0011479D" w:rsidRPr="00B8228C" w:rsidRDefault="00315BE7" w:rsidP="0092782B">
      <w:pPr>
        <w:widowControl w:val="0"/>
        <w:numPr>
          <w:ilvl w:val="1"/>
          <w:numId w:val="63"/>
        </w:numPr>
        <w:spacing w:before="120" w:after="0" w:line="240" w:lineRule="auto"/>
        <w:ind w:left="567" w:hanging="283"/>
        <w:jc w:val="both"/>
        <w:rPr>
          <w:sz w:val="20"/>
          <w:szCs w:val="20"/>
        </w:rPr>
      </w:pPr>
      <w:r w:rsidRPr="00B8228C">
        <w:rPr>
          <w:sz w:val="20"/>
          <w:szCs w:val="20"/>
        </w:rPr>
        <w:t xml:space="preserve">zamestnanci vykonávajúci podporné činnosti </w:t>
      </w:r>
      <w:r w:rsidR="0011479D" w:rsidRPr="00B8228C">
        <w:rPr>
          <w:sz w:val="20"/>
          <w:szCs w:val="20"/>
        </w:rPr>
        <w:t xml:space="preserve">– </w:t>
      </w:r>
      <w:r w:rsidR="00B8228C" w:rsidRPr="00B8228C">
        <w:rPr>
          <w:sz w:val="20"/>
          <w:szCs w:val="20"/>
        </w:rPr>
        <w:t>t.j. zamestnanci, ktorí priamo nevykonávajú  riadenie, implementáciu, kontrolu a audit EŠIF, ale ich pracovná náplň je nevyhnutná na zabezpečenie</w:t>
      </w:r>
      <w:r w:rsidR="00B8228C">
        <w:rPr>
          <w:sz w:val="20"/>
          <w:szCs w:val="20"/>
        </w:rPr>
        <w:t xml:space="preserve"> </w:t>
      </w:r>
      <w:r w:rsidR="00B8228C" w:rsidRPr="00B8228C">
        <w:rPr>
          <w:sz w:val="20"/>
          <w:szCs w:val="20"/>
        </w:rPr>
        <w:t>činností</w:t>
      </w:r>
      <w:r w:rsidR="00B8228C">
        <w:rPr>
          <w:sz w:val="20"/>
          <w:szCs w:val="20"/>
        </w:rPr>
        <w:t xml:space="preserve"> OPII</w:t>
      </w:r>
      <w:r w:rsidR="00B8228C" w:rsidRPr="00B8228C">
        <w:rPr>
          <w:sz w:val="20"/>
          <w:szCs w:val="20"/>
        </w:rPr>
        <w:t>.</w:t>
      </w:r>
    </w:p>
    <w:p w14:paraId="4AD67787" w14:textId="5012EB20" w:rsidR="000E7499" w:rsidRDefault="00552F07" w:rsidP="0092782B">
      <w:pPr>
        <w:widowControl w:val="0"/>
        <w:spacing w:before="120" w:after="0" w:line="240" w:lineRule="auto"/>
        <w:jc w:val="both"/>
        <w:rPr>
          <w:sz w:val="20"/>
          <w:szCs w:val="20"/>
        </w:rPr>
      </w:pPr>
      <w:r w:rsidRPr="00275038">
        <w:rPr>
          <w:sz w:val="20"/>
          <w:szCs w:val="20"/>
        </w:rPr>
        <w:t xml:space="preserve">Zamestnanci prijímateľa preukazujú svoje zapojenie do projektu </w:t>
      </w:r>
      <w:r w:rsidR="00B8228C">
        <w:rPr>
          <w:sz w:val="20"/>
          <w:szCs w:val="20"/>
        </w:rPr>
        <w:t xml:space="preserve">najmä </w:t>
      </w:r>
      <w:r w:rsidRPr="00275038">
        <w:rPr>
          <w:b/>
          <w:sz w:val="20"/>
          <w:szCs w:val="20"/>
        </w:rPr>
        <w:t>pracovným výkazom</w:t>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92782B">
      <w:pPr>
        <w:widowControl w:val="0"/>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7"/>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92782B">
      <w:pPr>
        <w:widowControl w:val="0"/>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92782B">
      <w:pPr>
        <w:widowControl w:val="0"/>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10DE87C8" w14:textId="00D31720" w:rsidR="00C95F62" w:rsidRDefault="00552F07" w:rsidP="0092782B">
      <w:pPr>
        <w:widowControl w:val="0"/>
        <w:spacing w:before="120" w:after="0" w:line="240" w:lineRule="auto"/>
        <w:jc w:val="both"/>
        <w:rPr>
          <w:b/>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8"/>
      </w:r>
      <w:r w:rsidRPr="00A374F2">
        <w:rPr>
          <w:sz w:val="20"/>
          <w:szCs w:val="20"/>
        </w:rPr>
        <w:t>.</w:t>
      </w:r>
      <w:r w:rsidR="00C95F62" w:rsidRPr="00C95F62">
        <w:rPr>
          <w:sz w:val="20"/>
          <w:szCs w:val="20"/>
        </w:rPr>
        <w:t>Pre osoby pracujúce na projekte čiastočne, t.j. nie v rámci celého odpracovaného času, je možnosť stanoviť pevný percentuálny podiel času odpracovaného v projekte v pracovnej zmluve (nie je potrebné zaznamenávať odpracovaný čas</w:t>
      </w:r>
      <w:r w:rsidR="00C95F62" w:rsidRPr="00C95F62">
        <w:rPr>
          <w:sz w:val="20"/>
          <w:szCs w:val="20"/>
          <w:vertAlign w:val="superscript"/>
        </w:rPr>
        <w:footnoteReference w:id="59"/>
      </w:r>
      <w:r w:rsidR="00C95F62" w:rsidRPr="00C95F62">
        <w:rPr>
          <w:sz w:val="20"/>
          <w:szCs w:val="20"/>
        </w:rPr>
        <w:t>).</w:t>
      </w:r>
    </w:p>
    <w:p w14:paraId="49583E3D" w14:textId="653C3863" w:rsidR="006D7D39" w:rsidRDefault="000E7499" w:rsidP="0092782B">
      <w:pPr>
        <w:widowControl w:val="0"/>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92782B">
      <w:pPr>
        <w:widowControl w:val="0"/>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92782B">
      <w:pPr>
        <w:widowControl w:val="0"/>
        <w:numPr>
          <w:ilvl w:val="0"/>
          <w:numId w:val="61"/>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92782B">
      <w:pPr>
        <w:widowControl w:val="0"/>
        <w:numPr>
          <w:ilvl w:val="0"/>
          <w:numId w:val="61"/>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92782B">
      <w:pPr>
        <w:widowControl w:val="0"/>
        <w:numPr>
          <w:ilvl w:val="0"/>
          <w:numId w:val="61"/>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92782B">
      <w:pPr>
        <w:widowControl w:val="0"/>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92782B">
      <w:pPr>
        <w:widowControl w:val="0"/>
        <w:numPr>
          <w:ilvl w:val="0"/>
          <w:numId w:val="62"/>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92782B">
      <w:pPr>
        <w:widowControl w:val="0"/>
        <w:numPr>
          <w:ilvl w:val="0"/>
          <w:numId w:val="62"/>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92782B">
      <w:pPr>
        <w:widowControl w:val="0"/>
        <w:numPr>
          <w:ilvl w:val="0"/>
          <w:numId w:val="62"/>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92782B">
      <w:pPr>
        <w:widowControl w:val="0"/>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92782B">
      <w:pPr>
        <w:pStyle w:val="Nadpis2"/>
        <w:keepNext w:val="0"/>
        <w:widowControl w:val="0"/>
        <w:numPr>
          <w:ilvl w:val="0"/>
          <w:numId w:val="0"/>
        </w:numPr>
        <w:spacing w:before="120" w:after="0"/>
        <w:ind w:left="851" w:hanging="851"/>
        <w:rPr>
          <w:sz w:val="20"/>
          <w:szCs w:val="20"/>
        </w:rPr>
      </w:pPr>
    </w:p>
    <w:p w14:paraId="6EBFA7A5" w14:textId="77777777" w:rsidR="00957DDF" w:rsidRPr="00D96C63" w:rsidRDefault="00957DDF" w:rsidP="0092782B">
      <w:pPr>
        <w:pStyle w:val="Nadpis3"/>
        <w:keepNext w:val="0"/>
        <w:widowControl w:val="0"/>
        <w:spacing w:before="120" w:after="0"/>
        <w:rPr>
          <w:sz w:val="28"/>
          <w:szCs w:val="23"/>
        </w:rPr>
      </w:pPr>
      <w:bookmarkStart w:id="231" w:name="_Cestovné_náhrady"/>
      <w:bookmarkStart w:id="232" w:name="_Toc534784254"/>
      <w:bookmarkStart w:id="233" w:name="_Toc7078314"/>
      <w:bookmarkEnd w:id="231"/>
      <w:r w:rsidRPr="00D96C63">
        <w:rPr>
          <w:sz w:val="28"/>
          <w:szCs w:val="23"/>
        </w:rPr>
        <w:t>Cestovné náhrady</w:t>
      </w:r>
      <w:bookmarkEnd w:id="232"/>
      <w:bookmarkEnd w:id="233"/>
    </w:p>
    <w:p w14:paraId="498F6631" w14:textId="77777777" w:rsidR="00725390" w:rsidRDefault="00725390" w:rsidP="0092782B">
      <w:pPr>
        <w:widowControl w:val="0"/>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92782B">
      <w:pPr>
        <w:widowControl w:val="0"/>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w:t>
      </w:r>
      <w:del w:id="234" w:author="KH" w:date="2023-01-16T15:32:00Z">
        <w:r w:rsidR="00CA1385" w:rsidDel="00AF4E11">
          <w:rPr>
            <w:sz w:val="20"/>
            <w:szCs w:val="20"/>
          </w:rPr>
          <w:delText>V</w:delText>
        </w:r>
      </w:del>
      <w:r w:rsidR="00CA1385">
        <w:rPr>
          <w:sz w:val="20"/>
          <w:szCs w:val="20"/>
        </w:rPr>
        <w:t xml:space="preserve">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92782B">
      <w:pPr>
        <w:widowControl w:val="0"/>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92782B">
      <w:pPr>
        <w:widowControl w:val="0"/>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92782B">
      <w:pPr>
        <w:widowControl w:val="0"/>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92782B">
      <w:pPr>
        <w:widowControl w:val="0"/>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92782B">
      <w:pPr>
        <w:widowControl w:val="0"/>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92782B">
      <w:pPr>
        <w:widowControl w:val="0"/>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w:t>
      </w:r>
      <w:proofErr w:type="spellStart"/>
      <w:r w:rsidRPr="00A374F2">
        <w:rPr>
          <w:sz w:val="20"/>
          <w:szCs w:val="20"/>
        </w:rPr>
        <w:t>nárokovateľnej</w:t>
      </w:r>
      <w:proofErr w:type="spellEnd"/>
      <w:r w:rsidRPr="00A374F2">
        <w:rPr>
          <w:sz w:val="20"/>
          <w:szCs w:val="20"/>
        </w:rPr>
        <w:t xml:space="preserve"> výšky ustanovenej v zákone o cestovných náhradách, resp. ak ďalej nie je ustanovené inak.</w:t>
      </w:r>
    </w:p>
    <w:p w14:paraId="09DFE169"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92782B">
      <w:pPr>
        <w:widowControl w:val="0"/>
        <w:numPr>
          <w:ilvl w:val="0"/>
          <w:numId w:val="72"/>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92782B">
      <w:pPr>
        <w:widowControl w:val="0"/>
        <w:numPr>
          <w:ilvl w:val="0"/>
          <w:numId w:val="72"/>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92782B">
      <w:pPr>
        <w:widowControl w:val="0"/>
        <w:numPr>
          <w:ilvl w:val="0"/>
          <w:numId w:val="72"/>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92782B">
      <w:pPr>
        <w:widowControl w:val="0"/>
        <w:numPr>
          <w:ilvl w:val="0"/>
          <w:numId w:val="72"/>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45917E75" w:rsidR="00552F07" w:rsidRPr="00A81EFA" w:rsidRDefault="00552F07" w:rsidP="0092782B">
      <w:pPr>
        <w:widowControl w:val="0"/>
        <w:numPr>
          <w:ilvl w:val="0"/>
          <w:numId w:val="72"/>
        </w:numPr>
        <w:spacing w:before="120" w:after="0" w:line="240" w:lineRule="auto"/>
        <w:jc w:val="both"/>
        <w:rPr>
          <w:sz w:val="20"/>
          <w:szCs w:val="20"/>
        </w:rPr>
      </w:pPr>
      <w:r w:rsidRPr="00A81EFA">
        <w:rPr>
          <w:b/>
          <w:sz w:val="20"/>
          <w:szCs w:val="20"/>
        </w:rPr>
        <w:t>Použitie taxi služby</w:t>
      </w:r>
      <w:r w:rsidRPr="00A81EFA">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sidRPr="00A81EFA">
        <w:rPr>
          <w:rStyle w:val="Odkaznapoznmkupodiarou"/>
        </w:rPr>
        <w:footnoteReference w:id="69"/>
      </w:r>
      <w:r w:rsidRPr="00A81EFA">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92782B">
      <w:pPr>
        <w:widowControl w:val="0"/>
        <w:spacing w:before="120" w:after="0" w:line="240" w:lineRule="auto"/>
        <w:jc w:val="both"/>
        <w:rPr>
          <w:sz w:val="20"/>
          <w:szCs w:val="20"/>
        </w:rPr>
      </w:pPr>
      <w:r w:rsidRPr="00A81EFA">
        <w:rPr>
          <w:sz w:val="20"/>
          <w:szCs w:val="20"/>
        </w:rPr>
        <w:t>Zamestnancovi</w:t>
      </w:r>
      <w:r w:rsidR="008833D3" w:rsidRPr="00A81EFA">
        <w:rPr>
          <w:sz w:val="20"/>
          <w:szCs w:val="20"/>
        </w:rPr>
        <w:t xml:space="preserve"> </w:t>
      </w:r>
      <w:r w:rsidRPr="00A81EFA">
        <w:rPr>
          <w:sz w:val="20"/>
          <w:szCs w:val="20"/>
        </w:rPr>
        <w:t>/</w:t>
      </w:r>
      <w:r w:rsidR="008833D3" w:rsidRPr="00A81EFA">
        <w:rPr>
          <w:sz w:val="20"/>
          <w:szCs w:val="20"/>
        </w:rPr>
        <w:t xml:space="preserve"> </w:t>
      </w:r>
      <w:r w:rsidRPr="00A81EFA">
        <w:rPr>
          <w:sz w:val="20"/>
          <w:szCs w:val="20"/>
        </w:rPr>
        <w:t>osobe vyslanej na pracovnú</w:t>
      </w:r>
      <w:r w:rsidRPr="00A374F2">
        <w:rPr>
          <w:sz w:val="20"/>
          <w:szCs w:val="20"/>
        </w:rPr>
        <w:t xml:space="preserve">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92782B">
      <w:pPr>
        <w:pStyle w:val="Zoznamsodrkami2"/>
        <w:widowControl w:val="0"/>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6"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92782B">
      <w:pPr>
        <w:widowControl w:val="0"/>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7"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92782B">
      <w:pPr>
        <w:widowControl w:val="0"/>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92782B">
      <w:pPr>
        <w:widowControl w:val="0"/>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92782B">
      <w:pPr>
        <w:widowControl w:val="0"/>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92782B">
      <w:pPr>
        <w:widowControl w:val="0"/>
        <w:spacing w:before="120" w:after="0" w:line="240" w:lineRule="auto"/>
        <w:jc w:val="both"/>
        <w:rPr>
          <w:sz w:val="20"/>
          <w:szCs w:val="20"/>
        </w:rPr>
      </w:pPr>
    </w:p>
    <w:p w14:paraId="4D22F168"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235" w:name="_Ostatné_výdavky_–_1"/>
      <w:bookmarkStart w:id="236" w:name="_Toc7078315"/>
      <w:bookmarkEnd w:id="235"/>
      <w:r w:rsidRPr="00A374F2">
        <w:t>Ostatné výdavky – Externé služby (outsourcing)</w:t>
      </w:r>
      <w:bookmarkEnd w:id="236"/>
      <w:r w:rsidR="00751EAE">
        <w:rPr>
          <w:lang w:val="sk-SK"/>
        </w:rPr>
        <w:t xml:space="preserve"> </w:t>
      </w:r>
    </w:p>
    <w:p w14:paraId="5094072F" w14:textId="77777777" w:rsidR="00893466" w:rsidRPr="00A374F2" w:rsidRDefault="00552F07" w:rsidP="0092782B">
      <w:pPr>
        <w:widowControl w:val="0"/>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92782B">
      <w:pPr>
        <w:widowControl w:val="0"/>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92782B">
      <w:pPr>
        <w:widowControl w:val="0"/>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92782B">
      <w:pPr>
        <w:widowControl w:val="0"/>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92782B">
      <w:pPr>
        <w:widowControl w:val="0"/>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92782B">
      <w:pPr>
        <w:widowControl w:val="0"/>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92782B">
      <w:pPr>
        <w:widowControl w:val="0"/>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92782B">
      <w:pPr>
        <w:widowControl w:val="0"/>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92782B">
      <w:pPr>
        <w:widowControl w:val="0"/>
        <w:numPr>
          <w:ilvl w:val="0"/>
          <w:numId w:val="76"/>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92782B">
      <w:pPr>
        <w:widowControl w:val="0"/>
        <w:numPr>
          <w:ilvl w:val="0"/>
          <w:numId w:val="76"/>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92782B">
      <w:pPr>
        <w:widowControl w:val="0"/>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92782B">
      <w:pPr>
        <w:widowControl w:val="0"/>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92782B">
      <w:pPr>
        <w:widowControl w:val="0"/>
        <w:numPr>
          <w:ilvl w:val="1"/>
          <w:numId w:val="56"/>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92782B">
      <w:pPr>
        <w:widowControl w:val="0"/>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92782B">
      <w:pPr>
        <w:widowControl w:val="0"/>
        <w:spacing w:before="120" w:after="0" w:line="240" w:lineRule="auto"/>
        <w:jc w:val="both"/>
        <w:rPr>
          <w:sz w:val="20"/>
          <w:szCs w:val="20"/>
        </w:rPr>
      </w:pPr>
    </w:p>
    <w:p w14:paraId="1F80DC9B"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237" w:name="_Finančné_výdavky_a_1"/>
      <w:bookmarkStart w:id="238" w:name="_Toc7078316"/>
      <w:bookmarkEnd w:id="237"/>
      <w:r w:rsidRPr="00A374F2">
        <w:t>Finančné výdavky a poplatky</w:t>
      </w:r>
      <w:bookmarkEnd w:id="238"/>
    </w:p>
    <w:p w14:paraId="2D9BD990" w14:textId="77777777" w:rsidR="008833D3" w:rsidRPr="00A374F2" w:rsidRDefault="00552F07" w:rsidP="0092782B">
      <w:pPr>
        <w:widowControl w:val="0"/>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92782B">
      <w:pPr>
        <w:widowControl w:val="0"/>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92782B">
      <w:pPr>
        <w:widowControl w:val="0"/>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92782B">
      <w:pPr>
        <w:widowControl w:val="0"/>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92782B">
      <w:pPr>
        <w:widowControl w:val="0"/>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92782B">
      <w:pPr>
        <w:widowControl w:val="0"/>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92782B">
      <w:pPr>
        <w:widowControl w:val="0"/>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92782B">
      <w:pPr>
        <w:widowControl w:val="0"/>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92782B">
      <w:pPr>
        <w:widowControl w:val="0"/>
        <w:spacing w:before="120" w:after="0" w:line="240" w:lineRule="auto"/>
        <w:jc w:val="both"/>
        <w:rPr>
          <w:sz w:val="20"/>
          <w:szCs w:val="20"/>
        </w:rPr>
      </w:pPr>
    </w:p>
    <w:p w14:paraId="1499B528"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239" w:name="_Toc7078317"/>
      <w:r w:rsidRPr="00A374F2">
        <w:t>Daň z pridanej hodnoty a iné dane</w:t>
      </w:r>
      <w:bookmarkEnd w:id="239"/>
    </w:p>
    <w:p w14:paraId="67C77AA6" w14:textId="77777777" w:rsidR="00552F07" w:rsidRPr="00A374F2" w:rsidRDefault="00552F07" w:rsidP="0092782B">
      <w:pPr>
        <w:widowControl w:val="0"/>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92782B">
      <w:pPr>
        <w:widowControl w:val="0"/>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92782B">
      <w:pPr>
        <w:widowControl w:val="0"/>
        <w:spacing w:before="120" w:after="0" w:line="240" w:lineRule="auto"/>
        <w:jc w:val="both"/>
        <w:rPr>
          <w:sz w:val="20"/>
          <w:szCs w:val="20"/>
        </w:rPr>
      </w:pPr>
    </w:p>
    <w:p w14:paraId="6F918E50" w14:textId="77777777" w:rsidR="00957DDF" w:rsidRPr="00A374F2" w:rsidRDefault="00957DDF" w:rsidP="0092782B">
      <w:pPr>
        <w:pStyle w:val="Nadpis2"/>
        <w:keepNext w:val="0"/>
        <w:widowControl w:val="0"/>
        <w:tabs>
          <w:tab w:val="clear" w:pos="2128"/>
          <w:tab w:val="num" w:pos="567"/>
        </w:tabs>
        <w:spacing w:before="120" w:after="0"/>
        <w:ind w:left="567" w:hanging="567"/>
      </w:pPr>
      <w:bookmarkStart w:id="240" w:name="_Informovanie_a_komunikácia"/>
      <w:bookmarkStart w:id="241" w:name="_Toc7078318"/>
      <w:bookmarkEnd w:id="240"/>
      <w:r w:rsidRPr="00A374F2">
        <w:t>Informovanie a komunikácia</w:t>
      </w:r>
      <w:bookmarkEnd w:id="241"/>
    </w:p>
    <w:p w14:paraId="3E0D7332" w14:textId="77777777" w:rsidR="00270552" w:rsidRPr="00F510AA" w:rsidRDefault="00257CDB" w:rsidP="0092782B">
      <w:pPr>
        <w:widowControl w:val="0"/>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8"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9"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92782B">
      <w:pPr>
        <w:widowControl w:val="0"/>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92782B">
      <w:pPr>
        <w:widowControl w:val="0"/>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42" w:name="_Stavebný_dozor"/>
      <w:bookmarkStart w:id="243" w:name="_Odborný_autorský_dohľad"/>
      <w:bookmarkStart w:id="244" w:name="_Dodatočné_výdavky_1"/>
      <w:bookmarkStart w:id="245" w:name="_Toc441838039"/>
      <w:bookmarkStart w:id="246" w:name="_Toc442284337"/>
      <w:bookmarkStart w:id="247" w:name="_Toc442284442"/>
      <w:bookmarkStart w:id="248" w:name="_Toc441838041"/>
      <w:bookmarkStart w:id="249" w:name="_Toc442284339"/>
      <w:bookmarkStart w:id="250" w:name="_Toc442284444"/>
      <w:bookmarkStart w:id="251" w:name="_Toc441838042"/>
      <w:bookmarkStart w:id="252" w:name="_Toc442284340"/>
      <w:bookmarkStart w:id="253" w:name="_Toc442284445"/>
      <w:bookmarkStart w:id="254" w:name="_Toc441838057"/>
      <w:bookmarkStart w:id="255" w:name="_Toc442284355"/>
      <w:bookmarkStart w:id="256" w:name="_Toc442284460"/>
      <w:bookmarkStart w:id="257" w:name="_Toc441838067"/>
      <w:bookmarkStart w:id="258" w:name="_Toc442284365"/>
      <w:bookmarkStart w:id="259" w:name="_Toc442284470"/>
      <w:bookmarkStart w:id="260" w:name="_Toc441838077"/>
      <w:bookmarkStart w:id="261" w:name="_Toc442284375"/>
      <w:bookmarkStart w:id="262" w:name="_Toc442284480"/>
      <w:bookmarkStart w:id="263" w:name="_Toc441838078"/>
      <w:bookmarkStart w:id="264" w:name="_Toc442284376"/>
      <w:bookmarkStart w:id="265" w:name="_Toc442284481"/>
      <w:bookmarkStart w:id="266" w:name="_Toc441838079"/>
      <w:bookmarkStart w:id="267" w:name="_Toc442284377"/>
      <w:bookmarkStart w:id="268" w:name="_Toc442284482"/>
      <w:bookmarkStart w:id="269" w:name="_Toc441838080"/>
      <w:bookmarkStart w:id="270" w:name="_Toc442284378"/>
      <w:bookmarkStart w:id="271" w:name="_Toc442284483"/>
      <w:bookmarkStart w:id="272" w:name="_Prípravná_a_projektová"/>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92782B">
      <w:pPr>
        <w:widowControl w:val="0"/>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92782B">
      <w:pPr>
        <w:widowControl w:val="0"/>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92782B">
      <w:pPr>
        <w:widowControl w:val="0"/>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92782B">
      <w:pPr>
        <w:widowControl w:val="0"/>
        <w:numPr>
          <w:ilvl w:val="0"/>
          <w:numId w:val="77"/>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92782B">
      <w:pPr>
        <w:widowControl w:val="0"/>
        <w:spacing w:before="120" w:after="0" w:line="240" w:lineRule="auto"/>
        <w:jc w:val="both"/>
        <w:rPr>
          <w:bCs/>
          <w:sz w:val="20"/>
          <w:szCs w:val="20"/>
        </w:rPr>
      </w:pPr>
    </w:p>
    <w:p w14:paraId="1A018713" w14:textId="49C0AB33" w:rsidR="00385A29" w:rsidRPr="005957AE" w:rsidRDefault="0006435B" w:rsidP="0092782B">
      <w:pPr>
        <w:pStyle w:val="Nadpis2"/>
        <w:keepNext w:val="0"/>
        <w:widowControl w:val="0"/>
        <w:tabs>
          <w:tab w:val="clear" w:pos="2128"/>
          <w:tab w:val="num" w:pos="567"/>
        </w:tabs>
        <w:spacing w:before="120" w:after="120"/>
        <w:ind w:left="567" w:hanging="567"/>
      </w:pPr>
      <w:bookmarkStart w:id="273" w:name="_Rezerva_na_nepredvídané"/>
      <w:bookmarkStart w:id="274" w:name="_Toc7078319"/>
      <w:bookmarkEnd w:id="273"/>
      <w:r>
        <w:rPr>
          <w:lang w:val="sk-SK"/>
        </w:rPr>
        <w:t xml:space="preserve">Dodatočné výdavky a </w:t>
      </w:r>
      <w:r w:rsidRPr="00333E62">
        <w:t>rezerva</w:t>
      </w:r>
      <w:r w:rsidR="00000D65">
        <w:rPr>
          <w:lang w:val="sk-SK"/>
        </w:rPr>
        <w:t xml:space="preserve"> zo Zmluvy o poskytnutí NFP</w:t>
      </w:r>
      <w:r w:rsidR="00385A29" w:rsidRPr="00333E62">
        <w:t xml:space="preserve"> na nepredvídané výdavky</w:t>
      </w:r>
      <w:bookmarkEnd w:id="274"/>
    </w:p>
    <w:p w14:paraId="11EF238C" w14:textId="77777777" w:rsidR="0006435B" w:rsidRDefault="0006435B" w:rsidP="0092782B">
      <w:pPr>
        <w:widowControl w:val="0"/>
        <w:spacing w:before="120" w:after="0" w:line="240" w:lineRule="auto"/>
        <w:jc w:val="both"/>
        <w:rPr>
          <w:sz w:val="20"/>
        </w:rPr>
      </w:pPr>
      <w:r w:rsidRPr="00F13E3B">
        <w:rPr>
          <w:b/>
          <w:sz w:val="20"/>
          <w:u w:val="single"/>
        </w:rPr>
        <w:t>Dodatočné výdavky</w:t>
      </w:r>
      <w:r w:rsidRPr="00A73469">
        <w:rPr>
          <w:b/>
          <w:sz w:val="20"/>
        </w:rPr>
        <w:t xml:space="preserve"> </w:t>
      </w:r>
      <w:r w:rsidRPr="00A73469">
        <w:rPr>
          <w:sz w:val="20"/>
        </w:rPr>
        <w:t>sú výdavky prijímateľa, ktoré vynaložil za dodatočné stavebné práce/služby a ktoré predkladá v rámci ŽoP.</w:t>
      </w:r>
    </w:p>
    <w:p w14:paraId="67B4DE9D" w14:textId="6BA0EBE9" w:rsidR="00465FA7" w:rsidRPr="00465FA7" w:rsidRDefault="00465FA7" w:rsidP="0092782B">
      <w:pPr>
        <w:widowControl w:val="0"/>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w:t>
      </w:r>
      <w:proofErr w:type="spellStart"/>
      <w:r w:rsidRPr="00465FA7">
        <w:rPr>
          <w:sz w:val="20"/>
          <w:szCs w:val="20"/>
        </w:rPr>
        <w:t>ZoD</w:t>
      </w:r>
      <w:proofErr w:type="spellEnd"/>
      <w:r w:rsidRPr="00465FA7">
        <w:rPr>
          <w:sz w:val="20"/>
          <w:szCs w:val="20"/>
        </w:rPr>
        <w:t xml:space="preserve"> a pod.).</w:t>
      </w:r>
    </w:p>
    <w:p w14:paraId="20CD1543" w14:textId="77777777" w:rsidR="00465FA7" w:rsidRDefault="00465FA7" w:rsidP="0092782B">
      <w:pPr>
        <w:widowControl w:val="0"/>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w:t>
      </w:r>
      <w:r w:rsidRPr="00FC04D0">
        <w:rPr>
          <w:sz w:val="20"/>
          <w:szCs w:val="20"/>
        </w:rPr>
        <w:t>chyb</w:t>
      </w:r>
      <w:r w:rsidRPr="0090493F">
        <w:rPr>
          <w:sz w:val="20"/>
          <w:szCs w:val="20"/>
        </w:rPr>
        <w:t>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C4AC765" w:rsidR="000B42B8" w:rsidRPr="0090493F" w:rsidRDefault="0090493F" w:rsidP="0092782B">
      <w:pPr>
        <w:widowControl w:val="0"/>
        <w:numPr>
          <w:ilvl w:val="0"/>
          <w:numId w:val="76"/>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p>
    <w:p w14:paraId="4B6984FB" w14:textId="664B598E" w:rsidR="00465FA7" w:rsidRPr="0090493F" w:rsidRDefault="00465FA7" w:rsidP="0092782B">
      <w:pPr>
        <w:widowControl w:val="0"/>
        <w:numPr>
          <w:ilvl w:val="0"/>
          <w:numId w:val="76"/>
        </w:numPr>
        <w:spacing w:before="120" w:after="0" w:line="240" w:lineRule="auto"/>
        <w:ind w:left="426"/>
        <w:jc w:val="both"/>
        <w:rPr>
          <w:sz w:val="20"/>
          <w:szCs w:val="20"/>
        </w:rPr>
      </w:pPr>
      <w:r w:rsidRPr="0090493F">
        <w:rPr>
          <w:b/>
          <w:sz w:val="20"/>
          <w:szCs w:val="20"/>
        </w:rPr>
        <w:t>zlepšovací návrh zhotoviteľa</w:t>
      </w:r>
      <w:r w:rsidR="0090493F">
        <w:rPr>
          <w:sz w:val="20"/>
          <w:szCs w:val="20"/>
        </w:rPr>
        <w:t>.</w:t>
      </w:r>
    </w:p>
    <w:p w14:paraId="13706A4F" w14:textId="77777777" w:rsidR="00F06F64" w:rsidRPr="00A73469" w:rsidRDefault="00F06F64" w:rsidP="0092782B">
      <w:pPr>
        <w:widowControl w:val="0"/>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72436662" w14:textId="77777777" w:rsidR="00F06F64" w:rsidRDefault="00F06F64" w:rsidP="0092782B">
      <w:pPr>
        <w:widowControl w:val="0"/>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92782B">
      <w:pPr>
        <w:widowControl w:val="0"/>
        <w:numPr>
          <w:ilvl w:val="0"/>
          <w:numId w:val="68"/>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92782B">
      <w:pPr>
        <w:widowControl w:val="0"/>
        <w:numPr>
          <w:ilvl w:val="0"/>
          <w:numId w:val="68"/>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92782B">
      <w:pPr>
        <w:widowControl w:val="0"/>
        <w:numPr>
          <w:ilvl w:val="0"/>
          <w:numId w:val="68"/>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 xml:space="preserve">projektovej dokumentácii resp. vo výkaze výmer v prípade FIDIC </w:t>
      </w:r>
      <w:proofErr w:type="spellStart"/>
      <w:r w:rsidRPr="00444EDA">
        <w:rPr>
          <w:sz w:val="20"/>
          <w:szCs w:val="20"/>
        </w:rPr>
        <w:t>Red</w:t>
      </w:r>
      <w:proofErr w:type="spellEnd"/>
      <w:r w:rsidRPr="00444EDA">
        <w:rPr>
          <w:sz w:val="20"/>
          <w:szCs w:val="20"/>
        </w:rPr>
        <w:t xml:space="preserve"> </w:t>
      </w:r>
      <w:proofErr w:type="spellStart"/>
      <w:r w:rsidRPr="00444EDA">
        <w:rPr>
          <w:sz w:val="20"/>
          <w:szCs w:val="20"/>
        </w:rPr>
        <w:t>Book</w:t>
      </w:r>
      <w:proofErr w:type="spellEnd"/>
      <w:r w:rsidRPr="00444EDA">
        <w:rPr>
          <w:sz w:val="20"/>
          <w:szCs w:val="20"/>
        </w:rPr>
        <w:t>)</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92782B">
      <w:pPr>
        <w:widowControl w:val="0"/>
        <w:numPr>
          <w:ilvl w:val="0"/>
          <w:numId w:val="66"/>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59E9F4FB" w14:textId="386C38D9" w:rsidR="00773338" w:rsidRDefault="0029385C" w:rsidP="0092782B">
      <w:pPr>
        <w:widowControl w:val="0"/>
        <w:autoSpaceDE w:val="0"/>
        <w:autoSpaceDN w:val="0"/>
        <w:adjustRightInd w:val="0"/>
        <w:spacing w:before="120" w:after="0" w:line="240" w:lineRule="auto"/>
        <w:jc w:val="both"/>
        <w:rPr>
          <w:rFonts w:cs="Calibri"/>
          <w:b/>
          <w:sz w:val="20"/>
          <w:u w:val="single"/>
        </w:rPr>
      </w:pPr>
      <w:r w:rsidRPr="00F13E3B">
        <w:rPr>
          <w:rFonts w:cs="Calibri"/>
          <w:b/>
          <w:sz w:val="20"/>
          <w:u w:val="single"/>
        </w:rPr>
        <w:t xml:space="preserve">Posudzovanie </w:t>
      </w:r>
      <w:r w:rsidR="00AE064B">
        <w:rPr>
          <w:rFonts w:cs="Calibri"/>
          <w:b/>
          <w:sz w:val="20"/>
          <w:u w:val="single"/>
        </w:rPr>
        <w:t xml:space="preserve">dodatočných </w:t>
      </w:r>
      <w:r w:rsidRPr="00F13E3B">
        <w:rPr>
          <w:rFonts w:cs="Calibri"/>
          <w:b/>
          <w:sz w:val="20"/>
          <w:u w:val="single"/>
        </w:rPr>
        <w:t>výdavkov</w:t>
      </w:r>
    </w:p>
    <w:p w14:paraId="44C4C506" w14:textId="5019B71B"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RO OPII </w:t>
      </w:r>
      <w:r w:rsidR="0029385C">
        <w:rPr>
          <w:rFonts w:cs="Calibri"/>
          <w:sz w:val="20"/>
        </w:rPr>
        <w:t xml:space="preserve">posúdi </w:t>
      </w:r>
      <w:r>
        <w:rPr>
          <w:rFonts w:cs="Calibri"/>
          <w:sz w:val="20"/>
        </w:rPr>
        <w:t xml:space="preserve">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23AE8764" w:rsidR="00F06F64" w:rsidRDefault="00F06F64" w:rsidP="0092782B">
      <w:pPr>
        <w:widowControl w:val="0"/>
        <w:numPr>
          <w:ilvl w:val="0"/>
          <w:numId w:val="41"/>
        </w:numPr>
        <w:spacing w:before="120" w:after="0" w:line="240" w:lineRule="auto"/>
        <w:ind w:left="576" w:hanging="288"/>
        <w:contextualSpacing/>
        <w:jc w:val="both"/>
        <w:rPr>
          <w:rFonts w:cs="Calibri"/>
          <w:sz w:val="20"/>
        </w:rPr>
      </w:pPr>
      <w:r>
        <w:rPr>
          <w:rFonts w:cs="Calibri"/>
          <w:sz w:val="20"/>
        </w:rPr>
        <w:t xml:space="preserve">RO OPII </w:t>
      </w:r>
      <w:r w:rsidR="0029385C">
        <w:rPr>
          <w:rFonts w:cs="Calibri"/>
          <w:sz w:val="20"/>
        </w:rPr>
        <w:t xml:space="preserve">posúdi </w:t>
      </w:r>
      <w:r>
        <w:rPr>
          <w:rFonts w:cs="Calibri"/>
          <w:sz w:val="20"/>
        </w:rPr>
        <w:t>oprávnenosť dodatočných výdavkov</w:t>
      </w:r>
      <w:r w:rsidR="00AE064B">
        <w:rPr>
          <w:rFonts w:cs="Calibri"/>
          <w:sz w:val="20"/>
        </w:rPr>
        <w:t xml:space="preserve"> podľa KL k DV (príloha č. 5.49 IMP)</w:t>
      </w:r>
      <w:r>
        <w:rPr>
          <w:rFonts w:cs="Calibri"/>
          <w:sz w:val="20"/>
        </w:rPr>
        <w:t xml:space="preserve"> najmä z</w:t>
      </w:r>
      <w:r w:rsidR="00773338">
        <w:rPr>
          <w:rFonts w:cs="Calibri"/>
          <w:sz w:val="20"/>
        </w:rPr>
        <w:t xml:space="preserve"> </w:t>
      </w:r>
      <w:r>
        <w:rPr>
          <w:rFonts w:cs="Calibri"/>
          <w:sz w:val="20"/>
        </w:rPr>
        <w:t>hľadiska</w:t>
      </w:r>
      <w:r w:rsidR="0006435B" w:rsidRPr="0006435B">
        <w:rPr>
          <w:rFonts w:cs="Calibri"/>
          <w:sz w:val="20"/>
          <w:szCs w:val="20"/>
        </w:rPr>
        <w:t xml:space="preserve"> </w:t>
      </w:r>
      <w:r w:rsidR="0006435B" w:rsidRPr="0086720E">
        <w:rPr>
          <w:rFonts w:cs="Calibri"/>
          <w:sz w:val="20"/>
          <w:szCs w:val="20"/>
        </w:rPr>
        <w:t>dôvodu krízovej situácie</w:t>
      </w:r>
      <w:r w:rsidR="00AE064B">
        <w:rPr>
          <w:rFonts w:cs="Calibri"/>
          <w:sz w:val="20"/>
          <w:szCs w:val="20"/>
        </w:rPr>
        <w:t>,</w:t>
      </w:r>
      <w:r w:rsidR="0006435B">
        <w:rPr>
          <w:rFonts w:cs="Calibri"/>
          <w:sz w:val="20"/>
          <w:szCs w:val="20"/>
        </w:rPr>
        <w:t xml:space="preserve"> </w:t>
      </w:r>
      <w:r>
        <w:rPr>
          <w:rFonts w:cs="Calibri"/>
          <w:sz w:val="20"/>
        </w:rPr>
        <w:t>nepredvídateľnosti</w:t>
      </w:r>
      <w:r>
        <w:rPr>
          <w:rStyle w:val="Odkaznapoznmkupodiarou"/>
          <w:rFonts w:cs="Calibri"/>
        </w:rPr>
        <w:footnoteReference w:id="81"/>
      </w:r>
      <w:r w:rsidR="00AE064B">
        <w:rPr>
          <w:rFonts w:cs="Calibri"/>
          <w:sz w:val="20"/>
        </w:rPr>
        <w:t>,</w:t>
      </w:r>
      <w:r>
        <w:rPr>
          <w:rFonts w:cs="Calibri"/>
          <w:sz w:val="20"/>
        </w:rPr>
        <w:t xml:space="preserve"> nevyhnutnosti pre realizáciu aktivít projektu a priamej väzby na aktivity projektu, minimalizácie DV pri rešpektovaní cieľov projektu a maximalizácie pomeru medzi vstupom a výstupom projektu;</w:t>
      </w:r>
    </w:p>
    <w:p w14:paraId="3908D827" w14:textId="2BAEE4B2" w:rsidR="00F06F64" w:rsidRDefault="00F06F64" w:rsidP="0092782B">
      <w:pPr>
        <w:widowControl w:val="0"/>
        <w:numPr>
          <w:ilvl w:val="0"/>
          <w:numId w:val="41"/>
        </w:numPr>
        <w:autoSpaceDE w:val="0"/>
        <w:autoSpaceDN w:val="0"/>
        <w:adjustRightInd w:val="0"/>
        <w:spacing w:before="120" w:after="0" w:line="240" w:lineRule="auto"/>
        <w:ind w:left="576" w:hanging="288"/>
        <w:jc w:val="both"/>
        <w:rPr>
          <w:rFonts w:cs="Calibri"/>
          <w:sz w:val="20"/>
        </w:rPr>
      </w:pPr>
      <w:r>
        <w:rPr>
          <w:rFonts w:cs="Calibri"/>
          <w:sz w:val="20"/>
        </w:rPr>
        <w:t xml:space="preserve">RO OPII </w:t>
      </w:r>
      <w:r w:rsidR="0029385C">
        <w:rPr>
          <w:rFonts w:cs="Calibri"/>
          <w:sz w:val="20"/>
        </w:rPr>
        <w:t xml:space="preserve">posúdi </w:t>
      </w:r>
      <w:r>
        <w:rPr>
          <w:rFonts w:cs="Calibri"/>
          <w:sz w:val="20"/>
        </w:rPr>
        <w:t xml:space="preserve">oprávnenosti </w:t>
      </w:r>
      <w:r w:rsidR="0029385C">
        <w:rPr>
          <w:rFonts w:cs="Calibri"/>
          <w:sz w:val="20"/>
        </w:rPr>
        <w:t>zmeny</w:t>
      </w:r>
      <w:r>
        <w:rPr>
          <w:rFonts w:cs="Calibri"/>
          <w:sz w:val="20"/>
        </w:rPr>
        <w:t xml:space="preserve">, či DV boli vynaložené účelne a hospodárne, a či spĺňajú všetky podmienky oprávnenosti definované v tejto časti príručky; </w:t>
      </w:r>
    </w:p>
    <w:p w14:paraId="23591F72" w14:textId="58396FC2" w:rsidR="00117DAB" w:rsidRDefault="00117DAB" w:rsidP="0092782B">
      <w:pPr>
        <w:widowControl w:val="0"/>
        <w:numPr>
          <w:ilvl w:val="0"/>
          <w:numId w:val="41"/>
        </w:numPr>
        <w:spacing w:before="120" w:after="0" w:line="240" w:lineRule="auto"/>
        <w:ind w:left="567" w:hanging="283"/>
        <w:jc w:val="both"/>
        <w:rPr>
          <w:rFonts w:cs="Calibri"/>
          <w:sz w:val="20"/>
        </w:rPr>
      </w:pPr>
      <w:r>
        <w:rPr>
          <w:rFonts w:cs="Calibri"/>
          <w:sz w:val="20"/>
        </w:rPr>
        <w:t xml:space="preserve">RO OPII </w:t>
      </w:r>
      <w:r w:rsidR="0006435B">
        <w:rPr>
          <w:rFonts w:cs="Calibri"/>
          <w:sz w:val="20"/>
        </w:rPr>
        <w:t>posúdi zmeny</w:t>
      </w:r>
      <w:r w:rsidR="00773338">
        <w:rPr>
          <w:rFonts w:cs="Calibri"/>
          <w:sz w:val="20"/>
        </w:rPr>
        <w:t xml:space="preserve"> </w:t>
      </w:r>
      <w:r>
        <w:rPr>
          <w:rFonts w:cs="Calibri"/>
          <w:sz w:val="20"/>
        </w:rPr>
        <w:t>(DV, ekvivalentné riešenie a pod.), či sú v súlade so zákonom o verejnom obstarávaní;</w:t>
      </w:r>
    </w:p>
    <w:p w14:paraId="2D1812A3" w14:textId="77777777" w:rsidR="00F06F64" w:rsidRDefault="00F06F64" w:rsidP="0092782B">
      <w:pPr>
        <w:widowControl w:val="0"/>
        <w:numPr>
          <w:ilvl w:val="0"/>
          <w:numId w:val="41"/>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2E8139EC"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výdavky, ktoré nebudú spĺňať podmienky oprávnenosti</w:t>
      </w:r>
      <w:r w:rsidR="0029385C" w:rsidRPr="0029385C">
        <w:rPr>
          <w:rFonts w:cs="Calibri"/>
          <w:sz w:val="20"/>
        </w:rPr>
        <w:t xml:space="preserve"> </w:t>
      </w:r>
      <w:r w:rsidR="0029385C">
        <w:rPr>
          <w:rFonts w:cs="Calibri"/>
          <w:sz w:val="20"/>
        </w:rPr>
        <w:t>na financovanie zo zdrojov EÚ a ŠR v rámci OPII</w:t>
      </w:r>
      <w:r>
        <w:rPr>
          <w:rFonts w:cs="Calibri"/>
          <w:sz w:val="20"/>
        </w:rPr>
        <w:t>, budú považované zo strany RO OPII ako neoprávnené;</w:t>
      </w:r>
    </w:p>
    <w:p w14:paraId="165A710D" w14:textId="5F6C0C8F"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92782B">
      <w:pPr>
        <w:widowControl w:val="0"/>
        <w:numPr>
          <w:ilvl w:val="0"/>
          <w:numId w:val="41"/>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92782B">
      <w:pPr>
        <w:widowControl w:val="0"/>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92782B">
      <w:pPr>
        <w:widowControl w:val="0"/>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95F27B3" w:rsidR="00F06F64" w:rsidRDefault="00F06F64" w:rsidP="0092782B">
      <w:pPr>
        <w:widowControl w:val="0"/>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w:t>
      </w:r>
      <w:r w:rsidR="00773338">
        <w:rPr>
          <w:rFonts w:cs="Calibri"/>
          <w:sz w:val="20"/>
          <w:szCs w:val="24"/>
        </w:rPr>
        <w:t> príp.</w:t>
      </w:r>
      <w:r>
        <w:rPr>
          <w:rFonts w:cs="Calibri"/>
          <w:sz w:val="20"/>
          <w:szCs w:val="24"/>
        </w:rPr>
        <w:t xml:space="preserve">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92782B">
      <w:pPr>
        <w:widowControl w:val="0"/>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92782B">
      <w:pPr>
        <w:widowControl w:val="0"/>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92782B">
      <w:pPr>
        <w:widowControl w:val="0"/>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92782B">
      <w:pPr>
        <w:widowControl w:val="0"/>
        <w:spacing w:before="120" w:after="0" w:line="240" w:lineRule="auto"/>
        <w:contextualSpacing/>
        <w:rPr>
          <w:rFonts w:cs="Calibri"/>
          <w:b/>
          <w:sz w:val="20"/>
        </w:rPr>
      </w:pPr>
    </w:p>
    <w:p w14:paraId="339C3F1A" w14:textId="77777777" w:rsidR="00AE064B" w:rsidRDefault="00AE064B" w:rsidP="0092782B">
      <w:pPr>
        <w:widowControl w:val="0"/>
        <w:spacing w:before="120" w:after="0" w:line="240" w:lineRule="auto"/>
        <w:jc w:val="both"/>
        <w:rPr>
          <w:sz w:val="20"/>
          <w:szCs w:val="20"/>
        </w:rPr>
      </w:pPr>
      <w:r w:rsidRPr="00F13E3B">
        <w:rPr>
          <w:b/>
          <w:sz w:val="20"/>
          <w:szCs w:val="20"/>
          <w:u w:val="single"/>
        </w:rPr>
        <w:t>Nepredvídané výdavky</w:t>
      </w:r>
      <w:r>
        <w:rPr>
          <w:b/>
          <w:sz w:val="20"/>
          <w:szCs w:val="20"/>
          <w:u w:val="single"/>
        </w:rPr>
        <w:t xml:space="preserve"> z rezervy</w:t>
      </w:r>
    </w:p>
    <w:p w14:paraId="0C2D958D" w14:textId="77777777" w:rsidR="00AE064B" w:rsidRPr="00A73469" w:rsidRDefault="00AE064B" w:rsidP="0092782B">
      <w:pPr>
        <w:widowControl w:val="0"/>
        <w:spacing w:before="120" w:after="0" w:line="240" w:lineRule="auto"/>
        <w:jc w:val="both"/>
        <w:rPr>
          <w:sz w:val="20"/>
          <w:szCs w:val="20"/>
        </w:rPr>
      </w:pPr>
      <w:r w:rsidRPr="00A73469">
        <w:rPr>
          <w:sz w:val="20"/>
          <w:szCs w:val="20"/>
        </w:rPr>
        <w:t>Rezerva</w:t>
      </w:r>
      <w:r>
        <w:rPr>
          <w:sz w:val="20"/>
          <w:szCs w:val="20"/>
        </w:rPr>
        <w:t xml:space="preserve"> zo Zmluvy o poskytnutí NFP (ďalej aj „rezerva“)</w:t>
      </w:r>
      <w:r w:rsidRPr="00A73469">
        <w:rPr>
          <w:sz w:val="20"/>
          <w:szCs w:val="20"/>
        </w:rPr>
        <w:t xml:space="preserve"> na nepredvídané </w:t>
      </w:r>
      <w:r>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4BCEF22D" w14:textId="77777777" w:rsidR="00AE064B" w:rsidRPr="00A73469" w:rsidRDefault="00AE064B" w:rsidP="0092782B">
      <w:pPr>
        <w:widowControl w:val="0"/>
        <w:spacing w:before="120" w:after="0" w:line="240" w:lineRule="auto"/>
        <w:jc w:val="both"/>
        <w:rPr>
          <w:sz w:val="20"/>
          <w:szCs w:val="20"/>
        </w:rPr>
      </w:pPr>
      <w:r w:rsidRPr="00A73469">
        <w:rPr>
          <w:sz w:val="20"/>
          <w:szCs w:val="20"/>
        </w:rPr>
        <w:t>Rezerva na nepredvídané</w:t>
      </w:r>
      <w:r>
        <w:rPr>
          <w:sz w:val="20"/>
          <w:szCs w:val="20"/>
        </w:rPr>
        <w:t xml:space="preserve"> dodatočné</w:t>
      </w:r>
      <w:r w:rsidRPr="00A73469">
        <w:rPr>
          <w:sz w:val="20"/>
          <w:szCs w:val="20"/>
        </w:rPr>
        <w:t xml:space="preserve"> výdavky je osobitným typom priamych výdavkov, ktorá slúži ako rezerva na prípadné zvýšenia cien stavebných prác a služieb do konca realizácie projektu k uvedeným reálnym (aktuálnym) jednotkovým cenám v ŽoNFP, prípadne na iné nepredpokladané zmeny, ktoré môžu vzniknúť počas realizácie projektu. Uplatnenie rezervy na nepredvídané výdavky je možné len v prípade, ak je takáto rezerva uvedená v ŽoNFP. Uplatnenie rezervy sa realizuje prostredníctvom konkrétnej skupiny oprávnených výdavkov, na ktoré má byť rezerva použitá a ktorá musí spĺňať všeobecné podmienky oprávnenosti podľa </w:t>
      </w:r>
      <w:hyperlink w:anchor="_Všeobecné_pravidlá_oprávnenosti" w:history="1">
        <w:r w:rsidRPr="00A73469">
          <w:rPr>
            <w:rStyle w:val="Hypertextovprepojenie"/>
            <w:sz w:val="20"/>
            <w:szCs w:val="20"/>
          </w:rPr>
          <w:t>kapitoly 2</w:t>
        </w:r>
      </w:hyperlink>
      <w:r w:rsidRPr="00A73469">
        <w:rPr>
          <w:sz w:val="20"/>
          <w:szCs w:val="20"/>
        </w:rPr>
        <w:t xml:space="preserve"> a pravidlá oprávnenosti pre dodatočné výdavky podľa tejto kapitoly.</w:t>
      </w:r>
    </w:p>
    <w:p w14:paraId="5D2D8BC7" w14:textId="77777777" w:rsidR="00AE064B" w:rsidRDefault="00AE064B" w:rsidP="0092782B">
      <w:pPr>
        <w:widowControl w:val="0"/>
        <w:spacing w:before="120" w:after="0" w:line="240" w:lineRule="auto"/>
        <w:rPr>
          <w:b/>
          <w:sz w:val="20"/>
          <w:szCs w:val="20"/>
          <w:u w:val="single"/>
        </w:rPr>
      </w:pPr>
      <w:r w:rsidRPr="00A73469">
        <w:rPr>
          <w:sz w:val="20"/>
          <w:szCs w:val="20"/>
        </w:rPr>
        <w:t>Limity pre rezervu na nepredvídané výdavky sú uvedené v </w:t>
      </w:r>
      <w:hyperlink w:anchor="Príloha1" w:history="1">
        <w:r w:rsidRPr="00A73469">
          <w:rPr>
            <w:rStyle w:val="Hypertextovprepojenie"/>
            <w:sz w:val="20"/>
            <w:szCs w:val="20"/>
          </w:rPr>
          <w:t>prílohe č. 1</w:t>
        </w:r>
      </w:hyperlink>
      <w:r w:rsidRPr="00A73469">
        <w:rPr>
          <w:b/>
          <w:sz w:val="20"/>
          <w:szCs w:val="20"/>
          <w:u w:val="single"/>
        </w:rPr>
        <w:t xml:space="preserve">. </w:t>
      </w:r>
    </w:p>
    <w:p w14:paraId="37582C8E" w14:textId="77777777" w:rsidR="00AE064B" w:rsidRPr="00A73469" w:rsidRDefault="00AE064B" w:rsidP="0092782B">
      <w:pPr>
        <w:widowControl w:val="0"/>
        <w:spacing w:before="120" w:after="0" w:line="240" w:lineRule="auto"/>
        <w:jc w:val="both"/>
        <w:rPr>
          <w:rFonts w:cs="Calibri"/>
          <w:color w:val="000000"/>
          <w:sz w:val="20"/>
          <w:szCs w:val="20"/>
        </w:rPr>
      </w:pPr>
      <w:r w:rsidRPr="00A73469">
        <w:rPr>
          <w:rFonts w:cs="Calibri"/>
          <w:sz w:val="20"/>
        </w:rPr>
        <w:t>Dodatočné (nepredvídané) výdavky</w:t>
      </w:r>
      <w:r w:rsidRPr="00C92BB6">
        <w:t xml:space="preserve"> </w:t>
      </w:r>
      <w:r w:rsidRPr="00C92BB6">
        <w:rPr>
          <w:rFonts w:cs="Calibri"/>
          <w:sz w:val="20"/>
        </w:rPr>
        <w:t>oprávnené na financovanie z rezervy na nepredvídané výdavky</w:t>
      </w:r>
      <w:r w:rsidRPr="00A73469">
        <w:rPr>
          <w:rFonts w:cs="Calibri"/>
          <w:sz w:val="20"/>
        </w:rPr>
        <w:t xml:space="preserve"> sú výdavky, ktoré </w:t>
      </w:r>
      <w:r w:rsidRPr="00A73469">
        <w:rPr>
          <w:rFonts w:cs="Calibri"/>
          <w:b/>
          <w:sz w:val="20"/>
        </w:rPr>
        <w:t>neboli predmetom súťaže verejného obstarávania</w:t>
      </w:r>
      <w:r>
        <w:rPr>
          <w:rStyle w:val="Odkaznapoznmkupodiarou"/>
          <w:rFonts w:cs="Calibri"/>
          <w:b/>
        </w:rPr>
        <w:footnoteReference w:id="84"/>
      </w:r>
      <w:r w:rsidRPr="00A73469">
        <w:rPr>
          <w:rFonts w:cs="Calibri"/>
          <w:b/>
          <w:sz w:val="20"/>
        </w:rPr>
        <w:t xml:space="preserve">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Pr>
          <w:rFonts w:cs="Calibri"/>
          <w:sz w:val="20"/>
        </w:rPr>
        <w:t xml:space="preserve"> z dôvodu nepresností v pôvodnom výkaze výmer</w:t>
      </w:r>
      <w:r w:rsidRPr="00A73469">
        <w:rPr>
          <w:rFonts w:cs="Calibri"/>
          <w:sz w:val="20"/>
        </w:rPr>
        <w:t xml:space="preserve">). </w:t>
      </w:r>
      <w:r>
        <w:rPr>
          <w:rFonts w:cs="Calibri"/>
          <w:sz w:val="20"/>
        </w:rPr>
        <w:t xml:space="preserve">V zmysle Jednotnej príručky pre realizáciu verejného obstarávania OPII </w:t>
      </w:r>
      <w:r w:rsidRPr="00693F02">
        <w:rPr>
          <w:rFonts w:cs="Calibri"/>
          <w:b/>
          <w:color w:val="000000"/>
          <w:sz w:val="20"/>
          <w:szCs w:val="20"/>
        </w:rPr>
        <w:t xml:space="preserve">RO </w:t>
      </w:r>
      <w:r>
        <w:rPr>
          <w:rFonts w:cs="Calibri"/>
          <w:b/>
          <w:color w:val="000000"/>
          <w:sz w:val="20"/>
          <w:szCs w:val="20"/>
        </w:rPr>
        <w:t xml:space="preserve">upozorňuje, že je v rozpore so ZVO, ak </w:t>
      </w:r>
      <w:r w:rsidRPr="00693F02">
        <w:rPr>
          <w:rFonts w:cs="Calibri"/>
          <w:b/>
          <w:color w:val="000000"/>
          <w:sz w:val="20"/>
          <w:szCs w:val="20"/>
        </w:rPr>
        <w:t>rezerva</w:t>
      </w:r>
      <w:r w:rsidRPr="00693F02">
        <w:rPr>
          <w:rFonts w:cs="Calibri"/>
          <w:color w:val="000000"/>
          <w:sz w:val="20"/>
          <w:szCs w:val="20"/>
        </w:rPr>
        <w:t xml:space="preserve"> na nepredvídané výdavky </w:t>
      </w:r>
      <w:r>
        <w:rPr>
          <w:rFonts w:cs="Calibri"/>
          <w:b/>
          <w:color w:val="000000"/>
          <w:sz w:val="20"/>
          <w:szCs w:val="20"/>
        </w:rPr>
        <w:t>je</w:t>
      </w:r>
      <w:r w:rsidRPr="00693F02">
        <w:rPr>
          <w:rFonts w:cs="Calibri"/>
          <w:b/>
          <w:color w:val="000000"/>
          <w:sz w:val="20"/>
          <w:szCs w:val="20"/>
        </w:rPr>
        <w:t xml:space="preserve"> súčasťou zmluvy s úspešným uchádzačom. </w:t>
      </w:r>
      <w:r w:rsidRPr="00A73469">
        <w:rPr>
          <w:rFonts w:cs="Calibri"/>
          <w:color w:val="000000"/>
          <w:sz w:val="20"/>
          <w:szCs w:val="20"/>
        </w:rPr>
        <w:t xml:space="preserve">V prípade, ak rezerva na </w:t>
      </w:r>
      <w:r>
        <w:rPr>
          <w:rFonts w:cs="Calibri"/>
          <w:color w:val="000000"/>
          <w:sz w:val="20"/>
          <w:szCs w:val="20"/>
        </w:rPr>
        <w:t xml:space="preserve">nepredvídané výdavky je, resp. bola súčasťou zmluvy s úspešným uchádzačom, táto rezerva musí byť uvedená v rozpočte projektu v skupine výdavkov 930 </w:t>
      </w:r>
      <w:r w:rsidRPr="00A374F2">
        <w:rPr>
          <w:rFonts w:cs="Calibri"/>
          <w:sz w:val="20"/>
          <w:szCs w:val="24"/>
        </w:rPr>
        <w:t>Rezerva na nepredvídané výdavky</w:t>
      </w:r>
      <w:r>
        <w:rPr>
          <w:rFonts w:cs="Calibri"/>
          <w:sz w:val="20"/>
          <w:szCs w:val="24"/>
        </w:rPr>
        <w:t xml:space="preserve">. </w:t>
      </w:r>
    </w:p>
    <w:p w14:paraId="7AB3EA64" w14:textId="77777777" w:rsidR="00AE064B" w:rsidRDefault="00AE064B" w:rsidP="0092782B">
      <w:pPr>
        <w:widowControl w:val="0"/>
        <w:spacing w:before="120" w:after="0" w:line="240" w:lineRule="auto"/>
        <w:contextualSpacing/>
        <w:rPr>
          <w:rFonts w:cs="Calibri"/>
          <w:b/>
          <w:sz w:val="20"/>
        </w:rPr>
      </w:pPr>
    </w:p>
    <w:p w14:paraId="719E0083" w14:textId="41C3417B" w:rsidR="00F06F64" w:rsidRPr="00AE064B" w:rsidRDefault="00F06F64" w:rsidP="0092782B">
      <w:pPr>
        <w:widowControl w:val="0"/>
        <w:spacing w:before="120" w:after="0" w:line="240" w:lineRule="auto"/>
        <w:contextualSpacing/>
        <w:rPr>
          <w:rFonts w:cs="Calibri"/>
          <w:b/>
          <w:sz w:val="20"/>
          <w:u w:val="single"/>
        </w:rPr>
      </w:pPr>
      <w:r w:rsidRPr="00AE064B">
        <w:rPr>
          <w:rFonts w:cs="Calibri"/>
          <w:b/>
          <w:sz w:val="20"/>
          <w:u w:val="single"/>
        </w:rPr>
        <w:t xml:space="preserve">Neoprávnené výdavky </w:t>
      </w:r>
    </w:p>
    <w:p w14:paraId="55868937" w14:textId="77777777" w:rsidR="00F06F64" w:rsidRDefault="00F06F64" w:rsidP="0092782B">
      <w:pPr>
        <w:widowControl w:val="0"/>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51B4D55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92782B">
      <w:pPr>
        <w:widowControl w:val="0"/>
        <w:numPr>
          <w:ilvl w:val="2"/>
          <w:numId w:val="67"/>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92782B">
      <w:pPr>
        <w:widowControl w:val="0"/>
        <w:numPr>
          <w:ilvl w:val="2"/>
          <w:numId w:val="67"/>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92782B">
      <w:pPr>
        <w:widowControl w:val="0"/>
        <w:tabs>
          <w:tab w:val="num" w:pos="862"/>
        </w:tabs>
        <w:autoSpaceDE w:val="0"/>
        <w:autoSpaceDN w:val="0"/>
        <w:adjustRightInd w:val="0"/>
        <w:spacing w:before="120" w:after="0" w:line="240" w:lineRule="auto"/>
        <w:ind w:left="432"/>
        <w:jc w:val="both"/>
        <w:rPr>
          <w:rFonts w:cs="Calibri"/>
          <w:sz w:val="20"/>
        </w:rPr>
      </w:pPr>
    </w:p>
    <w:p w14:paraId="7C4CBFA1" w14:textId="1EA3CEE8" w:rsidR="002C6E2E" w:rsidRPr="002C6E2E" w:rsidRDefault="002C6E2E" w:rsidP="0092782B">
      <w:pPr>
        <w:widowControl w:val="0"/>
        <w:jc w:val="both"/>
        <w:rPr>
          <w:rFonts w:cs="Calibri"/>
          <w:b/>
          <w:sz w:val="18"/>
        </w:rPr>
      </w:pPr>
      <w:r w:rsidRPr="002C6E2E">
        <w:rPr>
          <w:rFonts w:cs="Calibri"/>
          <w:b/>
          <w:sz w:val="20"/>
        </w:rPr>
        <w:t xml:space="preserve">Príklady posúdenia oprávnenosti </w:t>
      </w:r>
      <w:r w:rsidR="0029385C" w:rsidRPr="00356A43">
        <w:rPr>
          <w:rFonts w:cs="Calibri"/>
          <w:b/>
          <w:sz w:val="20"/>
        </w:rPr>
        <w:t xml:space="preserve">pre financovanie z rezervy na nepredvídané výdavky </w:t>
      </w:r>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75" w:name="_Toc444852145"/>
      <w:bookmarkStart w:id="276" w:name="_Toc444852209"/>
      <w:bookmarkStart w:id="277" w:name="_Toc7078320"/>
      <w:bookmarkEnd w:id="275"/>
      <w:bookmarkEnd w:id="276"/>
      <w:r>
        <w:rPr>
          <w:b/>
          <w:color w:val="FFFFFF"/>
          <w:szCs w:val="32"/>
          <w:lang w:val="sk-SK"/>
        </w:rPr>
        <w:t>P</w:t>
      </w:r>
      <w:proofErr w:type="spellStart"/>
      <w:r w:rsidR="00957DDF" w:rsidRPr="00A374F2">
        <w:rPr>
          <w:b/>
          <w:color w:val="FFFFFF"/>
          <w:szCs w:val="32"/>
        </w:rPr>
        <w:t>ravidlá</w:t>
      </w:r>
      <w:proofErr w:type="spellEnd"/>
      <w:r w:rsidR="00957DDF" w:rsidRPr="00A374F2">
        <w:rPr>
          <w:b/>
          <w:color w:val="FFFFFF"/>
          <w:szCs w:val="32"/>
        </w:rPr>
        <w:t xml:space="preserve"> dokladovania a účtovného spracovania dokladov</w:t>
      </w:r>
      <w:bookmarkEnd w:id="27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78" w:name="_Toc7078321"/>
      <w:r w:rsidRPr="00A374F2">
        <w:t>Všeobecné pravidlá dokladovania a spracovania dokladov</w:t>
      </w:r>
      <w:bookmarkEnd w:id="278"/>
    </w:p>
    <w:p w14:paraId="6948AFB6" w14:textId="77777777" w:rsidR="00957DDF" w:rsidRPr="00A374F2" w:rsidRDefault="00957DDF" w:rsidP="0092782B">
      <w:pPr>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92782B">
      <w:pPr>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92782B">
      <w:pPr>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5"/>
      </w:r>
      <w:r w:rsidRPr="006C6410">
        <w:rPr>
          <w:i/>
          <w:sz w:val="20"/>
          <w:szCs w:val="20"/>
        </w:rPr>
        <w:t>.</w:t>
      </w:r>
    </w:p>
    <w:p w14:paraId="540B5B2B" w14:textId="45B32807" w:rsidR="00755187" w:rsidRDefault="00957DDF" w:rsidP="0092782B">
      <w:pPr>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7C75D355" w14:textId="2269DB6B" w:rsidR="00F92419" w:rsidRPr="00F92419" w:rsidRDefault="00F92419" w:rsidP="0092782B">
      <w:pPr>
        <w:spacing w:before="120" w:after="0" w:line="240" w:lineRule="auto"/>
        <w:jc w:val="both"/>
        <w:rPr>
          <w:rFonts w:cs="Calibri"/>
          <w:b/>
          <w:bCs/>
          <w:sz w:val="20"/>
          <w:szCs w:val="20"/>
          <w:u w:val="single"/>
          <w:lang w:eastAsia="cs-CZ"/>
        </w:rPr>
      </w:pPr>
      <w:r>
        <w:rPr>
          <w:rFonts w:cs="Calibri"/>
          <w:bCs/>
          <w:sz w:val="20"/>
          <w:szCs w:val="20"/>
          <w:lang w:eastAsia="cs-CZ"/>
        </w:rPr>
        <w:t xml:space="preserve">Pri </w:t>
      </w:r>
      <w:r w:rsidRPr="00792357">
        <w:rPr>
          <w:rFonts w:cs="Calibri"/>
          <w:bCs/>
          <w:sz w:val="20"/>
          <w:szCs w:val="20"/>
          <w:lang w:eastAsia="cs-CZ"/>
        </w:rPr>
        <w:t>predkladan</w:t>
      </w:r>
      <w:r>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w:t>
      </w:r>
      <w:r>
        <w:rPr>
          <w:rFonts w:cs="Calibri"/>
          <w:b/>
          <w:bCs/>
          <w:sz w:val="20"/>
          <w:szCs w:val="20"/>
          <w:u w:val="single"/>
          <w:lang w:eastAsia="cs-CZ"/>
        </w:rPr>
        <w:t xml:space="preserve"> alebo</w:t>
      </w:r>
      <w:r w:rsidRPr="00E91FA3">
        <w:rPr>
          <w:rFonts w:cs="Calibri"/>
          <w:b/>
          <w:bCs/>
          <w:sz w:val="20"/>
          <w:szCs w:val="20"/>
          <w:u w:val="single"/>
          <w:lang w:eastAsia="cs-CZ"/>
        </w:rPr>
        <w:t xml:space="preserve"> ostatný ústredný orgán štátnej správy</w:t>
      </w:r>
      <w:r w:rsidRPr="00E91FA3">
        <w:rPr>
          <w:rFonts w:cs="Calibri"/>
          <w:b/>
          <w:bCs/>
          <w:sz w:val="20"/>
          <w:szCs w:val="20"/>
          <w:u w:val="single"/>
          <w:vertAlign w:val="superscript"/>
          <w:lang w:eastAsia="cs-CZ"/>
        </w:rPr>
        <w:footnoteReference w:id="86"/>
      </w:r>
      <w:r w:rsidRPr="00E91FA3">
        <w:rPr>
          <w:rFonts w:cs="Calibri"/>
          <w:b/>
          <w:bCs/>
          <w:sz w:val="20"/>
          <w:szCs w:val="20"/>
          <w:u w:val="single"/>
          <w:lang w:eastAsia="cs-CZ"/>
        </w:rPr>
        <w:t xml:space="preserve"> alebo organizácie v ich zriaďovateľskej pôsobnosti</w:t>
      </w:r>
      <w:r w:rsidRPr="00F92419">
        <w:rPr>
          <w:rFonts w:cs="Calibri"/>
          <w:bCs/>
          <w:sz w:val="20"/>
          <w:szCs w:val="20"/>
          <w:lang w:eastAsia="cs-CZ"/>
        </w:rPr>
        <w:t xml:space="preserve"> sa postupuje podľa metodických postupov uvedených v samostatnej</w:t>
      </w:r>
      <w:r w:rsidRPr="00F92419">
        <w:rPr>
          <w:rFonts w:cs="Calibri"/>
          <w:b/>
          <w:bCs/>
          <w:sz w:val="20"/>
          <w:szCs w:val="20"/>
          <w:u w:val="single"/>
          <w:lang w:eastAsia="cs-CZ"/>
        </w:rPr>
        <w:t xml:space="preserve"> prílohe č. 4 tejto príručky.</w:t>
      </w:r>
    </w:p>
    <w:p w14:paraId="58E0AF22" w14:textId="77777777"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2782B">
      <w:pPr>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92782B">
      <w:pPr>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92782B">
      <w:pPr>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92782B">
      <w:pPr>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92782B">
      <w:pPr>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92782B">
      <w:pPr>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92782B">
      <w:pPr>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92782B">
      <w:pPr>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2B6CD826" w:rsidR="00957DDF" w:rsidRPr="00A374F2" w:rsidRDefault="00957DDF" w:rsidP="0092782B">
      <w:pPr>
        <w:spacing w:before="120" w:after="0" w:line="240" w:lineRule="auto"/>
        <w:ind w:left="568" w:hanging="284"/>
        <w:jc w:val="both"/>
        <w:rPr>
          <w:sz w:val="20"/>
          <w:szCs w:val="20"/>
        </w:rPr>
      </w:pPr>
      <w:r w:rsidRPr="00A374F2">
        <w:rPr>
          <w:sz w:val="20"/>
          <w:szCs w:val="20"/>
        </w:rPr>
        <w:t>e)</w:t>
      </w:r>
      <w:r w:rsidRPr="00A374F2">
        <w:rPr>
          <w:sz w:val="20"/>
          <w:szCs w:val="20"/>
        </w:rPr>
        <w:tab/>
        <w:t>sa vedie spôsobom zaručujúcim trvalosť účtovných záznamov, ak účtovná jednotka je schopná zabezpečiť trvalosť po celú dobu spracovania a</w:t>
      </w:r>
      <w:r w:rsidR="0022068F">
        <w:rPr>
          <w:sz w:val="20"/>
          <w:szCs w:val="20"/>
        </w:rPr>
        <w:t> </w:t>
      </w:r>
      <w:r w:rsidRPr="00A374F2">
        <w:rPr>
          <w:sz w:val="20"/>
          <w:szCs w:val="20"/>
        </w:rPr>
        <w:t>úschovy</w:t>
      </w:r>
      <w:r w:rsidR="0022068F">
        <w:rPr>
          <w:sz w:val="20"/>
          <w:szCs w:val="20"/>
        </w:rPr>
        <w:t xml:space="preserve"> v súlade so zákonom o účtovníctve</w:t>
      </w:r>
      <w:r w:rsidRPr="00A374F2">
        <w:rPr>
          <w:sz w:val="20"/>
          <w:szCs w:val="20"/>
        </w:rPr>
        <w:t xml:space="preserve">. </w:t>
      </w:r>
    </w:p>
    <w:p w14:paraId="1D41C1E3" w14:textId="77777777" w:rsidR="00957DDF" w:rsidRPr="00A374F2" w:rsidRDefault="00957DDF" w:rsidP="0092782B">
      <w:pPr>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92782B">
      <w:pPr>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92782B">
      <w:pPr>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92782B">
      <w:pPr>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92782B">
      <w:pPr>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92782B">
      <w:pPr>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92782B">
      <w:pPr>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92782B">
      <w:pPr>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92782B">
      <w:pPr>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92782B">
      <w:pPr>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7"/>
      </w:r>
      <w:r w:rsidRPr="00A374F2">
        <w:rPr>
          <w:sz w:val="20"/>
          <w:szCs w:val="20"/>
        </w:rPr>
        <w:t>.</w:t>
      </w:r>
    </w:p>
    <w:p w14:paraId="713704C6" w14:textId="77777777" w:rsidR="00957DDF" w:rsidRPr="00A374F2" w:rsidRDefault="00957DDF" w:rsidP="0092782B">
      <w:pPr>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92782B">
      <w:pPr>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92782B">
      <w:pPr>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279" w:name="_Toc441426429"/>
      <w:bookmarkStart w:id="280" w:name="_Toc441426972"/>
      <w:bookmarkStart w:id="281" w:name="_Toc441427796"/>
      <w:bookmarkStart w:id="282" w:name="_Toc441431422"/>
      <w:bookmarkStart w:id="283" w:name="_Toc441488813"/>
      <w:bookmarkStart w:id="284" w:name="_Toc441426430"/>
      <w:bookmarkStart w:id="285" w:name="_Toc441426973"/>
      <w:bookmarkStart w:id="286" w:name="_Toc441427797"/>
      <w:bookmarkStart w:id="287" w:name="_Toc441431423"/>
      <w:bookmarkStart w:id="288" w:name="_Toc441488814"/>
      <w:bookmarkStart w:id="289" w:name="_Nákup_pozemkov"/>
      <w:bookmarkStart w:id="290" w:name="_Toc441426431"/>
      <w:bookmarkStart w:id="291" w:name="_Toc441426974"/>
      <w:bookmarkStart w:id="292" w:name="_Toc441427798"/>
      <w:bookmarkStart w:id="293" w:name="_Toc441431424"/>
      <w:bookmarkStart w:id="294" w:name="_Toc441488815"/>
      <w:bookmarkStart w:id="295" w:name="_Nákup_pozemkov_2"/>
      <w:bookmarkStart w:id="296" w:name="_Toc7078322"/>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A374F2">
        <w:t>Nákup pozemkov</w:t>
      </w:r>
      <w:bookmarkEnd w:id="296"/>
      <w:r w:rsidR="004D6195">
        <w:rPr>
          <w:lang w:val="sk-SK"/>
        </w:rPr>
        <w:t>, vecné bremená a nájom pozemkov</w:t>
      </w:r>
    </w:p>
    <w:p w14:paraId="63B1DE24" w14:textId="216EB74D" w:rsidR="00552F07" w:rsidRPr="00A374F2" w:rsidRDefault="00552F07" w:rsidP="0092782B">
      <w:pPr>
        <w:widowControl w:val="0"/>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92782B">
      <w:pPr>
        <w:widowControl w:val="0"/>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92782B">
      <w:pPr>
        <w:widowControl w:val="0"/>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92782B">
      <w:pPr>
        <w:widowControl w:val="0"/>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92782B">
      <w:pPr>
        <w:widowControl w:val="0"/>
        <w:spacing w:before="120" w:after="0" w:line="240" w:lineRule="auto"/>
        <w:jc w:val="both"/>
        <w:rPr>
          <w:sz w:val="20"/>
          <w:szCs w:val="20"/>
          <w:u w:val="single"/>
        </w:rPr>
      </w:pPr>
    </w:p>
    <w:p w14:paraId="7BCBC1CE" w14:textId="3EB6B1C0" w:rsidR="00E8259B" w:rsidRPr="00A374F2" w:rsidRDefault="00E8259B" w:rsidP="0092782B">
      <w:pPr>
        <w:widowControl w:val="0"/>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92782B">
      <w:pPr>
        <w:widowControl w:val="0"/>
        <w:numPr>
          <w:ilvl w:val="0"/>
          <w:numId w:val="96"/>
        </w:numPr>
        <w:spacing w:before="120" w:after="0" w:line="240" w:lineRule="auto"/>
        <w:jc w:val="both"/>
        <w:rPr>
          <w:sz w:val="20"/>
          <w:szCs w:val="20"/>
        </w:rPr>
      </w:pPr>
      <w:r>
        <w:rPr>
          <w:sz w:val="20"/>
          <w:szCs w:val="20"/>
        </w:rPr>
        <w:t>znalecký posudok;</w:t>
      </w:r>
      <w:r w:rsidR="007E391B">
        <w:rPr>
          <w:rStyle w:val="Odkaznapoznmkupodiarou"/>
          <w:szCs w:val="20"/>
        </w:rPr>
        <w:footnoteReference w:id="88"/>
      </w:r>
    </w:p>
    <w:p w14:paraId="1C4520BF" w14:textId="471DB225" w:rsidR="00E8259B" w:rsidRPr="00A374F2" w:rsidRDefault="007E391B" w:rsidP="0092782B">
      <w:pPr>
        <w:widowControl w:val="0"/>
        <w:numPr>
          <w:ilvl w:val="0"/>
          <w:numId w:val="96"/>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92782B">
      <w:pPr>
        <w:widowControl w:val="0"/>
        <w:numPr>
          <w:ilvl w:val="0"/>
          <w:numId w:val="96"/>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92782B">
      <w:pPr>
        <w:widowControl w:val="0"/>
        <w:spacing w:before="120" w:after="0" w:line="240" w:lineRule="auto"/>
        <w:jc w:val="both"/>
        <w:rPr>
          <w:sz w:val="20"/>
          <w:szCs w:val="20"/>
        </w:rPr>
      </w:pPr>
    </w:p>
    <w:p w14:paraId="44390531" w14:textId="60820F17" w:rsidR="00552F07" w:rsidRDefault="002C6FC4" w:rsidP="0092782B">
      <w:pPr>
        <w:widowControl w:val="0"/>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92782B">
      <w:pPr>
        <w:widowControl w:val="0"/>
        <w:spacing w:before="120" w:after="0" w:line="240" w:lineRule="auto"/>
        <w:jc w:val="both"/>
        <w:rPr>
          <w:sz w:val="20"/>
          <w:szCs w:val="20"/>
        </w:rPr>
      </w:pPr>
    </w:p>
    <w:p w14:paraId="531AB790"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297" w:name="_Nákup_a_obstaranie"/>
      <w:bookmarkStart w:id="298" w:name="_Toc7078323"/>
      <w:bookmarkEnd w:id="297"/>
      <w:r w:rsidRPr="00A374F2">
        <w:t>Nákup</w:t>
      </w:r>
      <w:r w:rsidR="000614E0" w:rsidRPr="00A374F2">
        <w:t xml:space="preserve"> stavieb</w:t>
      </w:r>
      <w:bookmarkEnd w:id="298"/>
      <w:r w:rsidRPr="00A374F2">
        <w:t xml:space="preserve"> </w:t>
      </w:r>
    </w:p>
    <w:p w14:paraId="4300F032" w14:textId="0D9649CA" w:rsidR="00552F07" w:rsidRDefault="00552F07" w:rsidP="0092782B">
      <w:pPr>
        <w:widowControl w:val="0"/>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89"/>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92782B">
      <w:pPr>
        <w:widowControl w:val="0"/>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92782B">
      <w:pPr>
        <w:widowControl w:val="0"/>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92782B">
      <w:pPr>
        <w:widowControl w:val="0"/>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92782B">
      <w:pPr>
        <w:widowControl w:val="0"/>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92782B">
      <w:pPr>
        <w:widowControl w:val="0"/>
        <w:spacing w:before="120" w:after="0" w:line="240" w:lineRule="auto"/>
        <w:jc w:val="both"/>
        <w:rPr>
          <w:sz w:val="20"/>
          <w:szCs w:val="20"/>
          <w:u w:val="single"/>
        </w:rPr>
      </w:pPr>
    </w:p>
    <w:p w14:paraId="4752BDDA" w14:textId="77777777" w:rsidR="00056E4F" w:rsidRPr="00A374F2" w:rsidRDefault="00056E4F" w:rsidP="0092782B">
      <w:pPr>
        <w:pStyle w:val="Nadpis2"/>
        <w:keepNext w:val="0"/>
        <w:widowControl w:val="0"/>
        <w:tabs>
          <w:tab w:val="clear" w:pos="2128"/>
          <w:tab w:val="num" w:pos="567"/>
        </w:tabs>
        <w:spacing w:before="120" w:after="0"/>
        <w:ind w:left="567" w:hanging="567"/>
      </w:pPr>
      <w:bookmarkStart w:id="299" w:name="_Obstaranie_stavebných_prác_1"/>
      <w:bookmarkStart w:id="300" w:name="_Toc7078324"/>
      <w:bookmarkEnd w:id="299"/>
      <w:r>
        <w:rPr>
          <w:lang w:val="sk-SK"/>
        </w:rPr>
        <w:t>O</w:t>
      </w:r>
      <w:proofErr w:type="spellStart"/>
      <w:r w:rsidRPr="00A374F2">
        <w:t>bstaranie</w:t>
      </w:r>
      <w:proofErr w:type="spellEnd"/>
      <w:r w:rsidRPr="00A374F2">
        <w:t xml:space="preserve"> stavebných prác</w:t>
      </w:r>
      <w:bookmarkEnd w:id="300"/>
    </w:p>
    <w:p w14:paraId="4C4A2AAA" w14:textId="77777777" w:rsidR="00552F07" w:rsidRPr="00A374F2" w:rsidRDefault="00552F07" w:rsidP="0092782B">
      <w:pPr>
        <w:widowControl w:val="0"/>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0"/>
      </w:r>
      <w:r w:rsidRPr="00A374F2">
        <w:rPr>
          <w:sz w:val="20"/>
          <w:szCs w:val="20"/>
        </w:rPr>
        <w:t>,</w:t>
      </w:r>
    </w:p>
    <w:p w14:paraId="50FB6C8C" w14:textId="77777777" w:rsidR="00552F07" w:rsidRPr="00A374F2" w:rsidRDefault="00552F07" w:rsidP="0092782B">
      <w:pPr>
        <w:widowControl w:val="0"/>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92782B">
      <w:pPr>
        <w:widowControl w:val="0"/>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92782B">
      <w:pPr>
        <w:widowControl w:val="0"/>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1"/>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92782B">
      <w:pPr>
        <w:widowControl w:val="0"/>
        <w:numPr>
          <w:ilvl w:val="0"/>
          <w:numId w:val="84"/>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92782B">
      <w:pPr>
        <w:widowControl w:val="0"/>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92782B">
      <w:pPr>
        <w:widowControl w:val="0"/>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92782B">
      <w:pPr>
        <w:widowControl w:val="0"/>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92782B">
      <w:pPr>
        <w:widowControl w:val="0"/>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92782B">
      <w:pPr>
        <w:widowControl w:val="0"/>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92782B">
      <w:pPr>
        <w:widowControl w:val="0"/>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92782B">
      <w:pPr>
        <w:widowControl w:val="0"/>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92782B">
      <w:pPr>
        <w:widowControl w:val="0"/>
        <w:spacing w:before="120" w:after="0" w:line="240" w:lineRule="auto"/>
        <w:jc w:val="both"/>
        <w:rPr>
          <w:sz w:val="20"/>
          <w:szCs w:val="20"/>
        </w:rPr>
      </w:pPr>
    </w:p>
    <w:p w14:paraId="43EB96B0" w14:textId="77777777" w:rsidR="000D7235" w:rsidRPr="00A374F2" w:rsidRDefault="000D7235" w:rsidP="0092782B">
      <w:pPr>
        <w:pStyle w:val="Nadpis2"/>
        <w:keepNext w:val="0"/>
        <w:widowControl w:val="0"/>
        <w:tabs>
          <w:tab w:val="clear" w:pos="2128"/>
          <w:tab w:val="num" w:pos="567"/>
        </w:tabs>
        <w:spacing w:before="120" w:after="0"/>
        <w:ind w:left="567" w:hanging="567"/>
      </w:pPr>
      <w:bookmarkStart w:id="301" w:name="_Stavebný_dozor_1"/>
      <w:bookmarkStart w:id="302" w:name="_Toc7078325"/>
      <w:bookmarkEnd w:id="301"/>
      <w:r w:rsidRPr="00A374F2">
        <w:t>Stavebný dozor</w:t>
      </w:r>
      <w:bookmarkEnd w:id="302"/>
    </w:p>
    <w:p w14:paraId="1378CA8A" w14:textId="77777777" w:rsidR="00151C29" w:rsidRDefault="008F7575" w:rsidP="0092782B">
      <w:pPr>
        <w:widowControl w:val="0"/>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92782B">
      <w:pPr>
        <w:widowControl w:val="0"/>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92782B">
      <w:pPr>
        <w:widowControl w:val="0"/>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92782B">
      <w:pPr>
        <w:widowControl w:val="0"/>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92782B">
      <w:pPr>
        <w:widowControl w:val="0"/>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92782B">
      <w:pPr>
        <w:widowControl w:val="0"/>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92782B">
      <w:pPr>
        <w:widowControl w:val="0"/>
        <w:spacing w:before="120" w:after="0" w:line="240" w:lineRule="auto"/>
        <w:jc w:val="both"/>
        <w:rPr>
          <w:sz w:val="20"/>
          <w:szCs w:val="20"/>
        </w:rPr>
      </w:pPr>
    </w:p>
    <w:p w14:paraId="0110E0C3" w14:textId="77777777" w:rsidR="00A02E46" w:rsidRPr="00A374F2" w:rsidRDefault="00A02E46" w:rsidP="0092782B">
      <w:pPr>
        <w:pStyle w:val="Nadpis2"/>
        <w:keepNext w:val="0"/>
        <w:widowControl w:val="0"/>
        <w:tabs>
          <w:tab w:val="clear" w:pos="2128"/>
          <w:tab w:val="num" w:pos="567"/>
        </w:tabs>
        <w:spacing w:before="120" w:after="0"/>
        <w:ind w:left="567" w:hanging="567"/>
      </w:pPr>
      <w:bookmarkStart w:id="303" w:name="_Nákup_použitého_zariadenia"/>
      <w:bookmarkStart w:id="304" w:name="_Toc7078326"/>
      <w:bookmarkEnd w:id="303"/>
      <w:r w:rsidRPr="00A374F2">
        <w:t>Nákup hmotného a nehmotného majetku (okrem nehnuteľností)</w:t>
      </w:r>
      <w:bookmarkEnd w:id="304"/>
    </w:p>
    <w:p w14:paraId="7F8B584D" w14:textId="77777777" w:rsidR="00A02E46" w:rsidRPr="00A374F2" w:rsidRDefault="00A02E46" w:rsidP="0092782B">
      <w:pPr>
        <w:widowControl w:val="0"/>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92782B">
      <w:pPr>
        <w:widowControl w:val="0"/>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2"/>
      </w:r>
      <w:r w:rsidRPr="00ED16AC">
        <w:rPr>
          <w:sz w:val="20"/>
          <w:szCs w:val="20"/>
        </w:rPr>
        <w:t>;</w:t>
      </w:r>
    </w:p>
    <w:p w14:paraId="42FC7F84"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92782B">
      <w:pPr>
        <w:widowControl w:val="0"/>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92782B">
      <w:pPr>
        <w:widowControl w:val="0"/>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92782B">
      <w:pPr>
        <w:widowControl w:val="0"/>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92782B">
      <w:pPr>
        <w:widowControl w:val="0"/>
        <w:spacing w:before="120" w:after="0" w:line="240" w:lineRule="auto"/>
        <w:jc w:val="both"/>
        <w:rPr>
          <w:sz w:val="20"/>
          <w:szCs w:val="20"/>
        </w:rPr>
      </w:pPr>
    </w:p>
    <w:p w14:paraId="4F1C59D2"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05" w:name="_Nákup_použitého_zariadenia_2"/>
      <w:bookmarkStart w:id="306" w:name="_Toc7078327"/>
      <w:bookmarkEnd w:id="305"/>
      <w:r w:rsidRPr="00A374F2">
        <w:t>Nákup použitého zariadenia</w:t>
      </w:r>
      <w:bookmarkEnd w:id="306"/>
    </w:p>
    <w:p w14:paraId="0DAE9BD1" w14:textId="77777777" w:rsidR="00552F07" w:rsidRPr="00A374F2" w:rsidRDefault="00552F07" w:rsidP="0092782B">
      <w:pPr>
        <w:widowControl w:val="0"/>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3"/>
      </w:r>
      <w:r w:rsidR="00ED16AC" w:rsidRPr="00ED16AC">
        <w:rPr>
          <w:sz w:val="20"/>
          <w:szCs w:val="20"/>
        </w:rPr>
        <w:t>;</w:t>
      </w:r>
    </w:p>
    <w:p w14:paraId="6757F8C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92782B">
      <w:pPr>
        <w:widowControl w:val="0"/>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92782B">
      <w:pPr>
        <w:widowControl w:val="0"/>
        <w:spacing w:before="120" w:after="0" w:line="240" w:lineRule="auto"/>
        <w:jc w:val="both"/>
        <w:rPr>
          <w:sz w:val="20"/>
          <w:szCs w:val="20"/>
        </w:rPr>
      </w:pPr>
    </w:p>
    <w:p w14:paraId="3C3C2CE7"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307" w:name="_Nákup_hmotného_a"/>
      <w:bookmarkStart w:id="308" w:name="_Finančný_prenájom_a"/>
      <w:bookmarkStart w:id="309" w:name="_Toc7078328"/>
      <w:bookmarkEnd w:id="307"/>
      <w:bookmarkEnd w:id="308"/>
      <w:r w:rsidRPr="00A374F2">
        <w:t>Finančný prenájom a operatívny nájom</w:t>
      </w:r>
      <w:bookmarkEnd w:id="309"/>
    </w:p>
    <w:p w14:paraId="6B936E36" w14:textId="77777777" w:rsidR="00552F07" w:rsidRPr="00D96C63" w:rsidRDefault="00552F07" w:rsidP="0092782B">
      <w:pPr>
        <w:widowControl w:val="0"/>
        <w:spacing w:before="120" w:after="0" w:line="240" w:lineRule="auto"/>
        <w:jc w:val="both"/>
        <w:rPr>
          <w:sz w:val="20"/>
          <w:szCs w:val="20"/>
        </w:rPr>
      </w:pPr>
      <w:r w:rsidRPr="00D96C63">
        <w:rPr>
          <w:sz w:val="20"/>
          <w:szCs w:val="20"/>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92782B">
      <w:pPr>
        <w:widowControl w:val="0"/>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92782B">
      <w:pPr>
        <w:widowControl w:val="0"/>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92782B">
      <w:pPr>
        <w:widowControl w:val="0"/>
        <w:spacing w:before="120" w:after="0" w:line="240" w:lineRule="auto"/>
        <w:jc w:val="both"/>
        <w:rPr>
          <w:sz w:val="20"/>
          <w:szCs w:val="20"/>
        </w:rPr>
      </w:pPr>
    </w:p>
    <w:p w14:paraId="660A9CEC" w14:textId="77777777" w:rsidR="00697BE9" w:rsidRPr="00A374F2" w:rsidRDefault="00552F07" w:rsidP="0092782B">
      <w:pPr>
        <w:pStyle w:val="Nadpis2"/>
        <w:keepNext w:val="0"/>
        <w:widowControl w:val="0"/>
        <w:tabs>
          <w:tab w:val="clear" w:pos="2128"/>
          <w:tab w:val="num" w:pos="567"/>
        </w:tabs>
        <w:spacing w:before="120" w:after="0"/>
        <w:ind w:left="567" w:hanging="567"/>
      </w:pPr>
      <w:bookmarkStart w:id="310" w:name="_Toc441248649"/>
      <w:bookmarkStart w:id="311" w:name="_Toc441426437"/>
      <w:bookmarkStart w:id="312" w:name="_Toc441426980"/>
      <w:bookmarkStart w:id="313" w:name="_Toc441427804"/>
      <w:bookmarkStart w:id="314" w:name="_Toc441431430"/>
      <w:bookmarkStart w:id="315" w:name="_Toc441488821"/>
      <w:bookmarkStart w:id="316" w:name="_Odpisy,_režijné_náklady"/>
      <w:bookmarkStart w:id="317" w:name="_Toc441248650"/>
      <w:bookmarkStart w:id="318" w:name="_Toc441426438"/>
      <w:bookmarkStart w:id="319" w:name="_Toc441426981"/>
      <w:bookmarkStart w:id="320" w:name="_Toc441427805"/>
      <w:bookmarkStart w:id="321" w:name="_Toc441431431"/>
      <w:bookmarkStart w:id="322" w:name="_Toc441488822"/>
      <w:bookmarkStart w:id="323" w:name="_Toc441248683"/>
      <w:bookmarkStart w:id="324" w:name="_Toc441426471"/>
      <w:bookmarkStart w:id="325" w:name="_Toc441427014"/>
      <w:bookmarkStart w:id="326" w:name="_Toc441427838"/>
      <w:bookmarkStart w:id="327" w:name="_Toc441431464"/>
      <w:bookmarkStart w:id="328" w:name="_Toc441488855"/>
      <w:bookmarkStart w:id="329" w:name="_Osobné_výdavky_a_1"/>
      <w:bookmarkStart w:id="330" w:name="_Toc707832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A374F2">
        <w:t>Osobné výdavky a cestovné náhrady</w:t>
      </w:r>
      <w:bookmarkEnd w:id="330"/>
    </w:p>
    <w:p w14:paraId="40330045" w14:textId="77777777" w:rsidR="00C9133B" w:rsidRPr="00BD1811" w:rsidRDefault="00BD1811" w:rsidP="0092782B">
      <w:pPr>
        <w:widowControl w:val="0"/>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92782B">
      <w:pPr>
        <w:widowControl w:val="0"/>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4"/>
      </w:r>
    </w:p>
    <w:p w14:paraId="3E4B8322" w14:textId="77777777" w:rsidR="00552F07" w:rsidRPr="00A374F2" w:rsidRDefault="00552F07" w:rsidP="0092782B">
      <w:pPr>
        <w:widowControl w:val="0"/>
        <w:numPr>
          <w:ilvl w:val="0"/>
          <w:numId w:val="34"/>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5"/>
      </w:r>
    </w:p>
    <w:p w14:paraId="71F2751B" w14:textId="3082FC5E" w:rsidR="00552F07" w:rsidRPr="00084557"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6"/>
      </w:r>
      <w:r w:rsidRPr="00084557">
        <w:rPr>
          <w:sz w:val="20"/>
          <w:szCs w:val="20"/>
        </w:rPr>
        <w:t>,</w:t>
      </w:r>
    </w:p>
    <w:p w14:paraId="7D839121" w14:textId="77777777" w:rsidR="009B00B6" w:rsidRPr="00084557" w:rsidRDefault="009B00B6" w:rsidP="0092782B">
      <w:pPr>
        <w:widowControl w:val="0"/>
        <w:numPr>
          <w:ilvl w:val="0"/>
          <w:numId w:val="35"/>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7"/>
      </w:r>
      <w:r w:rsidRPr="00084557">
        <w:rPr>
          <w:sz w:val="20"/>
          <w:szCs w:val="20"/>
        </w:rPr>
        <w:t>,</w:t>
      </w:r>
    </w:p>
    <w:p w14:paraId="3B6396CD"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8"/>
      </w:r>
      <w:r w:rsidRPr="00A374F2">
        <w:rPr>
          <w:sz w:val="20"/>
          <w:szCs w:val="20"/>
        </w:rPr>
        <w:t xml:space="preserve">, </w:t>
      </w:r>
    </w:p>
    <w:p w14:paraId="769CFB07"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92782B">
      <w:pPr>
        <w:widowControl w:val="0"/>
        <w:numPr>
          <w:ilvl w:val="0"/>
          <w:numId w:val="35"/>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92782B">
      <w:pPr>
        <w:widowControl w:val="0"/>
        <w:numPr>
          <w:ilvl w:val="0"/>
          <w:numId w:val="35"/>
        </w:numPr>
        <w:spacing w:before="120" w:after="0" w:line="240" w:lineRule="auto"/>
        <w:ind w:left="851" w:hanging="284"/>
        <w:jc w:val="both"/>
        <w:rPr>
          <w:sz w:val="20"/>
          <w:szCs w:val="20"/>
        </w:rPr>
      </w:pPr>
      <w:r w:rsidRPr="00A374F2">
        <w:rPr>
          <w:sz w:val="20"/>
          <w:szCs w:val="20"/>
        </w:rPr>
        <w:t>výpočet oprávnenej mzdy a odvodov,</w:t>
      </w:r>
    </w:p>
    <w:p w14:paraId="5C3F96DE" w14:textId="77777777" w:rsidR="009B00B6" w:rsidRPr="009F7DB0" w:rsidRDefault="009B00B6" w:rsidP="0092782B">
      <w:pPr>
        <w:widowControl w:val="0"/>
        <w:numPr>
          <w:ilvl w:val="0"/>
          <w:numId w:val="35"/>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92782B">
      <w:pPr>
        <w:widowControl w:val="0"/>
        <w:numPr>
          <w:ilvl w:val="0"/>
          <w:numId w:val="34"/>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9"/>
      </w:r>
      <w:r w:rsidR="009B00B6" w:rsidRPr="00084557">
        <w:rPr>
          <w:sz w:val="20"/>
          <w:szCs w:val="20"/>
        </w:rPr>
        <w:t>,</w:t>
      </w:r>
    </w:p>
    <w:p w14:paraId="56E4BAFD" w14:textId="77777777" w:rsidR="00B71810" w:rsidRPr="00084557" w:rsidRDefault="009B00B6" w:rsidP="0092782B">
      <w:pPr>
        <w:widowControl w:val="0"/>
        <w:numPr>
          <w:ilvl w:val="0"/>
          <w:numId w:val="36"/>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0"/>
      </w:r>
      <w:r w:rsidRPr="00084557">
        <w:rPr>
          <w:sz w:val="20"/>
          <w:szCs w:val="20"/>
        </w:rPr>
        <w:t>,</w:t>
      </w:r>
    </w:p>
    <w:p w14:paraId="1FE65B5F" w14:textId="10E4939C" w:rsidR="00552F07" w:rsidRPr="00084557"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t>pracovný výkaz</w:t>
      </w:r>
      <w:r w:rsidR="0022068F">
        <w:rPr>
          <w:sz w:val="20"/>
          <w:szCs w:val="20"/>
          <w:vertAlign w:val="superscript"/>
        </w:rPr>
        <w:t>101</w:t>
      </w:r>
      <w:r w:rsidRPr="00084557">
        <w:rPr>
          <w:sz w:val="20"/>
          <w:szCs w:val="20"/>
        </w:rPr>
        <w:t xml:space="preserve">, </w:t>
      </w:r>
    </w:p>
    <w:p w14:paraId="634C0EB8"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92782B">
      <w:pPr>
        <w:widowControl w:val="0"/>
        <w:numPr>
          <w:ilvl w:val="0"/>
          <w:numId w:val="36"/>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92782B">
      <w:pPr>
        <w:widowControl w:val="0"/>
        <w:numPr>
          <w:ilvl w:val="0"/>
          <w:numId w:val="36"/>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92782B">
      <w:pPr>
        <w:widowControl w:val="0"/>
        <w:numPr>
          <w:ilvl w:val="0"/>
          <w:numId w:val="36"/>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92782B">
      <w:pPr>
        <w:widowControl w:val="0"/>
        <w:numPr>
          <w:ilvl w:val="0"/>
          <w:numId w:val="36"/>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92782B">
      <w:pPr>
        <w:widowControl w:val="0"/>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92782B">
      <w:pPr>
        <w:widowControl w:val="0"/>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207B649D" w:rsidR="00DB48DC" w:rsidRPr="00561DD3" w:rsidRDefault="0061080B" w:rsidP="0092782B">
      <w:pPr>
        <w:widowControl w:val="0"/>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w:t>
      </w:r>
      <w:r w:rsidR="00C95F62">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92782B">
      <w:pPr>
        <w:widowControl w:val="0"/>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92782B">
      <w:pPr>
        <w:widowControl w:val="0"/>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92782B">
      <w:pPr>
        <w:widowControl w:val="0"/>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92782B">
      <w:pPr>
        <w:widowControl w:val="0"/>
        <w:numPr>
          <w:ilvl w:val="0"/>
          <w:numId w:val="78"/>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w:t>
      </w:r>
      <w:proofErr w:type="spellStart"/>
      <w:r w:rsidR="00941657" w:rsidRPr="00373AFD">
        <w:rPr>
          <w:sz w:val="20"/>
          <w:szCs w:val="20"/>
        </w:rPr>
        <w:t>Europass</w:t>
      </w:r>
      <w:proofErr w:type="spellEnd"/>
      <w:r w:rsidR="00941657" w:rsidRPr="00373AFD">
        <w:rPr>
          <w:sz w:val="20"/>
          <w:szCs w:val="20"/>
        </w:rPr>
        <w:t>)</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92782B">
      <w:pPr>
        <w:widowControl w:val="0"/>
        <w:numPr>
          <w:ilvl w:val="0"/>
          <w:numId w:val="78"/>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92782B">
      <w:pPr>
        <w:widowControl w:val="0"/>
        <w:numPr>
          <w:ilvl w:val="0"/>
          <w:numId w:val="78"/>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92782B">
      <w:pPr>
        <w:widowControl w:val="0"/>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1"/>
      </w:r>
      <w:r w:rsidRPr="00D175BC">
        <w:rPr>
          <w:sz w:val="20"/>
          <w:szCs w:val="20"/>
        </w:rPr>
        <w:t>.</w:t>
      </w:r>
      <w:r w:rsidR="00937F15" w:rsidRPr="00D175BC">
        <w:rPr>
          <w:sz w:val="20"/>
          <w:szCs w:val="20"/>
        </w:rPr>
        <w:t xml:space="preserve"> </w:t>
      </w:r>
    </w:p>
    <w:p w14:paraId="5AB5A66A" w14:textId="77777777" w:rsidR="00CA1691" w:rsidRDefault="00552F07" w:rsidP="0092782B">
      <w:pPr>
        <w:widowControl w:val="0"/>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2"/>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3"/>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4"/>
      </w:r>
      <w:r w:rsidRPr="00A374F2">
        <w:rPr>
          <w:sz w:val="20"/>
          <w:szCs w:val="20"/>
        </w:rPr>
        <w:t xml:space="preserve">. </w:t>
      </w:r>
    </w:p>
    <w:p w14:paraId="05BE204E" w14:textId="77777777" w:rsidR="00552F07" w:rsidRPr="003956AD" w:rsidRDefault="00552F07" w:rsidP="0092782B">
      <w:pPr>
        <w:widowControl w:val="0"/>
        <w:spacing w:before="120" w:after="0" w:line="240" w:lineRule="auto"/>
        <w:jc w:val="both"/>
        <w:rPr>
          <w:sz w:val="20"/>
          <w:szCs w:val="20"/>
        </w:rPr>
      </w:pPr>
      <w:r w:rsidRPr="00303684">
        <w:rPr>
          <w:b/>
          <w:u w:val="single"/>
        </w:rPr>
        <w:t>Pracovný výkaz</w:t>
      </w:r>
      <w:r w:rsidR="005258C0">
        <w:rPr>
          <w:rStyle w:val="Odkaznapoznmkupodiarou"/>
          <w:b/>
          <w:szCs w:val="20"/>
        </w:rPr>
        <w:footnoteReference w:id="105"/>
      </w:r>
      <w:r w:rsidRPr="001D7477">
        <w:rPr>
          <w:b/>
          <w:sz w:val="20"/>
          <w:szCs w:val="20"/>
        </w:rPr>
        <w:t xml:space="preserve"> </w:t>
      </w:r>
      <w:r w:rsidRPr="003956AD">
        <w:rPr>
          <w:sz w:val="20"/>
          <w:szCs w:val="20"/>
        </w:rPr>
        <w:t>obsahuje najmä:</w:t>
      </w:r>
    </w:p>
    <w:p w14:paraId="69EA041C"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92782B">
      <w:pPr>
        <w:widowControl w:val="0"/>
        <w:numPr>
          <w:ilvl w:val="0"/>
          <w:numId w:val="33"/>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92782B">
      <w:pPr>
        <w:widowControl w:val="0"/>
        <w:numPr>
          <w:ilvl w:val="0"/>
          <w:numId w:val="33"/>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6"/>
      </w:r>
      <w:r w:rsidRPr="00A374F2">
        <w:rPr>
          <w:sz w:val="20"/>
          <w:szCs w:val="20"/>
        </w:rPr>
        <w:t>,</w:t>
      </w:r>
    </w:p>
    <w:p w14:paraId="4EC74831" w14:textId="77777777" w:rsidR="00552F07" w:rsidRDefault="00552F07" w:rsidP="0092782B">
      <w:pPr>
        <w:widowControl w:val="0"/>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92782B">
      <w:pPr>
        <w:widowControl w:val="0"/>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92782B">
      <w:pPr>
        <w:widowControl w:val="0"/>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92782B">
      <w:pPr>
        <w:widowControl w:val="0"/>
        <w:numPr>
          <w:ilvl w:val="0"/>
          <w:numId w:val="78"/>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2BA02498" w:rsidR="00F542E6" w:rsidRPr="00F542E6" w:rsidRDefault="00F542E6" w:rsidP="0092782B">
      <w:pPr>
        <w:pStyle w:val="Bulletslevel1"/>
        <w:widowControl w:val="0"/>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je uvedená v príloh</w:t>
      </w:r>
      <w:ins w:id="332" w:author="KH" w:date="2023-01-16T15:33:00Z">
        <w:r w:rsidR="00AF4E11">
          <w:rPr>
            <w:rFonts w:ascii="Calibri" w:hAnsi="Calibri"/>
            <w:sz w:val="20"/>
            <w:lang w:val="sk-SK"/>
          </w:rPr>
          <w:t>e</w:t>
        </w:r>
      </w:ins>
      <w:del w:id="333" w:author="KH" w:date="2023-01-16T15:33:00Z">
        <w:r w:rsidRPr="00F542E6" w:rsidDel="00AF4E11">
          <w:rPr>
            <w:rFonts w:ascii="Calibri" w:hAnsi="Calibri"/>
            <w:sz w:val="20"/>
            <w:lang w:val="sk-SK"/>
          </w:rPr>
          <w:delText>ách</w:delText>
        </w:r>
      </w:del>
      <w:r w:rsidRPr="00F542E6">
        <w:rPr>
          <w:rFonts w:ascii="Calibri" w:hAnsi="Calibri"/>
          <w:sz w:val="20"/>
          <w:lang w:val="sk-SK"/>
        </w:rPr>
        <w:t xml:space="preserve">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92782B">
      <w:pPr>
        <w:pStyle w:val="Bulletslevel1"/>
        <w:widowControl w:val="0"/>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4C802D7A" w:rsidR="005C012D" w:rsidRPr="00530F21" w:rsidRDefault="00BD1811" w:rsidP="0092782B">
      <w:pPr>
        <w:widowControl w:val="0"/>
        <w:numPr>
          <w:ilvl w:val="0"/>
          <w:numId w:val="78"/>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w:t>
      </w:r>
      <w:r w:rsidR="00863E7C" w:rsidRPr="00CD34A7">
        <w:rPr>
          <w:sz w:val="20"/>
        </w:rPr>
        <w:t xml:space="preserve">zamestnancov </w:t>
      </w:r>
      <w:r w:rsidR="00863E7C">
        <w:rPr>
          <w:sz w:val="20"/>
        </w:rPr>
        <w:t xml:space="preserve">vykonávajúcich podporné činnosti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7"/>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6CC16632" w:rsidR="00D41D9A" w:rsidRDefault="00BD1811" w:rsidP="0092782B">
      <w:pPr>
        <w:widowControl w:val="0"/>
        <w:numPr>
          <w:ilvl w:val="0"/>
          <w:numId w:val="78"/>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 xml:space="preserve">a zamestnancov </w:t>
      </w:r>
      <w:r w:rsidR="00863E7C">
        <w:rPr>
          <w:sz w:val="20"/>
        </w:rPr>
        <w:t xml:space="preserve">vykonávajúcich podporné činnosti </w:t>
      </w:r>
      <w:r w:rsidR="0047320F" w:rsidRPr="008F4E69">
        <w:rPr>
          <w:sz w:val="20"/>
        </w:rPr>
        <w:t>RO/SO/</w:t>
      </w:r>
      <w:r w:rsidR="00863E7C">
        <w:rPr>
          <w:sz w:val="20"/>
        </w:rPr>
        <w:t>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863E7C">
        <w:rPr>
          <w:sz w:val="20"/>
        </w:rPr>
        <w:t> prípravou Programu Slovensko v r</w:t>
      </w:r>
      <w:r w:rsidR="001F2221" w:rsidRPr="001F2221">
        <w:rPr>
          <w:sz w:val="20"/>
        </w:rPr>
        <w:t>ámci programového obdobia 20</w:t>
      </w:r>
      <w:r w:rsidR="00863E7C">
        <w:rPr>
          <w:sz w:val="20"/>
        </w:rPr>
        <w:t>21</w:t>
      </w:r>
      <w:r w:rsidR="001F2221" w:rsidRPr="001F2221">
        <w:rPr>
          <w:sz w:val="20"/>
        </w:rPr>
        <w:t xml:space="preserve"> – 20</w:t>
      </w:r>
      <w:r w:rsidR="00863E7C">
        <w:rPr>
          <w:sz w:val="20"/>
        </w:rPr>
        <w:t>27</w:t>
      </w:r>
      <w:r w:rsidR="00D41D9A">
        <w:rPr>
          <w:sz w:val="20"/>
        </w:rPr>
        <w:t>:</w:t>
      </w:r>
    </w:p>
    <w:p w14:paraId="2B2B2DCD" w14:textId="77777777" w:rsidR="005E1BF4" w:rsidRDefault="00BD1811" w:rsidP="0092782B">
      <w:pPr>
        <w:widowControl w:val="0"/>
        <w:numPr>
          <w:ilvl w:val="0"/>
          <w:numId w:val="79"/>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92782B">
      <w:pPr>
        <w:widowControl w:val="0"/>
        <w:numPr>
          <w:ilvl w:val="0"/>
          <w:numId w:val="79"/>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8"/>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92782B">
      <w:pPr>
        <w:widowControl w:val="0"/>
        <w:numPr>
          <w:ilvl w:val="0"/>
          <w:numId w:val="78"/>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92782B">
      <w:pPr>
        <w:widowControl w:val="0"/>
        <w:numPr>
          <w:ilvl w:val="0"/>
          <w:numId w:val="78"/>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92782B">
      <w:pPr>
        <w:widowControl w:val="0"/>
        <w:numPr>
          <w:ilvl w:val="0"/>
          <w:numId w:val="78"/>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92782B">
      <w:pPr>
        <w:pStyle w:val="Bulletslevel1"/>
        <w:widowControl w:val="0"/>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92782B">
      <w:pPr>
        <w:pStyle w:val="Bulletslevel1"/>
        <w:widowControl w:val="0"/>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92782B">
      <w:pPr>
        <w:pStyle w:val="Bulletslevel1"/>
        <w:widowControl w:val="0"/>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92782B">
      <w:pPr>
        <w:widowControl w:val="0"/>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92782B">
      <w:pPr>
        <w:widowControl w:val="0"/>
        <w:spacing w:before="120" w:after="0" w:line="240" w:lineRule="auto"/>
        <w:jc w:val="both"/>
        <w:rPr>
          <w:sz w:val="20"/>
          <w:szCs w:val="20"/>
        </w:rPr>
      </w:pPr>
    </w:p>
    <w:p w14:paraId="30A9AFCA" w14:textId="77777777" w:rsidR="004E6449" w:rsidRPr="004E6449" w:rsidRDefault="004E6449" w:rsidP="0092782B">
      <w:pPr>
        <w:widowControl w:val="0"/>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92782B">
      <w:pPr>
        <w:widowControl w:val="0"/>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92782B">
      <w:pPr>
        <w:widowControl w:val="0"/>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09"/>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592164B9" w:rsidR="00552F07" w:rsidRDefault="00552F07" w:rsidP="0092782B">
      <w:pPr>
        <w:widowControl w:val="0"/>
        <w:numPr>
          <w:ilvl w:val="0"/>
          <w:numId w:val="37"/>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92782B">
      <w:pPr>
        <w:widowControl w:val="0"/>
        <w:numPr>
          <w:ilvl w:val="0"/>
          <w:numId w:val="37"/>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92782B">
      <w:pPr>
        <w:widowControl w:val="0"/>
        <w:numPr>
          <w:ilvl w:val="0"/>
          <w:numId w:val="37"/>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92782B">
      <w:pPr>
        <w:widowControl w:val="0"/>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92782B">
      <w:pPr>
        <w:widowControl w:val="0"/>
        <w:spacing w:before="120" w:after="0" w:line="240" w:lineRule="auto"/>
        <w:jc w:val="both"/>
        <w:rPr>
          <w:b/>
          <w:bCs/>
          <w:sz w:val="20"/>
          <w:szCs w:val="20"/>
        </w:rPr>
      </w:pPr>
    </w:p>
    <w:p w14:paraId="3F4DE6B6" w14:textId="77777777" w:rsidR="00833BEE" w:rsidRPr="00833BEE" w:rsidRDefault="00833BEE" w:rsidP="0092782B">
      <w:pPr>
        <w:widowControl w:val="0"/>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w:t>
      </w:r>
      <w:proofErr w:type="spellStart"/>
      <w:r w:rsidRPr="003177A3">
        <w:rPr>
          <w:rFonts w:cs="Arial"/>
          <w:color w:val="000000"/>
          <w:sz w:val="20"/>
          <w:szCs w:val="20"/>
          <w:lang w:eastAsia="sk-SK"/>
        </w:rPr>
        <w:t>dodávateľsko</w:t>
      </w:r>
      <w:proofErr w:type="spellEnd"/>
      <w:r w:rsidRPr="003177A3">
        <w:rPr>
          <w:rFonts w:cs="Arial"/>
          <w:color w:val="000000"/>
          <w:sz w:val="20"/>
          <w:szCs w:val="20"/>
          <w:lang w:eastAsia="sk-SK"/>
        </w:rPr>
        <w:t xml:space="preserve"> – odberateľských vzťahov). </w:t>
      </w:r>
    </w:p>
    <w:p w14:paraId="3F0B7987" w14:textId="77777777" w:rsidR="00CE2EDF" w:rsidRPr="003177A3" w:rsidRDefault="00CE2EDF" w:rsidP="0092782B">
      <w:pPr>
        <w:widowControl w:val="0"/>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92782B">
      <w:pPr>
        <w:pStyle w:val="Default"/>
        <w:widowControl w:val="0"/>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92782B">
      <w:pPr>
        <w:widowControl w:val="0"/>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92782B">
      <w:pPr>
        <w:widowControl w:val="0"/>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92782B">
      <w:pPr>
        <w:widowControl w:val="0"/>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92782B">
      <w:pPr>
        <w:pStyle w:val="Nadpis2"/>
        <w:keepNext w:val="0"/>
        <w:widowControl w:val="0"/>
        <w:numPr>
          <w:ilvl w:val="0"/>
          <w:numId w:val="0"/>
        </w:numPr>
        <w:spacing w:before="120" w:after="0"/>
        <w:rPr>
          <w:sz w:val="20"/>
          <w:szCs w:val="20"/>
        </w:rPr>
      </w:pPr>
      <w:bookmarkStart w:id="334" w:name="_Ostatné_výdavky_–"/>
      <w:bookmarkEnd w:id="334"/>
    </w:p>
    <w:p w14:paraId="547D1AB6"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335" w:name="_Ostatné_výdavky_–_2"/>
      <w:bookmarkStart w:id="336" w:name="_Toc7078330"/>
      <w:bookmarkEnd w:id="335"/>
      <w:r w:rsidRPr="00A374F2">
        <w:t>Ostatné výdavky – externé služby (outsourcing)</w:t>
      </w:r>
      <w:bookmarkEnd w:id="336"/>
    </w:p>
    <w:p w14:paraId="5E7699BF"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0"/>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92782B">
      <w:pPr>
        <w:widowControl w:val="0"/>
        <w:numPr>
          <w:ilvl w:val="0"/>
          <w:numId w:val="38"/>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1"/>
      </w:r>
      <w:r w:rsidRPr="00282ED7">
        <w:rPr>
          <w:sz w:val="20"/>
          <w:szCs w:val="20"/>
        </w:rPr>
        <w:t>;</w:t>
      </w:r>
    </w:p>
    <w:p w14:paraId="06150BDF" w14:textId="795225E6"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2"/>
      </w:r>
      <w:r w:rsidRPr="00A374F2">
        <w:rPr>
          <w:sz w:val="20"/>
          <w:szCs w:val="20"/>
        </w:rPr>
        <w:t xml:space="preserve">, </w:t>
      </w:r>
    </w:p>
    <w:p w14:paraId="56528918"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92782B">
      <w:pPr>
        <w:widowControl w:val="0"/>
        <w:numPr>
          <w:ilvl w:val="0"/>
          <w:numId w:val="38"/>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92782B">
      <w:pPr>
        <w:widowControl w:val="0"/>
        <w:numPr>
          <w:ilvl w:val="0"/>
          <w:numId w:val="38"/>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92782B">
      <w:pPr>
        <w:widowControl w:val="0"/>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92782B">
      <w:pPr>
        <w:widowControl w:val="0"/>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92782B">
      <w:pPr>
        <w:widowControl w:val="0"/>
        <w:spacing w:before="120" w:after="0" w:line="240" w:lineRule="auto"/>
        <w:jc w:val="both"/>
        <w:rPr>
          <w:sz w:val="20"/>
          <w:szCs w:val="20"/>
        </w:rPr>
      </w:pPr>
    </w:p>
    <w:p w14:paraId="59C593E9" w14:textId="77777777" w:rsidR="00552F07" w:rsidRPr="00A374F2" w:rsidRDefault="00552F07" w:rsidP="0092782B">
      <w:pPr>
        <w:pStyle w:val="Nadpis2"/>
        <w:keepNext w:val="0"/>
        <w:widowControl w:val="0"/>
        <w:tabs>
          <w:tab w:val="clear" w:pos="2128"/>
          <w:tab w:val="num" w:pos="567"/>
        </w:tabs>
        <w:spacing w:before="120" w:after="0"/>
        <w:ind w:left="567" w:hanging="567"/>
      </w:pPr>
      <w:bookmarkStart w:id="337" w:name="_Finančné_výdavky_a"/>
      <w:bookmarkStart w:id="338" w:name="_Toc7078331"/>
      <w:bookmarkEnd w:id="337"/>
      <w:r w:rsidRPr="00A374F2">
        <w:t>Finančné výdavky a</w:t>
      </w:r>
      <w:r w:rsidR="00A7280F">
        <w:rPr>
          <w:lang w:val="sk-SK"/>
        </w:rPr>
        <w:t xml:space="preserve"> </w:t>
      </w:r>
      <w:r w:rsidRPr="00A374F2">
        <w:t>poplatky</w:t>
      </w:r>
      <w:bookmarkEnd w:id="338"/>
    </w:p>
    <w:p w14:paraId="0BC835C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92782B">
      <w:pPr>
        <w:widowControl w:val="0"/>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92782B">
      <w:pPr>
        <w:widowControl w:val="0"/>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92782B">
      <w:pPr>
        <w:pStyle w:val="Odsekzoznamu"/>
        <w:widowControl w:val="0"/>
        <w:numPr>
          <w:ilvl w:val="0"/>
          <w:numId w:val="40"/>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92782B">
      <w:pPr>
        <w:widowControl w:val="0"/>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92782B">
      <w:pPr>
        <w:widowControl w:val="0"/>
        <w:spacing w:before="120" w:after="0" w:line="240" w:lineRule="auto"/>
        <w:jc w:val="both"/>
        <w:rPr>
          <w:sz w:val="20"/>
          <w:szCs w:val="20"/>
        </w:rPr>
      </w:pPr>
    </w:p>
    <w:p w14:paraId="62B654BD" w14:textId="77777777" w:rsidR="006A34C9" w:rsidRPr="00A374F2" w:rsidRDefault="006A34C9" w:rsidP="0092782B">
      <w:pPr>
        <w:pStyle w:val="Nadpis2"/>
        <w:keepNext w:val="0"/>
        <w:widowControl w:val="0"/>
        <w:tabs>
          <w:tab w:val="clear" w:pos="2128"/>
          <w:tab w:val="num" w:pos="567"/>
        </w:tabs>
        <w:spacing w:before="120" w:after="0"/>
        <w:ind w:left="567" w:hanging="567"/>
      </w:pPr>
      <w:bookmarkStart w:id="339" w:name="_Stavebný_dozor,_vypracovanie"/>
      <w:bookmarkStart w:id="340" w:name="_Dodatočné_výdavky"/>
      <w:bookmarkStart w:id="341" w:name="_Toc7078332"/>
      <w:bookmarkEnd w:id="339"/>
      <w:bookmarkEnd w:id="340"/>
      <w:r w:rsidRPr="00A374F2">
        <w:t>Dodatočné výdavky</w:t>
      </w:r>
      <w:bookmarkEnd w:id="341"/>
    </w:p>
    <w:p w14:paraId="07FA6E5F" w14:textId="77777777" w:rsidR="0029385C" w:rsidRDefault="0029385C" w:rsidP="0092782B">
      <w:pPr>
        <w:widowControl w:val="0"/>
        <w:spacing w:before="120" w:after="0" w:line="240" w:lineRule="auto"/>
        <w:jc w:val="both"/>
        <w:rPr>
          <w:rFonts w:cs="Calibri"/>
          <w:sz w:val="20"/>
          <w:szCs w:val="20"/>
        </w:rPr>
      </w:pPr>
      <w:r>
        <w:rPr>
          <w:rFonts w:cs="Calibri"/>
          <w:b/>
          <w:sz w:val="20"/>
          <w:szCs w:val="20"/>
        </w:rPr>
        <w:t xml:space="preserve">Dodatočné výdavky </w:t>
      </w:r>
      <w:r w:rsidRPr="0086720E">
        <w:rPr>
          <w:rFonts w:cs="Calibri"/>
          <w:sz w:val="20"/>
          <w:szCs w:val="20"/>
        </w:rPr>
        <w:t>sú oprávnené</w:t>
      </w:r>
      <w:r>
        <w:rPr>
          <w:rFonts w:cs="Calibri"/>
          <w:sz w:val="20"/>
          <w:szCs w:val="20"/>
        </w:rPr>
        <w:t>:</w:t>
      </w:r>
      <w:r w:rsidRPr="0086720E">
        <w:rPr>
          <w:rFonts w:cs="Calibri"/>
          <w:sz w:val="20"/>
          <w:szCs w:val="20"/>
        </w:rPr>
        <w:t xml:space="preserve"> </w:t>
      </w:r>
    </w:p>
    <w:p w14:paraId="2D68EE62" w14:textId="67E61DAE" w:rsidR="0029385C" w:rsidRPr="0086720E" w:rsidRDefault="0029385C" w:rsidP="0092782B">
      <w:pPr>
        <w:widowControl w:val="0"/>
        <w:numPr>
          <w:ilvl w:val="0"/>
          <w:numId w:val="98"/>
        </w:numPr>
        <w:spacing w:before="120" w:after="0" w:line="240" w:lineRule="auto"/>
        <w:jc w:val="both"/>
        <w:rPr>
          <w:rFonts w:cs="Calibri"/>
          <w:b/>
          <w:sz w:val="20"/>
          <w:szCs w:val="20"/>
        </w:rPr>
      </w:pPr>
      <w:r w:rsidRPr="0086720E">
        <w:rPr>
          <w:rFonts w:cs="Calibri"/>
          <w:sz w:val="20"/>
          <w:szCs w:val="20"/>
        </w:rPr>
        <w:t xml:space="preserve">na </w:t>
      </w:r>
      <w:r w:rsidRPr="0086720E">
        <w:rPr>
          <w:rFonts w:cs="Calibri"/>
          <w:b/>
          <w:sz w:val="20"/>
          <w:szCs w:val="20"/>
        </w:rPr>
        <w:t>financovanie z</w:t>
      </w:r>
      <w:r>
        <w:rPr>
          <w:rFonts w:cs="Calibri"/>
          <w:b/>
          <w:sz w:val="20"/>
          <w:szCs w:val="20"/>
        </w:rPr>
        <w:t xml:space="preserve"> hlavných aktivít projektu </w:t>
      </w:r>
      <w:del w:id="342" w:author="OKMP" w:date="2023-03-03T09:18:00Z">
        <w:r w:rsidDel="002E2777">
          <w:rPr>
            <w:rFonts w:cs="Calibri"/>
            <w:b/>
            <w:sz w:val="20"/>
            <w:szCs w:val="20"/>
          </w:rPr>
          <w:delText xml:space="preserve"> </w:delText>
        </w:r>
      </w:del>
      <w:r>
        <w:rPr>
          <w:rFonts w:cs="Calibri"/>
          <w:b/>
          <w:sz w:val="20"/>
          <w:szCs w:val="20"/>
        </w:rPr>
        <w:t xml:space="preserve">-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xml:space="preserve">§ 18 </w:t>
      </w:r>
      <w:del w:id="343" w:author="OKMP" w:date="2023-03-03T09:17:00Z">
        <w:r w:rsidRPr="00D22B76" w:rsidDel="002E2777">
          <w:rPr>
            <w:rFonts w:cs="Calibri"/>
            <w:b/>
            <w:sz w:val="20"/>
            <w:szCs w:val="20"/>
          </w:rPr>
          <w:delText xml:space="preserve">ods. 1 písm. </w:delText>
        </w:r>
        <w:r w:rsidDel="002E2777">
          <w:rPr>
            <w:rFonts w:cs="Calibri"/>
            <w:b/>
            <w:sz w:val="20"/>
            <w:szCs w:val="20"/>
          </w:rPr>
          <w:delText>a</w:delText>
        </w:r>
        <w:r w:rsidRPr="00D22B76" w:rsidDel="002E2777">
          <w:rPr>
            <w:rFonts w:cs="Calibri"/>
            <w:b/>
            <w:sz w:val="20"/>
            <w:szCs w:val="20"/>
          </w:rPr>
          <w:delText>)</w:delText>
        </w:r>
        <w:r w:rsidDel="002E2777">
          <w:rPr>
            <w:rFonts w:cs="Calibri"/>
            <w:b/>
            <w:sz w:val="20"/>
            <w:szCs w:val="20"/>
          </w:rPr>
          <w:delText xml:space="preserve"> alebo b)</w:delText>
        </w:r>
        <w:r w:rsidRPr="00D22B76" w:rsidDel="002E2777">
          <w:rPr>
            <w:rFonts w:cs="Calibri"/>
            <w:b/>
            <w:sz w:val="20"/>
            <w:szCs w:val="20"/>
          </w:rPr>
          <w:delText xml:space="preserve"> </w:delText>
        </w:r>
      </w:del>
      <w:r w:rsidRPr="00D22B76">
        <w:rPr>
          <w:rFonts w:cs="Calibri"/>
          <w:b/>
          <w:sz w:val="20"/>
          <w:szCs w:val="20"/>
        </w:rPr>
        <w:t>zákona č. 343/2015</w:t>
      </w:r>
      <w:r w:rsidRPr="003D3164">
        <w:rPr>
          <w:rFonts w:cs="Calibri"/>
          <w:sz w:val="20"/>
          <w:szCs w:val="20"/>
        </w:rPr>
        <w:t xml:space="preserve"> Z. z. o verejnom obstarávaní a o zmene a doplnení niektorých zákonov</w:t>
      </w:r>
      <w:r w:rsidRPr="0086720E">
        <w:rPr>
          <w:rFonts w:cs="Calibri"/>
          <w:sz w:val="20"/>
          <w:szCs w:val="20"/>
        </w:rPr>
        <w:t>, ak spĺňajú pravidlá oprávnenosti pre financovanie DV</w:t>
      </w:r>
      <w:del w:id="344" w:author="OKMP" w:date="2023-03-03T09:18:00Z">
        <w:r w:rsidR="00AE064B" w:rsidDel="002E2777">
          <w:rPr>
            <w:rFonts w:cs="Calibri"/>
            <w:sz w:val="20"/>
            <w:szCs w:val="20"/>
          </w:rPr>
          <w:delText>.</w:delText>
        </w:r>
      </w:del>
      <w:moveFromRangeStart w:id="345" w:author="OKMP" w:date="2023-03-03T09:18:00Z" w:name="move128727502"/>
      <w:moveFrom w:id="346" w:author="OKMP" w:date="2023-03-03T09:18:00Z">
        <w:r w:rsidRPr="0086720E" w:rsidDel="002E2777">
          <w:rPr>
            <w:rFonts w:cs="Calibri"/>
            <w:sz w:val="20"/>
            <w:szCs w:val="20"/>
          </w:rPr>
          <w:t xml:space="preserve"> </w:t>
        </w:r>
        <w:r w:rsidR="00A6690F" w:rsidDel="002E2777">
          <w:rPr>
            <w:rFonts w:cs="Calibri"/>
            <w:sz w:val="20"/>
            <w:szCs w:val="20"/>
          </w:rPr>
          <w:t>F</w:t>
        </w:r>
        <w:r w:rsidR="00335510" w:rsidDel="002E2777">
          <w:rPr>
            <w:rFonts w:cs="Calibri"/>
            <w:sz w:val="20"/>
            <w:szCs w:val="20"/>
          </w:rPr>
          <w:t>inancova</w:t>
        </w:r>
        <w:r w:rsidR="00A6690F" w:rsidDel="002E2777">
          <w:rPr>
            <w:rFonts w:cs="Calibri"/>
            <w:sz w:val="20"/>
            <w:szCs w:val="20"/>
          </w:rPr>
          <w:t>ť</w:t>
        </w:r>
        <w:r w:rsidR="00335510" w:rsidDel="002E2777">
          <w:rPr>
            <w:rFonts w:cs="Calibri"/>
            <w:sz w:val="20"/>
            <w:szCs w:val="20"/>
          </w:rPr>
          <w:t xml:space="preserve"> z </w:t>
        </w:r>
        <w:r w:rsidR="00335510" w:rsidRPr="00A6690F" w:rsidDel="002E2777">
          <w:rPr>
            <w:rFonts w:cs="Calibri"/>
            <w:b/>
            <w:sz w:val="20"/>
            <w:szCs w:val="20"/>
          </w:rPr>
          <w:t>hlavných aktivít projektu</w:t>
        </w:r>
        <w:r w:rsidR="00335510" w:rsidDel="002E2777">
          <w:rPr>
            <w:rFonts w:cs="Calibri"/>
            <w:sz w:val="20"/>
            <w:szCs w:val="20"/>
          </w:rPr>
          <w:t xml:space="preserve"> </w:t>
        </w:r>
        <w:r w:rsidR="00A6690F" w:rsidDel="002E2777">
          <w:rPr>
            <w:rFonts w:cs="Calibri"/>
            <w:sz w:val="20"/>
            <w:szCs w:val="20"/>
          </w:rPr>
          <w:t xml:space="preserve">je možné aj </w:t>
        </w:r>
        <w:r w:rsidR="00335510" w:rsidRPr="00A6690F" w:rsidDel="002E2777">
          <w:rPr>
            <w:rFonts w:cs="Calibri"/>
            <w:b/>
            <w:sz w:val="20"/>
            <w:szCs w:val="20"/>
          </w:rPr>
          <w:t>nepredvídané výdavky</w:t>
        </w:r>
        <w:r w:rsidR="00335510" w:rsidDel="002E2777">
          <w:rPr>
            <w:rFonts w:cs="Calibri"/>
            <w:sz w:val="20"/>
            <w:szCs w:val="20"/>
          </w:rPr>
          <w:t xml:space="preserve"> </w:t>
        </w:r>
        <w:r w:rsidR="00A6690F" w:rsidDel="002E2777">
          <w:rPr>
            <w:rFonts w:cs="Calibri"/>
            <w:sz w:val="20"/>
            <w:szCs w:val="20"/>
          </w:rPr>
          <w:t>(</w:t>
        </w:r>
        <w:r w:rsidR="00A6690F" w:rsidRPr="00A6690F" w:rsidDel="002E2777">
          <w:rPr>
            <w:rFonts w:cs="Calibri"/>
            <w:sz w:val="20"/>
            <w:szCs w:val="20"/>
          </w:rPr>
          <w:t>podľa § 18 ods. 1 písm. c) zákona č. 343/2015</w:t>
        </w:r>
        <w:r w:rsidR="00A6690F" w:rsidRPr="003D3164" w:rsidDel="002E2777">
          <w:rPr>
            <w:rFonts w:cs="Calibri"/>
            <w:sz w:val="20"/>
            <w:szCs w:val="20"/>
          </w:rPr>
          <w:t xml:space="preserve"> Z. z. o verejnom obstarávaní</w:t>
        </w:r>
        <w:r w:rsidR="00A6690F" w:rsidDel="002E2777">
          <w:rPr>
            <w:rFonts w:cs="Calibri"/>
            <w:sz w:val="20"/>
            <w:szCs w:val="20"/>
          </w:rPr>
          <w:t xml:space="preserve">), </w:t>
        </w:r>
        <w:r w:rsidR="00335510" w:rsidDel="002E2777">
          <w:rPr>
            <w:rFonts w:cs="Calibri"/>
            <w:sz w:val="20"/>
            <w:szCs w:val="20"/>
          </w:rPr>
          <w:t>t.j. platí pre prípad, že v projekte nie je rezerva pre nepredvídané výdavky</w:t>
        </w:r>
      </w:moveFrom>
      <w:moveFromRangeEnd w:id="345"/>
      <w:r w:rsidR="00A6690F">
        <w:rPr>
          <w:rFonts w:cs="Calibri"/>
          <w:sz w:val="20"/>
          <w:szCs w:val="20"/>
        </w:rPr>
        <w:t>,</w:t>
      </w:r>
    </w:p>
    <w:p w14:paraId="78AA525B" w14:textId="77777777" w:rsidR="002E2777" w:rsidRPr="002E2777" w:rsidRDefault="0029385C" w:rsidP="0092782B">
      <w:pPr>
        <w:widowControl w:val="0"/>
        <w:numPr>
          <w:ilvl w:val="0"/>
          <w:numId w:val="98"/>
        </w:numPr>
        <w:spacing w:before="120" w:after="0" w:line="240" w:lineRule="auto"/>
        <w:jc w:val="both"/>
        <w:rPr>
          <w:ins w:id="347" w:author="OKMP" w:date="2023-03-03T09:19:00Z"/>
          <w:rFonts w:cs="Calibri"/>
          <w:b/>
          <w:sz w:val="20"/>
          <w:szCs w:val="20"/>
        </w:rPr>
      </w:pPr>
      <w:r>
        <w:rPr>
          <w:rFonts w:cs="Calibri"/>
          <w:sz w:val="20"/>
          <w:szCs w:val="20"/>
        </w:rPr>
        <w:t xml:space="preserve">na </w:t>
      </w:r>
      <w:r w:rsidRPr="0086720E">
        <w:rPr>
          <w:rFonts w:cs="Calibri"/>
          <w:b/>
          <w:sz w:val="20"/>
          <w:szCs w:val="20"/>
        </w:rPr>
        <w:t>financovanie z rezervy na nepredvídané výdavky</w:t>
      </w:r>
      <w:r>
        <w:rPr>
          <w:rFonts w:cs="Calibri"/>
          <w:b/>
          <w:sz w:val="20"/>
          <w:szCs w:val="20"/>
        </w:rPr>
        <w:t xml:space="preserve"> - </w:t>
      </w:r>
      <w:r w:rsidRPr="00D22B76">
        <w:rPr>
          <w:rFonts w:cs="Calibri"/>
          <w:sz w:val="20"/>
          <w:szCs w:val="20"/>
        </w:rPr>
        <w:t>zmena zmluvy</w:t>
      </w:r>
      <w:r>
        <w:rPr>
          <w:rFonts w:cs="Calibri"/>
          <w:b/>
          <w:sz w:val="20"/>
          <w:szCs w:val="20"/>
        </w:rPr>
        <w:t xml:space="preserve"> </w:t>
      </w:r>
      <w:r w:rsidRPr="003D3164">
        <w:rPr>
          <w:rFonts w:cs="Calibri"/>
          <w:sz w:val="20"/>
          <w:szCs w:val="20"/>
        </w:rPr>
        <w:t xml:space="preserve">podľa </w:t>
      </w:r>
      <w:r w:rsidRPr="00D22B76">
        <w:rPr>
          <w:rFonts w:cs="Calibri"/>
          <w:b/>
          <w:sz w:val="20"/>
          <w:szCs w:val="20"/>
        </w:rPr>
        <w:t>§ 18 ods. 1 písm. c) zákona č. 343/2015</w:t>
      </w:r>
      <w:r w:rsidRPr="003D3164">
        <w:rPr>
          <w:rFonts w:cs="Calibri"/>
          <w:sz w:val="20"/>
          <w:szCs w:val="20"/>
        </w:rPr>
        <w:t xml:space="preserve"> Z. z. o verejnom obstarávaní a o zmene a doplnení niektorých zákonov</w:t>
      </w:r>
      <w:r>
        <w:rPr>
          <w:rFonts w:cs="Calibri"/>
          <w:sz w:val="20"/>
          <w:szCs w:val="20"/>
        </w:rPr>
        <w:t xml:space="preserve">, ak </w:t>
      </w:r>
      <w:r w:rsidRPr="0086720E">
        <w:rPr>
          <w:rFonts w:cs="Calibri"/>
          <w:sz w:val="20"/>
          <w:szCs w:val="20"/>
        </w:rPr>
        <w:t>spĺňajú pravidlá oprávnenosti pre financovanie</w:t>
      </w:r>
      <w:r>
        <w:rPr>
          <w:rFonts w:cs="Calibri"/>
          <w:sz w:val="20"/>
          <w:szCs w:val="20"/>
        </w:rPr>
        <w:t xml:space="preserve"> DV a kritérium nepredvídateľnosti.</w:t>
      </w:r>
      <w:ins w:id="348" w:author="OKMP" w:date="2023-03-03T09:18:00Z">
        <w:r w:rsidR="002E2777" w:rsidRPr="002E2777">
          <w:rPr>
            <w:rFonts w:cs="Calibri"/>
            <w:sz w:val="20"/>
            <w:szCs w:val="20"/>
          </w:rPr>
          <w:t xml:space="preserve"> </w:t>
        </w:r>
      </w:ins>
    </w:p>
    <w:p w14:paraId="2D8DDE19" w14:textId="57C1C9C9" w:rsidR="0029385C" w:rsidRDefault="002E2777" w:rsidP="008A65A0">
      <w:pPr>
        <w:widowControl w:val="0"/>
        <w:spacing w:before="120" w:after="0" w:line="240" w:lineRule="auto"/>
        <w:jc w:val="both"/>
        <w:rPr>
          <w:rFonts w:cs="Calibri"/>
          <w:b/>
          <w:sz w:val="20"/>
          <w:szCs w:val="20"/>
        </w:rPr>
      </w:pPr>
      <w:moveToRangeStart w:id="349" w:author="OKMP" w:date="2023-03-03T09:18:00Z" w:name="move128727502"/>
      <w:moveTo w:id="350" w:author="OKMP" w:date="2023-03-03T09:18:00Z">
        <w:r>
          <w:rPr>
            <w:rFonts w:cs="Calibri"/>
            <w:sz w:val="20"/>
            <w:szCs w:val="20"/>
          </w:rPr>
          <w:t>Financovať z </w:t>
        </w:r>
        <w:r w:rsidRPr="00A6690F">
          <w:rPr>
            <w:rFonts w:cs="Calibri"/>
            <w:b/>
            <w:sz w:val="20"/>
            <w:szCs w:val="20"/>
          </w:rPr>
          <w:t>hlavných aktivít projektu</w:t>
        </w:r>
        <w:r>
          <w:rPr>
            <w:rFonts w:cs="Calibri"/>
            <w:sz w:val="20"/>
            <w:szCs w:val="20"/>
          </w:rPr>
          <w:t xml:space="preserve"> je možné aj </w:t>
        </w:r>
        <w:r w:rsidRPr="00A6690F">
          <w:rPr>
            <w:rFonts w:cs="Calibri"/>
            <w:b/>
            <w:sz w:val="20"/>
            <w:szCs w:val="20"/>
          </w:rPr>
          <w:t>nepredvídané výdavky</w:t>
        </w:r>
        <w:r>
          <w:rPr>
            <w:rFonts w:cs="Calibri"/>
            <w:sz w:val="20"/>
            <w:szCs w:val="20"/>
          </w:rPr>
          <w:t xml:space="preserve"> (</w:t>
        </w:r>
        <w:r w:rsidRPr="00A6690F">
          <w:rPr>
            <w:rFonts w:cs="Calibri"/>
            <w:sz w:val="20"/>
            <w:szCs w:val="20"/>
          </w:rPr>
          <w:t>podľa § 18 ods. 1 písm. c) zákona č. 343/2015</w:t>
        </w:r>
        <w:r w:rsidRPr="003D3164">
          <w:rPr>
            <w:rFonts w:cs="Calibri"/>
            <w:sz w:val="20"/>
            <w:szCs w:val="20"/>
          </w:rPr>
          <w:t xml:space="preserve"> Z. z. o verejnom obstarávaní</w:t>
        </w:r>
        <w:r>
          <w:rPr>
            <w:rFonts w:cs="Calibri"/>
            <w:sz w:val="20"/>
            <w:szCs w:val="20"/>
          </w:rPr>
          <w:t xml:space="preserve">), </w:t>
        </w:r>
      </w:moveTo>
      <w:ins w:id="351" w:author="OKMP" w:date="2023-03-03T09:21:00Z">
        <w:r>
          <w:rPr>
            <w:rFonts w:cs="Calibri"/>
            <w:sz w:val="20"/>
            <w:szCs w:val="20"/>
          </w:rPr>
          <w:t xml:space="preserve">napr. </w:t>
        </w:r>
      </w:ins>
      <w:moveTo w:id="352" w:author="OKMP" w:date="2023-03-03T09:18:00Z">
        <w:del w:id="353" w:author="OKMP" w:date="2023-03-03T09:21:00Z">
          <w:r w:rsidDel="002E2777">
            <w:rPr>
              <w:rFonts w:cs="Calibri"/>
              <w:sz w:val="20"/>
              <w:szCs w:val="20"/>
            </w:rPr>
            <w:delText>t.j. platí pre prípad, že</w:delText>
          </w:r>
        </w:del>
      </w:moveTo>
      <w:ins w:id="354" w:author="OKMP" w:date="2023-03-03T09:21:00Z">
        <w:r>
          <w:rPr>
            <w:rFonts w:cs="Calibri"/>
            <w:sz w:val="20"/>
            <w:szCs w:val="20"/>
          </w:rPr>
          <w:t>ak</w:t>
        </w:r>
      </w:ins>
      <w:moveTo w:id="355" w:author="OKMP" w:date="2023-03-03T09:18:00Z">
        <w:r>
          <w:rPr>
            <w:rFonts w:cs="Calibri"/>
            <w:sz w:val="20"/>
            <w:szCs w:val="20"/>
          </w:rPr>
          <w:t xml:space="preserve"> v projekte nie je rezerva pre nepredvídané výdavky</w:t>
        </w:r>
      </w:moveTo>
      <w:moveToRangeEnd w:id="349"/>
      <w:ins w:id="356" w:author="OKMP" w:date="2023-03-03T09:19:00Z">
        <w:r>
          <w:rPr>
            <w:rFonts w:cs="Calibri"/>
            <w:sz w:val="20"/>
            <w:szCs w:val="20"/>
          </w:rPr>
          <w:t>.</w:t>
        </w:r>
      </w:ins>
    </w:p>
    <w:p w14:paraId="07DDB0E1" w14:textId="7CC993D9" w:rsidR="00F42F06" w:rsidRDefault="00F42F06" w:rsidP="0092782B">
      <w:pPr>
        <w:widowControl w:val="0"/>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250A3D1A"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w:t>
      </w:r>
      <w:r w:rsidR="0029385C" w:rsidRPr="0029385C">
        <w:rPr>
          <w:rFonts w:cs="Calibri"/>
          <w:sz w:val="20"/>
          <w:szCs w:val="20"/>
          <w:lang w:eastAsia="sk-SK"/>
        </w:rPr>
        <w:t xml:space="preserve"> </w:t>
      </w:r>
      <w:r w:rsidR="0029385C">
        <w:rPr>
          <w:rFonts w:cs="Calibri"/>
          <w:sz w:val="20"/>
          <w:szCs w:val="20"/>
          <w:lang w:eastAsia="sk-SK"/>
        </w:rPr>
        <w:t>odôvodnenie dopadu k</w:t>
      </w:r>
      <w:bookmarkStart w:id="357" w:name="_GoBack"/>
      <w:bookmarkEnd w:id="357"/>
      <w:r w:rsidR="0029385C">
        <w:rPr>
          <w:rFonts w:cs="Calibri"/>
          <w:sz w:val="20"/>
          <w:szCs w:val="20"/>
          <w:lang w:eastAsia="sk-SK"/>
        </w:rPr>
        <w:t>rízovej situácie alebo</w:t>
      </w:r>
      <w:r>
        <w:rPr>
          <w:rFonts w:cs="Calibri"/>
          <w:sz w:val="20"/>
          <w:szCs w:val="20"/>
          <w:lang w:eastAsia="sk-SK"/>
        </w:rPr>
        <w:t xml:space="preserve"> nepredvídateľnosť - </w:t>
      </w:r>
      <w:r w:rsidR="00A6690F">
        <w:rPr>
          <w:rFonts w:cs="Calibri"/>
          <w:sz w:val="20"/>
          <w:szCs w:val="20"/>
          <w:lang w:eastAsia="sk-SK"/>
        </w:rPr>
        <w:t>popísať s ohľadom na začiatok VO</w:t>
      </w:r>
      <w:r w:rsidR="00A6690F">
        <w:rPr>
          <w:rStyle w:val="Odkaznapoznmkupodiarou"/>
          <w:rFonts w:cs="Calibri"/>
        </w:rPr>
        <w:footnoteReference w:id="113"/>
      </w:r>
      <w:r w:rsidR="00C82521">
        <w:rPr>
          <w:rFonts w:cs="Calibri"/>
          <w:sz w:val="20"/>
          <w:szCs w:val="20"/>
          <w:lang w:eastAsia="sk-SK"/>
        </w:rPr>
        <w:t>),</w:t>
      </w:r>
      <w:r w:rsidR="00A6690F">
        <w:rPr>
          <w:rFonts w:cs="Calibri"/>
          <w:sz w:val="20"/>
          <w:szCs w:val="20"/>
          <w:lang w:eastAsia="sk-SK"/>
        </w:rPr>
        <w:t xml:space="preserve"> </w:t>
      </w:r>
      <w:r w:rsidR="00C82521">
        <w:rPr>
          <w:rFonts w:cs="Calibri"/>
          <w:sz w:val="20"/>
          <w:szCs w:val="20"/>
          <w:lang w:eastAsia="sk-SK"/>
        </w:rPr>
        <w:t>popísať</w:t>
      </w:r>
      <w:r w:rsidR="00A6690F">
        <w:rPr>
          <w:rFonts w:cs="Calibri"/>
          <w:sz w:val="20"/>
          <w:szCs w:val="20"/>
          <w:lang w:eastAsia="sk-SK"/>
        </w:rPr>
        <w:t xml:space="preserve"> čo najkonkrétnejšie a vecne</w:t>
      </w:r>
      <w:r w:rsidR="00717FBF">
        <w:rPr>
          <w:rStyle w:val="Odkaznapoznmkupodiarou"/>
          <w:rFonts w:cs="Calibri"/>
          <w:szCs w:val="20"/>
          <w:lang w:eastAsia="sk-SK"/>
        </w:rPr>
        <w:footnoteReference w:id="114"/>
      </w:r>
      <w:r w:rsidR="0001691D">
        <w:rPr>
          <w:rFonts w:cs="Calibri"/>
          <w:sz w:val="20"/>
          <w:szCs w:val="20"/>
          <w:lang w:eastAsia="sk-SK"/>
        </w:rPr>
        <w:t>.</w:t>
      </w:r>
    </w:p>
    <w:p w14:paraId="0512B2D5"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5"/>
      </w:r>
      <w:r>
        <w:rPr>
          <w:rFonts w:cs="Calibri"/>
          <w:sz w:val="20"/>
          <w:szCs w:val="20"/>
          <w:lang w:eastAsia="sk-SK"/>
        </w:rPr>
        <w:t>,</w:t>
      </w:r>
    </w:p>
    <w:p w14:paraId="39633F1D"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012B812D" w:rsidR="00E5589A" w:rsidRDefault="00E5589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del w:id="358" w:author="OKMP" w:date="2023-03-03T09:21:00Z">
        <w:r w:rsidRPr="0007544B" w:rsidDel="002E2777">
          <w:rPr>
            <w:rFonts w:cs="Calibri"/>
            <w:sz w:val="20"/>
            <w:szCs w:val="20"/>
            <w:u w:val="single"/>
            <w:lang w:eastAsia="sk-SK"/>
          </w:rPr>
          <w:tab/>
        </w:r>
      </w:del>
      <w:r w:rsidRPr="0007544B">
        <w:rPr>
          <w:rFonts w:cs="Calibri"/>
          <w:sz w:val="20"/>
          <w:szCs w:val="20"/>
          <w:u w:val="single"/>
          <w:lang w:eastAsia="sk-SK"/>
        </w:rPr>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92782B">
      <w:pPr>
        <w:widowControl w:val="0"/>
        <w:numPr>
          <w:ilvl w:val="0"/>
          <w:numId w:val="69"/>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 xml:space="preserve">v prípade zmlúv realizovaných podľa FIDIC </w:t>
      </w:r>
      <w:proofErr w:type="spellStart"/>
      <w:r w:rsidRPr="0007544B">
        <w:rPr>
          <w:rFonts w:cs="Calibri"/>
          <w:sz w:val="20"/>
          <w:szCs w:val="20"/>
          <w:u w:val="single"/>
          <w:lang w:eastAsia="sk-SK"/>
        </w:rPr>
        <w:t>Red</w:t>
      </w:r>
      <w:proofErr w:type="spellEnd"/>
      <w:r w:rsidRPr="0007544B">
        <w:rPr>
          <w:rFonts w:cs="Calibri"/>
          <w:sz w:val="20"/>
          <w:szCs w:val="20"/>
          <w:u w:val="single"/>
          <w:lang w:eastAsia="sk-SK"/>
        </w:rPr>
        <w:t xml:space="preserve"> </w:t>
      </w:r>
      <w:proofErr w:type="spellStart"/>
      <w:r w:rsidRPr="0007544B">
        <w:rPr>
          <w:rFonts w:cs="Calibri"/>
          <w:sz w:val="20"/>
          <w:szCs w:val="20"/>
          <w:u w:val="single"/>
          <w:lang w:eastAsia="sk-SK"/>
        </w:rPr>
        <w:t>Book</w:t>
      </w:r>
      <w:proofErr w:type="spellEnd"/>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08F60E1C"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del w:id="359" w:author="OKMP" w:date="2023-03-03T09:21:00Z">
        <w:r w:rsidRPr="0007544B" w:rsidDel="002E2777">
          <w:rPr>
            <w:rFonts w:cs="Calibri"/>
            <w:sz w:val="20"/>
            <w:szCs w:val="20"/>
            <w:u w:val="single"/>
            <w:lang w:eastAsia="sk-SK"/>
          </w:rPr>
          <w:tab/>
        </w:r>
      </w:del>
      <w:r w:rsidRPr="0007544B">
        <w:rPr>
          <w:rFonts w:cs="Calibri"/>
          <w:sz w:val="20"/>
          <w:szCs w:val="20"/>
          <w:u w:val="single"/>
          <w:lang w:eastAsia="sk-SK"/>
        </w:rPr>
        <w:t xml:space="preserve">v prípade zmlúv realizovaných podľa FIDIC </w:t>
      </w:r>
      <w:proofErr w:type="spellStart"/>
      <w:r w:rsidRPr="0007544B">
        <w:rPr>
          <w:rFonts w:cs="Calibri"/>
          <w:sz w:val="20"/>
          <w:szCs w:val="20"/>
          <w:u w:val="single"/>
          <w:lang w:eastAsia="sk-SK"/>
        </w:rPr>
        <w:t>Yellow</w:t>
      </w:r>
      <w:proofErr w:type="spellEnd"/>
      <w:r w:rsidRPr="0007544B">
        <w:rPr>
          <w:rFonts w:cs="Calibri"/>
          <w:sz w:val="20"/>
          <w:szCs w:val="20"/>
          <w:u w:val="single"/>
          <w:lang w:eastAsia="sk-SK"/>
        </w:rPr>
        <w:t xml:space="preserve"> </w:t>
      </w:r>
      <w:proofErr w:type="spellStart"/>
      <w:r w:rsidRPr="0007544B">
        <w:rPr>
          <w:rFonts w:cs="Calibri"/>
          <w:sz w:val="20"/>
          <w:szCs w:val="20"/>
          <w:u w:val="single"/>
          <w:lang w:eastAsia="sk-SK"/>
        </w:rPr>
        <w:t>Book</w:t>
      </w:r>
      <w:proofErr w:type="spellEnd"/>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92782B">
      <w:pPr>
        <w:widowControl w:val="0"/>
        <w:numPr>
          <w:ilvl w:val="0"/>
          <w:numId w:val="70"/>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92782B">
      <w:pPr>
        <w:widowControl w:val="0"/>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92782B">
      <w:pPr>
        <w:pStyle w:val="Odsekzoznamu"/>
        <w:widowControl w:val="0"/>
        <w:numPr>
          <w:ilvl w:val="0"/>
          <w:numId w:val="71"/>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92782B">
      <w:pPr>
        <w:pStyle w:val="Odsekzoznamu"/>
        <w:widowControl w:val="0"/>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92782B">
      <w:pPr>
        <w:widowControl w:val="0"/>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92782B">
      <w:pPr>
        <w:widowControl w:val="0"/>
        <w:numPr>
          <w:ilvl w:val="0"/>
          <w:numId w:val="43"/>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92782B">
      <w:pPr>
        <w:widowControl w:val="0"/>
        <w:numPr>
          <w:ilvl w:val="0"/>
          <w:numId w:val="43"/>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92782B">
      <w:pPr>
        <w:widowControl w:val="0"/>
        <w:numPr>
          <w:ilvl w:val="0"/>
          <w:numId w:val="43"/>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92782B">
      <w:pPr>
        <w:widowControl w:val="0"/>
        <w:numPr>
          <w:ilvl w:val="0"/>
          <w:numId w:val="43"/>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92782B">
      <w:pPr>
        <w:widowControl w:val="0"/>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0BE8E2D7" w:rsidR="00F42F06" w:rsidRDefault="00F42F06" w:rsidP="0092782B">
      <w:pPr>
        <w:pStyle w:val="Odsekzoznamu"/>
        <w:widowControl w:val="0"/>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1696681A" w:rsidR="007B731D" w:rsidRPr="002C6E2E" w:rsidRDefault="007B731D" w:rsidP="0092782B">
      <w:pPr>
        <w:widowControl w:val="0"/>
        <w:jc w:val="both"/>
        <w:rPr>
          <w:rFonts w:cs="Calibri"/>
          <w:b/>
          <w:sz w:val="18"/>
        </w:rPr>
      </w:pPr>
      <w:r w:rsidRPr="002C6E2E">
        <w:rPr>
          <w:rFonts w:cs="Calibri"/>
          <w:b/>
          <w:sz w:val="20"/>
        </w:rPr>
        <w:t xml:space="preserve">Príklady posúdenia oprávnenosti </w:t>
      </w:r>
      <w:r w:rsidR="00102EE7" w:rsidRPr="00356A43">
        <w:rPr>
          <w:rFonts w:cs="Calibri"/>
          <w:b/>
          <w:sz w:val="20"/>
        </w:rPr>
        <w:t xml:space="preserve">pre financovanie z rezervy na nepredvídané výdavky </w:t>
      </w:r>
      <w:r w:rsidRPr="002C6E2E">
        <w:rPr>
          <w:rFonts w:cs="Calibri"/>
          <w:b/>
          <w:sz w:val="20"/>
        </w:rPr>
        <w:t>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92782B">
      <w:pPr>
        <w:widowControl w:val="0"/>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60" w:name="_Toc7078333"/>
      <w:r w:rsidRPr="00A374F2">
        <w:rPr>
          <w:b/>
          <w:color w:val="FFFFFF"/>
        </w:rPr>
        <w:t>Hospodárnosť výdavkov</w:t>
      </w:r>
      <w:bookmarkEnd w:id="360"/>
    </w:p>
    <w:p w14:paraId="14F08F35" w14:textId="77777777" w:rsidR="002058EB" w:rsidRDefault="002058E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6"/>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w:t>
      </w:r>
      <w:proofErr w:type="spellStart"/>
      <w:r w:rsidRPr="00A374F2">
        <w:rPr>
          <w:rFonts w:cs="Calibri"/>
          <w:bCs/>
          <w:sz w:val="20"/>
          <w:szCs w:val="20"/>
          <w:lang w:eastAsia="cs-CZ"/>
        </w:rPr>
        <w:t>value</w:t>
      </w:r>
      <w:proofErr w:type="spellEnd"/>
      <w:r w:rsidRPr="00A374F2">
        <w:rPr>
          <w:rFonts w:cs="Calibri"/>
          <w:bCs/>
          <w:sz w:val="20"/>
          <w:szCs w:val="20"/>
          <w:lang w:eastAsia="cs-CZ"/>
        </w:rPr>
        <w:t xml:space="preserve"> </w:t>
      </w:r>
      <w:proofErr w:type="spellStart"/>
      <w:r w:rsidRPr="00A374F2">
        <w:rPr>
          <w:rFonts w:cs="Calibri"/>
          <w:bCs/>
          <w:sz w:val="20"/>
          <w:szCs w:val="20"/>
          <w:lang w:eastAsia="cs-CZ"/>
        </w:rPr>
        <w:t>for</w:t>
      </w:r>
      <w:proofErr w:type="spellEnd"/>
      <w:r w:rsidRPr="00A374F2">
        <w:rPr>
          <w:rFonts w:cs="Calibri"/>
          <w:bCs/>
          <w:sz w:val="20"/>
          <w:szCs w:val="20"/>
          <w:lang w:eastAsia="cs-CZ"/>
        </w:rPr>
        <w:t xml:space="preserve"> </w:t>
      </w:r>
      <w:proofErr w:type="spellStart"/>
      <w:r w:rsidRPr="00A374F2">
        <w:rPr>
          <w:rFonts w:cs="Calibri"/>
          <w:bCs/>
          <w:sz w:val="20"/>
          <w:szCs w:val="20"/>
          <w:lang w:eastAsia="cs-CZ"/>
        </w:rPr>
        <w:t>money</w:t>
      </w:r>
      <w:proofErr w:type="spellEnd"/>
      <w:r w:rsidRPr="00A374F2">
        <w:rPr>
          <w:rFonts w:cs="Calibri"/>
          <w:bCs/>
          <w:sz w:val="20"/>
          <w:szCs w:val="20"/>
          <w:lang w:eastAsia="cs-CZ"/>
        </w:rPr>
        <w:t>“.</w:t>
      </w:r>
    </w:p>
    <w:p w14:paraId="6002B310" w14:textId="4B1E97BC" w:rsidR="00893466" w:rsidRPr="00A374F2"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w:t>
      </w:r>
      <w:proofErr w:type="spellStart"/>
      <w:r w:rsidR="009B2B79">
        <w:rPr>
          <w:rFonts w:cs="Calibri"/>
          <w:bCs/>
          <w:sz w:val="20"/>
          <w:szCs w:val="20"/>
          <w:lang w:val="sk-SK" w:eastAsia="cs-CZ"/>
        </w:rPr>
        <w:t>PpOH</w:t>
      </w:r>
      <w:proofErr w:type="spellEnd"/>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92782B">
      <w:pPr>
        <w:pStyle w:val="Odsekzoznamu"/>
        <w:widowControl w:val="0"/>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7"/>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92782B">
      <w:pPr>
        <w:pStyle w:val="Odsekzoznamu"/>
        <w:widowControl w:val="0"/>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92782B">
      <w:pPr>
        <w:pStyle w:val="Odsekzoznamu"/>
        <w:widowControl w:val="0"/>
        <w:autoSpaceDE w:val="0"/>
        <w:autoSpaceDN w:val="0"/>
        <w:adjustRightInd w:val="0"/>
        <w:spacing w:before="120" w:after="0" w:line="240" w:lineRule="auto"/>
        <w:ind w:left="0"/>
        <w:rPr>
          <w:sz w:val="20"/>
          <w:szCs w:val="20"/>
          <w:lang w:val="sk-SK"/>
        </w:rPr>
      </w:pPr>
      <w:r>
        <w:rPr>
          <w:sz w:val="20"/>
          <w:szCs w:val="20"/>
          <w:lang w:val="sk-SK"/>
        </w:rPr>
        <w:t>T</w:t>
      </w:r>
      <w:proofErr w:type="spellStart"/>
      <w:r w:rsidRPr="00A829C2">
        <w:rPr>
          <w:sz w:val="20"/>
          <w:szCs w:val="20"/>
        </w:rPr>
        <w:t>abuľka</w:t>
      </w:r>
      <w:proofErr w:type="spellEnd"/>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92782B">
      <w:pPr>
        <w:pStyle w:val="Odsekzoznamu"/>
        <w:widowControl w:val="0"/>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92782B">
      <w:pPr>
        <w:pStyle w:val="Odsekzoznamu"/>
        <w:widowControl w:val="0"/>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t>Žiadateľ/prijímateľ v zmysle osobitných predpisov pri používaní verejných prostriedkov, ktorým je aj nenávratný finančný príspevok, zachováva zásadu hospodárnosti</w:t>
      </w:r>
      <w:r>
        <w:rPr>
          <w:rStyle w:val="Odkaznapoznmkupodiarou"/>
        </w:rPr>
        <w:footnoteReference w:id="118"/>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92782B">
      <w:pPr>
        <w:widowControl w:val="0"/>
        <w:numPr>
          <w:ilvl w:val="0"/>
          <w:numId w:val="81"/>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9"/>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92782B">
      <w:pPr>
        <w:widowControl w:val="0"/>
        <w:numPr>
          <w:ilvl w:val="0"/>
          <w:numId w:val="81"/>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92782B">
      <w:pPr>
        <w:widowControl w:val="0"/>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92782B">
      <w:pPr>
        <w:widowControl w:val="0"/>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92782B">
      <w:pPr>
        <w:pStyle w:val="Odsekzoznamu"/>
        <w:widowControl w:val="0"/>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92782B">
      <w:pPr>
        <w:widowControl w:val="0"/>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92782B">
      <w:pPr>
        <w:widowControl w:val="0"/>
        <w:numPr>
          <w:ilvl w:val="0"/>
          <w:numId w:val="53"/>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92782B">
      <w:pPr>
        <w:widowControl w:val="0"/>
        <w:numPr>
          <w:ilvl w:val="0"/>
          <w:numId w:val="53"/>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0"/>
      </w:r>
      <w:r w:rsidRPr="00A374F2">
        <w:rPr>
          <w:sz w:val="20"/>
          <w:lang w:eastAsia="sk-SK"/>
        </w:rPr>
        <w:t>.</w:t>
      </w:r>
    </w:p>
    <w:p w14:paraId="56A4670F" w14:textId="77777777" w:rsidR="006746E7" w:rsidRDefault="006746E7"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92782B">
      <w:pPr>
        <w:widowControl w:val="0"/>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92782B">
      <w:pPr>
        <w:widowControl w:val="0"/>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92782B">
      <w:pPr>
        <w:widowControl w:val="0"/>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92782B">
      <w:pPr>
        <w:widowControl w:val="0"/>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92782B">
      <w:pPr>
        <w:pStyle w:val="Zkladntext"/>
        <w:widowControl w:val="0"/>
        <w:numPr>
          <w:ilvl w:val="0"/>
          <w:numId w:val="92"/>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postupe zadávania zákazky na bežne dostupné</w:t>
      </w:r>
      <w:r w:rsidRPr="00AA3377">
        <w:rPr>
          <w:rStyle w:val="Odkaznapoznmkupodiarou"/>
          <w:szCs w:val="16"/>
        </w:rPr>
        <w:footnoteReference w:id="121"/>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92782B">
      <w:pPr>
        <w:pStyle w:val="Zkladntext"/>
        <w:widowControl w:val="0"/>
        <w:numPr>
          <w:ilvl w:val="0"/>
          <w:numId w:val="93"/>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2"/>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3"/>
      </w:r>
      <w:r w:rsidRPr="00D97B98">
        <w:rPr>
          <w:sz w:val="16"/>
          <w:szCs w:val="16"/>
        </w:rPr>
        <w:t>.</w:t>
      </w:r>
    </w:p>
    <w:p w14:paraId="37C52B36"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92782B">
      <w:pPr>
        <w:pStyle w:val="Zkladntext"/>
        <w:widowControl w:val="0"/>
        <w:numPr>
          <w:ilvl w:val="0"/>
          <w:numId w:val="92"/>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92782B">
      <w:pPr>
        <w:pStyle w:val="Zkladntext"/>
        <w:widowControl w:val="0"/>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92782B">
      <w:pPr>
        <w:pStyle w:val="Zkladntext"/>
        <w:widowControl w:val="0"/>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92782B">
      <w:pPr>
        <w:pStyle w:val="Zkladntext"/>
        <w:widowControl w:val="0"/>
        <w:spacing w:before="120"/>
        <w:jc w:val="both"/>
        <w:rPr>
          <w:rFonts w:ascii="Calibri" w:hAnsi="Calibri"/>
          <w:sz w:val="20"/>
          <w:szCs w:val="20"/>
        </w:rPr>
      </w:pPr>
      <w:r w:rsidRPr="00B97B16">
        <w:rPr>
          <w:rFonts w:ascii="Calibri" w:hAnsi="Calibri"/>
          <w:sz w:val="20"/>
          <w:szCs w:val="2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92782B">
      <w:pPr>
        <w:pStyle w:val="Zkladntext"/>
        <w:widowControl w:val="0"/>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92782B">
      <w:pPr>
        <w:pStyle w:val="Zkladntext"/>
        <w:widowControl w:val="0"/>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92782B">
      <w:pPr>
        <w:widowControl w:val="0"/>
        <w:rPr>
          <w:b/>
          <w:color w:val="002060"/>
          <w:lang w:eastAsia="sk-SK"/>
        </w:rPr>
      </w:pPr>
      <w:r w:rsidRPr="00A374F2">
        <w:rPr>
          <w:b/>
          <w:color w:val="002060"/>
          <w:lang w:eastAsia="sk-SK"/>
        </w:rPr>
        <w:t>Prieskum trhu</w:t>
      </w:r>
      <w:r w:rsidR="00DB1EF9">
        <w:rPr>
          <w:rStyle w:val="Odkaznapoznmkupodiarou"/>
          <w:b/>
          <w:color w:val="002060"/>
          <w:lang w:eastAsia="sk-SK"/>
        </w:rPr>
        <w:footnoteReference w:id="124"/>
      </w:r>
    </w:p>
    <w:p w14:paraId="45D4B4A8" w14:textId="1822D4A9"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92782B">
      <w:pPr>
        <w:widowControl w:val="0"/>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92782B">
      <w:pPr>
        <w:widowControl w:val="0"/>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92782B">
      <w:pPr>
        <w:widowControl w:val="0"/>
        <w:numPr>
          <w:ilvl w:val="0"/>
          <w:numId w:val="90"/>
        </w:numPr>
        <w:spacing w:before="120" w:after="0" w:line="240" w:lineRule="auto"/>
        <w:jc w:val="both"/>
        <w:rPr>
          <w:rFonts w:cs="Calibri"/>
          <w:bCs/>
          <w:sz w:val="20"/>
          <w:szCs w:val="20"/>
          <w:lang w:eastAsia="cs-CZ"/>
        </w:rPr>
      </w:pPr>
      <w:r w:rsidRPr="00434207">
        <w:rPr>
          <w:rFonts w:cs="Calibri"/>
          <w:bCs/>
          <w:sz w:val="20"/>
          <w:szCs w:val="20"/>
          <w:lang w:eastAsia="cs-CZ"/>
        </w:rPr>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92782B">
      <w:pPr>
        <w:widowControl w:val="0"/>
        <w:numPr>
          <w:ilvl w:val="0"/>
          <w:numId w:val="90"/>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0"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92782B">
      <w:pPr>
        <w:pStyle w:val="Zkladntext"/>
        <w:widowControl w:val="0"/>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92782B">
      <w:pPr>
        <w:pStyle w:val="Zkladntext"/>
        <w:widowControl w:val="0"/>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92782B">
      <w:pPr>
        <w:pStyle w:val="Zoznamsodrkami"/>
        <w:widowControl w:val="0"/>
        <w:numPr>
          <w:ilvl w:val="0"/>
          <w:numId w:val="91"/>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92782B">
      <w:pPr>
        <w:pStyle w:val="Zoznamsodrkami"/>
        <w:widowControl w:val="0"/>
        <w:numPr>
          <w:ilvl w:val="0"/>
          <w:numId w:val="91"/>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92782B">
      <w:pPr>
        <w:pStyle w:val="Zkladntext"/>
        <w:widowControl w:val="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5"/>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92782B">
      <w:pPr>
        <w:pStyle w:val="Zoznamsodrkami"/>
        <w:widowControl w:val="0"/>
        <w:numPr>
          <w:ilvl w:val="0"/>
          <w:numId w:val="0"/>
        </w:numPr>
        <w:spacing w:before="120" w:after="120"/>
        <w:rPr>
          <w:sz w:val="24"/>
          <w:szCs w:val="24"/>
          <w:lang w:val="sk-SK"/>
        </w:rPr>
      </w:pPr>
      <w:r w:rsidRPr="00D13643">
        <w:rPr>
          <w:rFonts w:ascii="Calibri" w:eastAsia="Calibri" w:hAnsi="Calibri" w:cs="Calibri"/>
          <w:bCs/>
          <w:sz w:val="20"/>
          <w:lang w:val="sk-SK" w:eastAsia="cs-CZ"/>
        </w:rPr>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6"/>
      </w:r>
      <w:r w:rsidRPr="00C503D1">
        <w:rPr>
          <w:sz w:val="24"/>
          <w:szCs w:val="24"/>
          <w:lang w:val="sk-SK"/>
        </w:rPr>
        <w:t>.</w:t>
      </w:r>
    </w:p>
    <w:p w14:paraId="4AF4F6E2" w14:textId="77777777" w:rsidR="00D13643" w:rsidRPr="00205163" w:rsidRDefault="006746E7" w:rsidP="0092782B">
      <w:pPr>
        <w:pStyle w:val="Zoznamsodrkami"/>
        <w:widowControl w:val="0"/>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92782B">
      <w:pPr>
        <w:pStyle w:val="Zoznamsodrkami"/>
        <w:widowControl w:val="0"/>
        <w:numPr>
          <w:ilvl w:val="0"/>
          <w:numId w:val="0"/>
        </w:numPr>
        <w:spacing w:before="120" w:after="120"/>
        <w:rPr>
          <w:rFonts w:ascii="Calibri" w:hAnsi="Calibri"/>
          <w:sz w:val="24"/>
          <w:szCs w:val="24"/>
          <w:lang w:val="sk-SK"/>
        </w:rPr>
      </w:pPr>
    </w:p>
    <w:p w14:paraId="43EB5755" w14:textId="77777777" w:rsidR="00980E8B" w:rsidRPr="00980E8B" w:rsidRDefault="00980E8B" w:rsidP="0092782B">
      <w:pPr>
        <w:widowControl w:val="0"/>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92782B">
      <w:pPr>
        <w:widowControl w:val="0"/>
        <w:numPr>
          <w:ilvl w:val="0"/>
          <w:numId w:val="54"/>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92782B">
      <w:pPr>
        <w:widowControl w:val="0"/>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92782B">
      <w:pPr>
        <w:widowControl w:val="0"/>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92782B">
      <w:pPr>
        <w:widowControl w:val="0"/>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92782B">
      <w:pPr>
        <w:pStyle w:val="Odsekzoznamu"/>
        <w:widowControl w:val="0"/>
        <w:numPr>
          <w:ilvl w:val="0"/>
          <w:numId w:val="88"/>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7"/>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8"/>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92782B">
      <w:pPr>
        <w:pStyle w:val="Odsekzoznamu"/>
        <w:widowControl w:val="0"/>
        <w:numPr>
          <w:ilvl w:val="0"/>
          <w:numId w:val="88"/>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92782B">
      <w:pPr>
        <w:pStyle w:val="Odsekzoznamu"/>
        <w:widowControl w:val="0"/>
        <w:numPr>
          <w:ilvl w:val="0"/>
          <w:numId w:val="88"/>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9"/>
      </w:r>
      <w:r w:rsidRPr="00BF06EB">
        <w:t xml:space="preserve"> </w:t>
      </w:r>
      <w:r w:rsidRPr="00BC4266">
        <w:rPr>
          <w:sz w:val="20"/>
          <w:szCs w:val="20"/>
        </w:rPr>
        <w:t>musí obsahovať</w:t>
      </w:r>
      <w:r>
        <w:rPr>
          <w:rStyle w:val="Odkaznapoznmkupodiarou"/>
        </w:rPr>
        <w:footnoteReference w:id="130"/>
      </w:r>
      <w:r w:rsidRPr="00BF06EB">
        <w:t xml:space="preserve">: </w:t>
      </w:r>
    </w:p>
    <w:p w14:paraId="06277D97"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1"/>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cena ktorá je primeraná</w:t>
      </w:r>
      <w:r>
        <w:rPr>
          <w:rStyle w:val="Odkaznapoznmkupodiarou"/>
        </w:rPr>
        <w:footnoteReference w:id="132"/>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92782B">
      <w:pPr>
        <w:pStyle w:val="Odsekzoznamu"/>
        <w:widowControl w:val="0"/>
        <w:numPr>
          <w:ilvl w:val="0"/>
          <w:numId w:val="89"/>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92782B">
      <w:pPr>
        <w:widowControl w:val="0"/>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92782B">
      <w:pPr>
        <w:widowControl w:val="0"/>
        <w:spacing w:before="120" w:after="0" w:line="240" w:lineRule="auto"/>
        <w:jc w:val="both"/>
        <w:rPr>
          <w:rFonts w:cs="Calibri"/>
          <w:bCs/>
          <w:sz w:val="20"/>
          <w:szCs w:val="20"/>
          <w:lang w:eastAsia="cs-CZ"/>
        </w:rPr>
      </w:pPr>
      <w:r w:rsidRPr="00A374F2">
        <w:rPr>
          <w:rFonts w:cs="Calibri"/>
          <w:bCs/>
          <w:sz w:val="20"/>
          <w:szCs w:val="20"/>
          <w:lang w:eastAsia="cs-CZ"/>
        </w:rPr>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92782B">
      <w:pPr>
        <w:widowControl w:val="0"/>
        <w:spacing w:before="120" w:after="0" w:line="240" w:lineRule="auto"/>
        <w:jc w:val="both"/>
        <w:rPr>
          <w:b/>
          <w:color w:val="002060"/>
          <w:lang w:eastAsia="sk-SK"/>
        </w:rPr>
      </w:pPr>
    </w:p>
    <w:p w14:paraId="33EC5548" w14:textId="391AA5F2" w:rsidR="00980E8B" w:rsidRPr="00E70E37" w:rsidRDefault="00AC086B" w:rsidP="0092782B">
      <w:pPr>
        <w:widowControl w:val="0"/>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92782B">
      <w:pPr>
        <w:widowControl w:val="0"/>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92782B">
      <w:pPr>
        <w:widowControl w:val="0"/>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92782B">
      <w:pPr>
        <w:widowControl w:val="0"/>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92782B">
      <w:pPr>
        <w:widowControl w:val="0"/>
        <w:spacing w:before="120" w:after="0" w:line="240" w:lineRule="auto"/>
        <w:jc w:val="both"/>
        <w:rPr>
          <w:rFonts w:cs="Calibri"/>
          <w:bCs/>
          <w:sz w:val="20"/>
          <w:szCs w:val="20"/>
          <w:lang w:eastAsia="cs-CZ"/>
        </w:rPr>
      </w:pPr>
    </w:p>
    <w:p w14:paraId="02FDE9F2" w14:textId="62049F89" w:rsidR="0052209F" w:rsidRDefault="00D97B98" w:rsidP="0092782B">
      <w:pPr>
        <w:widowControl w:val="0"/>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92782B">
      <w:pPr>
        <w:pStyle w:val="Odsekzoznamu"/>
        <w:widowControl w:val="0"/>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3"/>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2EDB804C" w:rsidR="00D97B98" w:rsidRDefault="00D97B98" w:rsidP="0092782B">
      <w:pPr>
        <w:widowControl w:val="0"/>
        <w:spacing w:before="120" w:after="0" w:line="240" w:lineRule="auto"/>
        <w:jc w:val="both"/>
        <w:rPr>
          <w:rFonts w:cs="Calibri"/>
          <w:bCs/>
          <w:sz w:val="20"/>
          <w:szCs w:val="20"/>
          <w:lang w:eastAsia="cs-CZ"/>
        </w:rPr>
      </w:pPr>
    </w:p>
    <w:p w14:paraId="35D5AACB" w14:textId="77777777" w:rsidR="0092782B" w:rsidRPr="00980E8B" w:rsidRDefault="0092782B" w:rsidP="0092782B">
      <w:pPr>
        <w:widowControl w:val="0"/>
        <w:spacing w:before="120" w:after="0" w:line="240" w:lineRule="auto"/>
        <w:jc w:val="both"/>
        <w:rPr>
          <w:rFonts w:cs="Calibri"/>
          <w:bCs/>
          <w:sz w:val="20"/>
          <w:szCs w:val="20"/>
          <w:lang w:eastAsia="cs-CZ"/>
        </w:rPr>
      </w:pPr>
    </w:p>
    <w:p w14:paraId="2EDFB1C8" w14:textId="77777777" w:rsidR="00893466" w:rsidRPr="00A374F2" w:rsidRDefault="00893466" w:rsidP="0092782B">
      <w:pPr>
        <w:pStyle w:val="Nadpis1"/>
        <w:keepNext w:val="0"/>
        <w:widowControl w:val="0"/>
        <w:shd w:val="clear" w:color="auto" w:fill="1F497D"/>
        <w:tabs>
          <w:tab w:val="clear" w:pos="851"/>
        </w:tabs>
        <w:spacing w:before="120" w:after="0"/>
        <w:rPr>
          <w:b/>
          <w:color w:val="FFFFFF"/>
        </w:rPr>
      </w:pPr>
      <w:bookmarkStart w:id="361" w:name="_Toc441426479"/>
      <w:bookmarkStart w:id="362" w:name="_Toc441427022"/>
      <w:bookmarkStart w:id="363" w:name="_Toc441427846"/>
      <w:bookmarkStart w:id="364" w:name="_Toc441431471"/>
      <w:bookmarkStart w:id="365" w:name="_Toc441488862"/>
      <w:bookmarkStart w:id="366" w:name="_Toc7078334"/>
      <w:bookmarkEnd w:id="361"/>
      <w:bookmarkEnd w:id="362"/>
      <w:bookmarkEnd w:id="363"/>
      <w:bookmarkEnd w:id="364"/>
      <w:bookmarkEnd w:id="365"/>
      <w:r w:rsidRPr="00A374F2">
        <w:rPr>
          <w:b/>
          <w:color w:val="FFFFFF"/>
        </w:rPr>
        <w:t>Zoznam skratiek</w:t>
      </w:r>
      <w:bookmarkEnd w:id="366"/>
    </w:p>
    <w:p w14:paraId="56B416F4"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92782B">
      <w:pPr>
        <w:widowControl w:val="0"/>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w:t>
      </w:r>
      <w:proofErr w:type="spellStart"/>
      <w:r w:rsidRPr="00A374F2">
        <w:rPr>
          <w:sz w:val="20"/>
        </w:rPr>
        <w:t>Environmental</w:t>
      </w:r>
      <w:proofErr w:type="spellEnd"/>
      <w:r w:rsidRPr="00A374F2">
        <w:rPr>
          <w:sz w:val="20"/>
        </w:rPr>
        <w:t xml:space="preserve"> </w:t>
      </w:r>
      <w:proofErr w:type="spellStart"/>
      <w:r w:rsidRPr="00A374F2">
        <w:rPr>
          <w:sz w:val="20"/>
        </w:rPr>
        <w:t>Impact</w:t>
      </w:r>
      <w:proofErr w:type="spellEnd"/>
      <w:r w:rsidRPr="00A374F2">
        <w:rPr>
          <w:sz w:val="20"/>
        </w:rPr>
        <w:t xml:space="preserve"> </w:t>
      </w:r>
      <w:proofErr w:type="spellStart"/>
      <w:r w:rsidRPr="00A374F2">
        <w:rPr>
          <w:sz w:val="20"/>
        </w:rPr>
        <w:t>Assessment</w:t>
      </w:r>
      <w:proofErr w:type="spellEnd"/>
      <w:r w:rsidRPr="00A374F2">
        <w:rPr>
          <w:sz w:val="20"/>
        </w:rPr>
        <w:t>)</w:t>
      </w:r>
    </w:p>
    <w:p w14:paraId="05CE3652"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92782B">
      <w:pPr>
        <w:widowControl w:val="0"/>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92782B">
      <w:pPr>
        <w:widowControl w:val="0"/>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3020FAE6" w:rsidR="00845522" w:rsidRPr="00A374F2" w:rsidRDefault="00CA1385" w:rsidP="0092782B">
      <w:pPr>
        <w:widowControl w:val="0"/>
        <w:tabs>
          <w:tab w:val="left" w:pos="993"/>
          <w:tab w:val="left" w:pos="1276"/>
        </w:tabs>
        <w:spacing w:before="120" w:after="0" w:line="240" w:lineRule="auto"/>
        <w:rPr>
          <w:sz w:val="20"/>
        </w:rPr>
      </w:pPr>
      <w:r>
        <w:rPr>
          <w:sz w:val="20"/>
        </w:rPr>
        <w:t>MD SR</w:t>
      </w:r>
      <w:r w:rsidR="00845522" w:rsidRPr="00A374F2">
        <w:rPr>
          <w:sz w:val="20"/>
        </w:rPr>
        <w:tab/>
        <w:t>Ministerstvo dopravy Slovenskej republiky</w:t>
      </w:r>
    </w:p>
    <w:p w14:paraId="144AA44A"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92782B">
      <w:pPr>
        <w:widowControl w:val="0"/>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92782B">
      <w:pPr>
        <w:widowControl w:val="0"/>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92782B">
      <w:pPr>
        <w:widowControl w:val="0"/>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92782B">
      <w:pPr>
        <w:widowControl w:val="0"/>
        <w:tabs>
          <w:tab w:val="left" w:pos="993"/>
          <w:tab w:val="left" w:pos="1276"/>
        </w:tabs>
        <w:spacing w:before="120" w:after="0" w:line="240" w:lineRule="auto"/>
        <w:ind w:left="1418" w:hanging="1418"/>
        <w:rPr>
          <w:sz w:val="20"/>
        </w:rPr>
      </w:pPr>
      <w:proofErr w:type="spellStart"/>
      <w:r w:rsidRPr="00A374F2">
        <w:rPr>
          <w:sz w:val="20"/>
        </w:rPr>
        <w:t>ZoD</w:t>
      </w:r>
      <w:proofErr w:type="spellEnd"/>
      <w:r w:rsidRPr="00A374F2">
        <w:rPr>
          <w:sz w:val="20"/>
        </w:rPr>
        <w:tab/>
        <w:t>Zmluva o dielo</w:t>
      </w:r>
    </w:p>
    <w:p w14:paraId="707B5A84" w14:textId="77777777" w:rsidR="007F0B2B" w:rsidRPr="00A374F2" w:rsidRDefault="007F0B2B" w:rsidP="0092782B">
      <w:pPr>
        <w:widowControl w:val="0"/>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92782B">
      <w:pPr>
        <w:widowControl w:val="0"/>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67" w:name="_Prílohy"/>
      <w:bookmarkStart w:id="368" w:name="_Toc7078335"/>
      <w:bookmarkEnd w:id="367"/>
      <w:r w:rsidRPr="00A374F2">
        <w:rPr>
          <w:b/>
          <w:color w:val="FFFFFF"/>
        </w:rPr>
        <w:t>Prílohy</w:t>
      </w:r>
      <w:bookmarkEnd w:id="368"/>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32D2A352" w:rsidR="00D826F9" w:rsidRDefault="00D826F9" w:rsidP="00A93431">
      <w:pPr>
        <w:keepNext/>
        <w:keepLines/>
        <w:spacing w:before="120" w:after="0" w:line="240" w:lineRule="auto"/>
        <w:rPr>
          <w:rFonts w:cs="Calibri"/>
          <w:color w:val="000000"/>
          <w:sz w:val="20"/>
        </w:rPr>
      </w:pPr>
      <w:r w:rsidRPr="00D826F9">
        <w:rPr>
          <w:rFonts w:cs="Calibri"/>
          <w:color w:val="000000"/>
          <w:sz w:val="20"/>
        </w:rPr>
        <w:t>Príloha č. 3 Spôsob overenia hospodárnosti výdavkov projektov OPII</w:t>
      </w:r>
    </w:p>
    <w:p w14:paraId="013C2B9B" w14:textId="7D340881" w:rsidR="00CA4113" w:rsidRPr="00CA4113" w:rsidRDefault="00CA4113" w:rsidP="00CA4113">
      <w:pPr>
        <w:keepNext/>
        <w:keepLines/>
        <w:spacing w:before="120" w:after="0" w:line="240" w:lineRule="auto"/>
        <w:rPr>
          <w:rFonts w:cs="Calibri"/>
          <w:color w:val="000000"/>
          <w:sz w:val="20"/>
        </w:rPr>
      </w:pPr>
      <w:r w:rsidRPr="00CA4113">
        <w:rPr>
          <w:rFonts w:cs="Calibri"/>
          <w:color w:val="000000"/>
          <w:sz w:val="20"/>
        </w:rPr>
        <w:t xml:space="preserve">Príloha č. 4 </w:t>
      </w:r>
      <w:r>
        <w:rPr>
          <w:rFonts w:cs="Calibri"/>
          <w:color w:val="000000"/>
          <w:sz w:val="20"/>
        </w:rPr>
        <w:t>Jednotná príručka k predkladaniu dokumentácie k ŽoP, kde prijímateľom je ministerstvo alebo ostatný ústredný orgán štátnej správy</w:t>
      </w:r>
    </w:p>
    <w:p w14:paraId="7F39A40E" w14:textId="21628589" w:rsidR="00CA4113" w:rsidRPr="00D826F9" w:rsidRDefault="00CA4113" w:rsidP="00CA4113">
      <w:pPr>
        <w:keepNext/>
        <w:keepLines/>
        <w:spacing w:before="120" w:after="0" w:line="240" w:lineRule="auto"/>
        <w:rPr>
          <w:rFonts w:cs="Calibri"/>
          <w:color w:val="000000"/>
          <w:sz w:val="20"/>
        </w:rPr>
        <w:sectPr w:rsidR="00CA4113" w:rsidRPr="00D826F9" w:rsidSect="001D7477">
          <w:footerReference w:type="default" r:id="rId31"/>
          <w:headerReference w:type="first" r:id="rId32"/>
          <w:footerReference w:type="first" r:id="rId33"/>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369" w:name="Príloha1"/>
      <w:bookmarkEnd w:id="369"/>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92782B">
      <w:pPr>
        <w:widowControl w:val="0"/>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92782B">
      <w:pPr>
        <w:widowControl w:val="0"/>
        <w:spacing w:before="120" w:after="0" w:line="240" w:lineRule="auto"/>
        <w:rPr>
          <w:rFonts w:cs="Calibri"/>
          <w:b/>
          <w:color w:val="000000"/>
        </w:rPr>
      </w:pPr>
    </w:p>
    <w:p w14:paraId="2754C7D4" w14:textId="77777777" w:rsidR="006F4A00" w:rsidRPr="005957AE" w:rsidRDefault="00C61E59" w:rsidP="0092782B">
      <w:pPr>
        <w:widowControl w:val="0"/>
        <w:numPr>
          <w:ilvl w:val="3"/>
          <w:numId w:val="54"/>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92782B">
            <w:pPr>
              <w:widowControl w:val="0"/>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92782B">
            <w:pPr>
              <w:widowControl w:val="0"/>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92782B">
            <w:pPr>
              <w:widowControl w:val="0"/>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92782B">
            <w:pPr>
              <w:widowControl w:val="0"/>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92782B">
            <w:pPr>
              <w:widowControl w:val="0"/>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92782B">
      <w:pPr>
        <w:widowControl w:val="0"/>
        <w:spacing w:before="120" w:after="0" w:line="240" w:lineRule="auto"/>
        <w:rPr>
          <w:rFonts w:cs="Calibri"/>
          <w:b/>
          <w:color w:val="000000"/>
        </w:rPr>
      </w:pPr>
    </w:p>
    <w:p w14:paraId="49BC3C9E" w14:textId="77777777" w:rsidR="003D7BB6" w:rsidRDefault="003D7BB6" w:rsidP="0092782B">
      <w:pPr>
        <w:widowControl w:val="0"/>
        <w:spacing w:before="120" w:after="0" w:line="240" w:lineRule="auto"/>
        <w:rPr>
          <w:rFonts w:cs="Calibri"/>
          <w:b/>
          <w:color w:val="000000"/>
        </w:rPr>
      </w:pPr>
    </w:p>
    <w:p w14:paraId="556E6452" w14:textId="77777777" w:rsidR="000B3238" w:rsidRDefault="00DD33E8" w:rsidP="0092782B">
      <w:pPr>
        <w:widowControl w:val="0"/>
        <w:numPr>
          <w:ilvl w:val="3"/>
          <w:numId w:val="54"/>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4"/>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92782B">
            <w:pPr>
              <w:widowControl w:val="0"/>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5"/>
            </w:r>
            <w:r w:rsidR="00616675" w:rsidRPr="00D96C63">
              <w:rPr>
                <w:rFonts w:cs="Calibri"/>
                <w:b/>
                <w:bCs/>
                <w:sz w:val="20"/>
                <w:szCs w:val="20"/>
              </w:rPr>
              <w:t xml:space="preserve"> </w:t>
            </w:r>
          </w:p>
          <w:p w14:paraId="2066DC6C" w14:textId="67F9A131" w:rsidR="00EF0D20" w:rsidRPr="00D96C63" w:rsidRDefault="00616675" w:rsidP="0092782B">
            <w:pPr>
              <w:widowControl w:val="0"/>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064C6031" w:rsidR="00DD33E8" w:rsidRPr="00D96C63" w:rsidRDefault="002F7790" w:rsidP="0092782B">
            <w:pPr>
              <w:widowControl w:val="0"/>
              <w:spacing w:before="120" w:after="0" w:line="240" w:lineRule="auto"/>
              <w:jc w:val="center"/>
              <w:rPr>
                <w:rFonts w:cs="Calibri"/>
                <w:bCs/>
                <w:sz w:val="20"/>
                <w:szCs w:val="20"/>
              </w:rPr>
            </w:pPr>
            <w:ins w:id="370" w:author="KH" w:date="2023-01-20T11:20:00Z">
              <w:r>
                <w:rPr>
                  <w:rFonts w:cs="Calibri"/>
                  <w:bCs/>
                  <w:sz w:val="20"/>
                  <w:szCs w:val="20"/>
                </w:rPr>
                <w:t>15</w:t>
              </w:r>
            </w:ins>
            <w:del w:id="371" w:author="KH" w:date="2023-01-20T11:20:00Z">
              <w:r w:rsidR="00DD33E8" w:rsidRPr="001009A0" w:rsidDel="002F7790">
                <w:rPr>
                  <w:rFonts w:cs="Calibri"/>
                  <w:bCs/>
                  <w:sz w:val="20"/>
                  <w:szCs w:val="20"/>
                </w:rPr>
                <w:delText>11</w:delText>
              </w:r>
              <w:r w:rsidR="004F565D" w:rsidDel="002F7790">
                <w:rPr>
                  <w:rFonts w:cs="Calibri"/>
                  <w:bCs/>
                  <w:sz w:val="20"/>
                  <w:szCs w:val="20"/>
                </w:rPr>
                <w:delText>,</w:delText>
              </w:r>
              <w:r w:rsidR="00DD33E8" w:rsidRPr="001009A0" w:rsidDel="002F7790">
                <w:rPr>
                  <w:rFonts w:cs="Calibri"/>
                  <w:bCs/>
                  <w:sz w:val="20"/>
                  <w:szCs w:val="20"/>
                </w:rPr>
                <w:delText xml:space="preserve">20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1F4A8FBB" w:rsidR="00DD33E8" w:rsidRPr="00253FD3" w:rsidRDefault="00253FD3" w:rsidP="0092782B">
            <w:pPr>
              <w:widowControl w:val="0"/>
              <w:spacing w:before="120" w:after="0" w:line="240" w:lineRule="auto"/>
              <w:jc w:val="center"/>
              <w:rPr>
                <w:rFonts w:cs="Calibri"/>
                <w:sz w:val="20"/>
                <w:szCs w:val="20"/>
              </w:rPr>
            </w:pPr>
            <w:ins w:id="372" w:author="KH" w:date="2023-01-20T13:38:00Z">
              <w:r w:rsidRPr="00253FD3">
                <w:rPr>
                  <w:rFonts w:cs="Calibri"/>
                  <w:sz w:val="20"/>
                  <w:szCs w:val="20"/>
                </w:rPr>
                <w:t>2595</w:t>
              </w:r>
            </w:ins>
            <w:del w:id="373" w:author="KH" w:date="2023-01-20T13:38:00Z">
              <w:r w:rsidR="00DD33E8" w:rsidRPr="00253FD3" w:rsidDel="00253FD3">
                <w:rPr>
                  <w:rFonts w:cs="Calibri"/>
                  <w:sz w:val="20"/>
                  <w:szCs w:val="20"/>
                </w:rPr>
                <w:delText>1</w:delText>
              </w:r>
              <w:r w:rsidR="0046513F" w:rsidRPr="00253FD3" w:rsidDel="00253FD3">
                <w:rPr>
                  <w:rFonts w:cs="Calibri"/>
                  <w:sz w:val="20"/>
                  <w:szCs w:val="20"/>
                </w:rPr>
                <w:delText> </w:delText>
              </w:r>
              <w:r w:rsidR="00DD33E8" w:rsidRPr="00253FD3" w:rsidDel="00253FD3">
                <w:rPr>
                  <w:rFonts w:cs="Calibri"/>
                  <w:sz w:val="20"/>
                  <w:szCs w:val="20"/>
                </w:rPr>
                <w:delText>948</w:delText>
              </w:r>
              <w:r w:rsidR="0046513F" w:rsidRPr="00253FD3" w:rsidDel="00253FD3">
                <w:rPr>
                  <w:rFonts w:cs="Calibri"/>
                  <w:sz w:val="20"/>
                  <w:szCs w:val="20"/>
                </w:rPr>
                <w:delText xml:space="preserve"> </w:delText>
              </w:r>
            </w:del>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92782B">
            <w:pPr>
              <w:widowControl w:val="0"/>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23C23C0F" w:rsidR="00DD33E8" w:rsidRPr="00D96C63" w:rsidRDefault="002F7790" w:rsidP="0092782B">
            <w:pPr>
              <w:widowControl w:val="0"/>
              <w:spacing w:before="120" w:after="0" w:line="240" w:lineRule="auto"/>
              <w:jc w:val="center"/>
              <w:rPr>
                <w:rFonts w:cs="Calibri"/>
                <w:bCs/>
                <w:sz w:val="20"/>
                <w:szCs w:val="20"/>
              </w:rPr>
            </w:pPr>
            <w:ins w:id="374" w:author="KH" w:date="2023-01-20T11:20:00Z">
              <w:r>
                <w:rPr>
                  <w:rFonts w:cs="Calibri"/>
                  <w:bCs/>
                  <w:sz w:val="20"/>
                  <w:szCs w:val="20"/>
                </w:rPr>
                <w:t>15</w:t>
              </w:r>
            </w:ins>
            <w:del w:id="375" w:author="KH" w:date="2023-01-20T11:20:00Z">
              <w:r w:rsidR="00DD33E8" w:rsidRPr="00D96C63" w:rsidDel="002F7790">
                <w:rPr>
                  <w:rFonts w:cs="Calibri"/>
                  <w:bCs/>
                  <w:sz w:val="20"/>
                  <w:szCs w:val="20"/>
                </w:rPr>
                <w:delText>11</w:delText>
              </w:r>
              <w:r w:rsidR="004F565D" w:rsidDel="002F7790">
                <w:rPr>
                  <w:rFonts w:cs="Calibri"/>
                  <w:bCs/>
                  <w:sz w:val="20"/>
                  <w:szCs w:val="20"/>
                </w:rPr>
                <w:delText>,</w:delText>
              </w:r>
              <w:r w:rsidR="00DD33E8" w:rsidRPr="00D96C63" w:rsidDel="002F7790">
                <w:rPr>
                  <w:rFonts w:cs="Calibri"/>
                  <w:bCs/>
                  <w:sz w:val="20"/>
                  <w:szCs w:val="20"/>
                </w:rPr>
                <w:delText xml:space="preserve">20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52F2D150" w:rsidR="00DD33E8" w:rsidRPr="00253FD3" w:rsidRDefault="00253FD3" w:rsidP="0092782B">
            <w:pPr>
              <w:widowControl w:val="0"/>
              <w:spacing w:before="120" w:after="0" w:line="240" w:lineRule="auto"/>
              <w:jc w:val="center"/>
              <w:rPr>
                <w:rFonts w:cs="Calibri"/>
                <w:sz w:val="20"/>
                <w:szCs w:val="20"/>
              </w:rPr>
            </w:pPr>
            <w:ins w:id="376" w:author="KH" w:date="2023-01-20T13:38:00Z">
              <w:r w:rsidRPr="00253FD3">
                <w:rPr>
                  <w:rFonts w:cs="Calibri"/>
                  <w:sz w:val="20"/>
                  <w:szCs w:val="20"/>
                </w:rPr>
                <w:t>2595</w:t>
              </w:r>
            </w:ins>
            <w:del w:id="377" w:author="KH" w:date="2023-01-20T13:38:00Z">
              <w:r w:rsidR="00DD33E8" w:rsidRPr="00253FD3" w:rsidDel="00253FD3">
                <w:rPr>
                  <w:rFonts w:cs="Calibri"/>
                  <w:sz w:val="20"/>
                  <w:szCs w:val="20"/>
                </w:rPr>
                <w:delText xml:space="preserve">1 948 </w:delText>
              </w:r>
            </w:del>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69BC26B8" w:rsidR="0033078B" w:rsidRPr="00D96C63" w:rsidRDefault="002F7790" w:rsidP="0092782B">
            <w:pPr>
              <w:widowControl w:val="0"/>
              <w:spacing w:before="120" w:after="0" w:line="240" w:lineRule="auto"/>
              <w:jc w:val="center"/>
              <w:rPr>
                <w:rFonts w:cs="Calibri"/>
                <w:bCs/>
                <w:sz w:val="20"/>
                <w:szCs w:val="20"/>
              </w:rPr>
            </w:pPr>
            <w:ins w:id="378" w:author="KH" w:date="2023-01-20T11:20:00Z">
              <w:r>
                <w:rPr>
                  <w:rFonts w:cs="Calibri"/>
                  <w:bCs/>
                  <w:sz w:val="20"/>
                  <w:szCs w:val="20"/>
                </w:rPr>
                <w:t>17</w:t>
              </w:r>
            </w:ins>
            <w:del w:id="379" w:author="KH" w:date="2023-01-20T11:20:00Z">
              <w:r w:rsidR="0033078B" w:rsidRPr="00D96C63" w:rsidDel="002F7790">
                <w:rPr>
                  <w:rFonts w:cs="Calibri"/>
                  <w:bCs/>
                  <w:sz w:val="20"/>
                  <w:szCs w:val="20"/>
                </w:rPr>
                <w:delText xml:space="preserve">13,99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7AD5D290" w:rsidR="0033078B" w:rsidRPr="00253FD3" w:rsidRDefault="002F7790" w:rsidP="0092782B">
            <w:pPr>
              <w:widowControl w:val="0"/>
              <w:spacing w:before="120" w:after="0" w:line="240" w:lineRule="auto"/>
              <w:jc w:val="center"/>
              <w:rPr>
                <w:rFonts w:cs="Calibri"/>
                <w:sz w:val="20"/>
                <w:szCs w:val="20"/>
              </w:rPr>
            </w:pPr>
            <w:ins w:id="380" w:author="KH" w:date="2023-01-20T11:21:00Z">
              <w:r w:rsidRPr="00253FD3">
                <w:rPr>
                  <w:rFonts w:cs="Calibri"/>
                  <w:sz w:val="20"/>
                  <w:szCs w:val="20"/>
                </w:rPr>
                <w:t>2941</w:t>
              </w:r>
            </w:ins>
            <w:del w:id="381" w:author="KH" w:date="2023-01-20T11:21:00Z">
              <w:r w:rsidR="0033078B" w:rsidRPr="00253FD3" w:rsidDel="002F7790">
                <w:rPr>
                  <w:rFonts w:cs="Calibri"/>
                  <w:sz w:val="20"/>
                  <w:szCs w:val="20"/>
                </w:rPr>
                <w:delText xml:space="preserve">2 434 </w:delText>
              </w:r>
            </w:del>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0D419A82" w:rsidR="0033078B" w:rsidRPr="00D96C63" w:rsidRDefault="002F7790" w:rsidP="0092782B">
            <w:pPr>
              <w:widowControl w:val="0"/>
              <w:spacing w:before="120" w:after="0" w:line="240" w:lineRule="auto"/>
              <w:jc w:val="center"/>
              <w:rPr>
                <w:rFonts w:cs="Calibri"/>
                <w:bCs/>
                <w:sz w:val="20"/>
                <w:szCs w:val="20"/>
              </w:rPr>
            </w:pPr>
            <w:ins w:id="382" w:author="KH" w:date="2023-01-20T11:20:00Z">
              <w:r>
                <w:rPr>
                  <w:rFonts w:cs="Calibri"/>
                  <w:bCs/>
                  <w:sz w:val="20"/>
                  <w:szCs w:val="20"/>
                </w:rPr>
                <w:t>16</w:t>
              </w:r>
            </w:ins>
            <w:del w:id="383" w:author="KH" w:date="2023-01-20T11:20:00Z">
              <w:r w:rsidR="0033078B" w:rsidRPr="00D96C63" w:rsidDel="002F7790">
                <w:rPr>
                  <w:rFonts w:cs="Calibri"/>
                  <w:bCs/>
                  <w:sz w:val="20"/>
                  <w:szCs w:val="20"/>
                </w:rPr>
                <w:delText xml:space="preserve">13,99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01FA6773" w:rsidR="0033078B" w:rsidRPr="00253FD3" w:rsidRDefault="00253FD3" w:rsidP="0092782B">
            <w:pPr>
              <w:widowControl w:val="0"/>
              <w:spacing w:before="120" w:after="0" w:line="240" w:lineRule="auto"/>
              <w:jc w:val="center"/>
              <w:rPr>
                <w:rFonts w:cs="Calibri"/>
                <w:sz w:val="20"/>
                <w:szCs w:val="20"/>
              </w:rPr>
            </w:pPr>
            <w:ins w:id="384" w:author="KH" w:date="2023-01-20T13:39:00Z">
              <w:r w:rsidRPr="00253FD3">
                <w:rPr>
                  <w:rFonts w:cs="Calibri"/>
                  <w:sz w:val="20"/>
                  <w:szCs w:val="20"/>
                </w:rPr>
                <w:t>2 768</w:t>
              </w:r>
            </w:ins>
            <w:del w:id="385" w:author="KH" w:date="2023-01-20T13:39:00Z">
              <w:r w:rsidR="0033078B" w:rsidRPr="00253FD3" w:rsidDel="00253FD3">
                <w:rPr>
                  <w:rFonts w:cs="Calibri"/>
                  <w:sz w:val="20"/>
                  <w:szCs w:val="20"/>
                </w:rPr>
                <w:delText xml:space="preserve">2 434 </w:delText>
              </w:r>
            </w:del>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6493D470" w:rsidR="0033078B" w:rsidRPr="00D96C63" w:rsidRDefault="002F7790" w:rsidP="0092782B">
            <w:pPr>
              <w:widowControl w:val="0"/>
              <w:spacing w:before="120" w:after="0" w:line="240" w:lineRule="auto"/>
              <w:jc w:val="center"/>
              <w:rPr>
                <w:rFonts w:cs="Calibri"/>
                <w:bCs/>
                <w:sz w:val="20"/>
                <w:szCs w:val="20"/>
              </w:rPr>
            </w:pPr>
            <w:ins w:id="386" w:author="KH" w:date="2023-01-20T11:21:00Z">
              <w:r>
                <w:rPr>
                  <w:rFonts w:cs="Calibri"/>
                  <w:bCs/>
                  <w:sz w:val="20"/>
                  <w:szCs w:val="20"/>
                </w:rPr>
                <w:t>13</w:t>
              </w:r>
            </w:ins>
            <w:del w:id="387" w:author="KH" w:date="2023-01-20T11:21:00Z">
              <w:r w:rsidR="0033078B" w:rsidRPr="00D96C63" w:rsidDel="002F7790">
                <w:rPr>
                  <w:rFonts w:cs="Calibri"/>
                  <w:bCs/>
                  <w:sz w:val="20"/>
                  <w:szCs w:val="20"/>
                </w:rPr>
                <w:delText xml:space="preserve">9,01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2582691" w:rsidR="0033078B" w:rsidRPr="00253FD3" w:rsidRDefault="00253FD3" w:rsidP="0092782B">
            <w:pPr>
              <w:widowControl w:val="0"/>
              <w:spacing w:before="120" w:after="0" w:line="240" w:lineRule="auto"/>
              <w:jc w:val="center"/>
              <w:rPr>
                <w:rFonts w:cs="Calibri"/>
                <w:sz w:val="20"/>
                <w:szCs w:val="20"/>
              </w:rPr>
            </w:pPr>
            <w:ins w:id="388" w:author="KH" w:date="2023-01-20T13:39:00Z">
              <w:r w:rsidRPr="00253FD3">
                <w:rPr>
                  <w:rFonts w:cs="Calibri"/>
                  <w:sz w:val="20"/>
                  <w:szCs w:val="20"/>
                </w:rPr>
                <w:t>2 249</w:t>
              </w:r>
            </w:ins>
            <w:del w:id="389" w:author="KH" w:date="2023-01-20T13:39:00Z">
              <w:r w:rsidR="0033078B" w:rsidRPr="00253FD3" w:rsidDel="00253FD3">
                <w:rPr>
                  <w:rFonts w:cs="Calibri"/>
                  <w:sz w:val="20"/>
                  <w:szCs w:val="20"/>
                </w:rPr>
                <w:delText xml:space="preserve">1 567 </w:delText>
              </w:r>
            </w:del>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4F978996" w:rsidR="00F75C80" w:rsidRPr="00D96C63" w:rsidRDefault="002F7790" w:rsidP="0092782B">
            <w:pPr>
              <w:widowControl w:val="0"/>
              <w:spacing w:before="120" w:after="0" w:line="240" w:lineRule="auto"/>
              <w:jc w:val="center"/>
              <w:rPr>
                <w:rFonts w:cs="Calibri"/>
                <w:bCs/>
                <w:sz w:val="20"/>
                <w:szCs w:val="20"/>
              </w:rPr>
            </w:pPr>
            <w:ins w:id="390" w:author="KH" w:date="2023-01-20T11:21:00Z">
              <w:r>
                <w:rPr>
                  <w:rFonts w:cs="Calibri"/>
                  <w:bCs/>
                  <w:sz w:val="20"/>
                  <w:szCs w:val="20"/>
                </w:rPr>
                <w:t>13</w:t>
              </w:r>
            </w:ins>
            <w:del w:id="391" w:author="KH" w:date="2023-01-20T11:21:00Z">
              <w:r w:rsidR="00F75C80" w:rsidRPr="00D96C63" w:rsidDel="002F7790">
                <w:rPr>
                  <w:rFonts w:cs="Calibri"/>
                  <w:bCs/>
                  <w:sz w:val="20"/>
                  <w:szCs w:val="20"/>
                </w:rPr>
                <w:delText xml:space="preserve">9,01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68DD1757" w:rsidR="00F75C80" w:rsidRPr="00253FD3" w:rsidRDefault="00253FD3" w:rsidP="0092782B">
            <w:pPr>
              <w:widowControl w:val="0"/>
              <w:spacing w:before="120" w:after="0" w:line="240" w:lineRule="auto"/>
              <w:jc w:val="center"/>
              <w:rPr>
                <w:rFonts w:cs="Calibri"/>
                <w:sz w:val="20"/>
                <w:szCs w:val="20"/>
              </w:rPr>
            </w:pPr>
            <w:ins w:id="392" w:author="KH" w:date="2023-01-20T13:39:00Z">
              <w:r w:rsidRPr="00253FD3">
                <w:rPr>
                  <w:rFonts w:cs="Calibri"/>
                  <w:sz w:val="20"/>
                  <w:szCs w:val="20"/>
                </w:rPr>
                <w:t>2 249</w:t>
              </w:r>
            </w:ins>
            <w:del w:id="393" w:author="KH" w:date="2023-01-20T13:39:00Z">
              <w:r w:rsidR="00F75C80" w:rsidRPr="00253FD3" w:rsidDel="00253FD3">
                <w:rPr>
                  <w:rFonts w:cs="Calibri"/>
                  <w:sz w:val="20"/>
                  <w:szCs w:val="20"/>
                </w:rPr>
                <w:delText xml:space="preserve">1 567 </w:delText>
              </w:r>
            </w:del>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3F835BE7" w:rsidR="00F75C80" w:rsidRPr="00D96C63" w:rsidRDefault="002F7790" w:rsidP="0092782B">
            <w:pPr>
              <w:widowControl w:val="0"/>
              <w:spacing w:before="120" w:after="0" w:line="240" w:lineRule="auto"/>
              <w:jc w:val="center"/>
              <w:rPr>
                <w:rFonts w:cs="Calibri"/>
                <w:bCs/>
                <w:sz w:val="20"/>
                <w:szCs w:val="20"/>
              </w:rPr>
            </w:pPr>
            <w:ins w:id="394" w:author="KH" w:date="2023-01-20T11:21:00Z">
              <w:r>
                <w:rPr>
                  <w:rFonts w:cs="Calibri"/>
                  <w:bCs/>
                  <w:sz w:val="20"/>
                  <w:szCs w:val="20"/>
                </w:rPr>
                <w:t>16</w:t>
              </w:r>
            </w:ins>
            <w:del w:id="395" w:author="KH" w:date="2023-01-20T11:21:00Z">
              <w:r w:rsidR="00F75C80" w:rsidRPr="00D96C63" w:rsidDel="002F7790">
                <w:rPr>
                  <w:rFonts w:cs="Calibri"/>
                  <w:bCs/>
                  <w:sz w:val="20"/>
                  <w:szCs w:val="20"/>
                </w:rPr>
                <w:delText xml:space="preserve">12,39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26009E89" w:rsidR="00F75C80" w:rsidRPr="00253FD3" w:rsidRDefault="00253FD3" w:rsidP="0092782B">
            <w:pPr>
              <w:widowControl w:val="0"/>
              <w:spacing w:before="120" w:after="0" w:line="240" w:lineRule="auto"/>
              <w:jc w:val="center"/>
              <w:rPr>
                <w:rFonts w:cs="Calibri"/>
                <w:sz w:val="20"/>
                <w:szCs w:val="20"/>
              </w:rPr>
            </w:pPr>
            <w:ins w:id="396" w:author="KH" w:date="2023-01-20T13:39:00Z">
              <w:r w:rsidRPr="00253FD3">
                <w:rPr>
                  <w:rFonts w:cs="Calibri"/>
                  <w:sz w:val="20"/>
                  <w:szCs w:val="20"/>
                </w:rPr>
                <w:t>2 768</w:t>
              </w:r>
            </w:ins>
            <w:del w:id="397" w:author="KH" w:date="2023-01-20T13:39:00Z">
              <w:r w:rsidR="00F75C80" w:rsidRPr="00253FD3" w:rsidDel="00253FD3">
                <w:rPr>
                  <w:rFonts w:cs="Calibri"/>
                  <w:sz w:val="20"/>
                  <w:szCs w:val="20"/>
                </w:rPr>
                <w:delText xml:space="preserve">2 156 </w:delText>
              </w:r>
            </w:del>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41A2FC5" w:rsidR="00F75C80" w:rsidRPr="00D96C63" w:rsidRDefault="002F7790" w:rsidP="0092782B">
            <w:pPr>
              <w:widowControl w:val="0"/>
              <w:spacing w:before="120" w:after="0" w:line="240" w:lineRule="auto"/>
              <w:jc w:val="center"/>
              <w:rPr>
                <w:rFonts w:cs="Calibri"/>
                <w:bCs/>
                <w:sz w:val="20"/>
                <w:szCs w:val="20"/>
              </w:rPr>
            </w:pPr>
            <w:ins w:id="398" w:author="KH" w:date="2023-01-20T11:20:00Z">
              <w:r>
                <w:rPr>
                  <w:rFonts w:cs="Calibri"/>
                  <w:bCs/>
                  <w:sz w:val="20"/>
                  <w:szCs w:val="20"/>
                </w:rPr>
                <w:t>9</w:t>
              </w:r>
            </w:ins>
            <w:del w:id="399" w:author="KH" w:date="2023-01-20T11:20:00Z">
              <w:r w:rsidR="00F75C80" w:rsidRPr="00D96C63" w:rsidDel="002F7790">
                <w:rPr>
                  <w:rFonts w:cs="Calibri"/>
                  <w:bCs/>
                  <w:sz w:val="20"/>
                  <w:szCs w:val="20"/>
                </w:rPr>
                <w:delText xml:space="preserve">4,71 </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3A3F38A9" w:rsidR="00F75C80" w:rsidRPr="00253FD3" w:rsidRDefault="00253FD3" w:rsidP="0092782B">
            <w:pPr>
              <w:widowControl w:val="0"/>
              <w:spacing w:before="120" w:after="0" w:line="240" w:lineRule="auto"/>
              <w:jc w:val="center"/>
              <w:rPr>
                <w:rFonts w:cs="Calibri"/>
                <w:sz w:val="20"/>
                <w:szCs w:val="20"/>
              </w:rPr>
            </w:pPr>
            <w:ins w:id="400" w:author="KH" w:date="2023-01-20T13:39:00Z">
              <w:r w:rsidRPr="00253FD3">
                <w:rPr>
                  <w:rFonts w:cs="Calibri"/>
                  <w:sz w:val="20"/>
                  <w:szCs w:val="20"/>
                </w:rPr>
                <w:t>1 557</w:t>
              </w:r>
            </w:ins>
            <w:del w:id="401" w:author="KH" w:date="2023-01-20T13:39:00Z">
              <w:r w:rsidR="00F75C80" w:rsidRPr="00253FD3" w:rsidDel="00253FD3">
                <w:rPr>
                  <w:rFonts w:cs="Calibri"/>
                  <w:sz w:val="20"/>
                  <w:szCs w:val="20"/>
                </w:rPr>
                <w:delText xml:space="preserve">819 </w:delText>
              </w:r>
            </w:del>
          </w:p>
        </w:tc>
      </w:tr>
    </w:tbl>
    <w:p w14:paraId="11299EC3" w14:textId="77777777" w:rsidR="0076674C" w:rsidRDefault="0076674C" w:rsidP="0092782B">
      <w:pPr>
        <w:widowControl w:val="0"/>
        <w:spacing w:before="120" w:after="0" w:line="240" w:lineRule="auto"/>
        <w:rPr>
          <w:rFonts w:cs="Calibri"/>
          <w:b/>
          <w:color w:val="000000"/>
        </w:rPr>
      </w:pPr>
    </w:p>
    <w:p w14:paraId="04BC5AA3" w14:textId="77777777" w:rsidR="003D7BB6" w:rsidRDefault="003D7BB6" w:rsidP="0092782B">
      <w:pPr>
        <w:widowControl w:val="0"/>
        <w:spacing w:before="120" w:after="0" w:line="240" w:lineRule="auto"/>
        <w:rPr>
          <w:rFonts w:cs="Calibri"/>
          <w:b/>
          <w:color w:val="000000"/>
        </w:rPr>
      </w:pPr>
    </w:p>
    <w:p w14:paraId="48EDD0BE" w14:textId="77777777" w:rsidR="003D7BB6" w:rsidRDefault="003D7BB6" w:rsidP="0092782B">
      <w:pPr>
        <w:widowControl w:val="0"/>
        <w:spacing w:before="120" w:after="0" w:line="240" w:lineRule="auto"/>
        <w:rPr>
          <w:rFonts w:cs="Calibri"/>
          <w:b/>
          <w:color w:val="000000"/>
        </w:rPr>
      </w:pPr>
    </w:p>
    <w:p w14:paraId="666DE555" w14:textId="77777777" w:rsidR="003D7BB6" w:rsidRDefault="003D7BB6" w:rsidP="0092782B">
      <w:pPr>
        <w:widowControl w:val="0"/>
        <w:spacing w:before="120" w:after="0" w:line="240" w:lineRule="auto"/>
        <w:rPr>
          <w:rFonts w:cs="Calibri"/>
          <w:b/>
          <w:color w:val="000000"/>
        </w:rPr>
      </w:pPr>
    </w:p>
    <w:p w14:paraId="2103E5B1" w14:textId="77777777" w:rsidR="003D7BB6" w:rsidRDefault="003D7BB6" w:rsidP="0092782B">
      <w:pPr>
        <w:widowControl w:val="0"/>
        <w:spacing w:before="120" w:after="0" w:line="240" w:lineRule="auto"/>
        <w:rPr>
          <w:rFonts w:cs="Calibri"/>
          <w:b/>
          <w:color w:val="000000"/>
        </w:rPr>
      </w:pPr>
    </w:p>
    <w:p w14:paraId="2D8F7BC9" w14:textId="77777777" w:rsidR="003D7BB6" w:rsidRDefault="003D7BB6" w:rsidP="0092782B">
      <w:pPr>
        <w:widowControl w:val="0"/>
        <w:spacing w:before="120" w:after="0" w:line="240" w:lineRule="auto"/>
        <w:rPr>
          <w:rFonts w:cs="Calibri"/>
          <w:b/>
          <w:color w:val="000000"/>
        </w:rPr>
      </w:pPr>
    </w:p>
    <w:p w14:paraId="748CA89B" w14:textId="77777777" w:rsidR="003D7BB6" w:rsidRDefault="003D7BB6" w:rsidP="0092782B">
      <w:pPr>
        <w:widowControl w:val="0"/>
        <w:spacing w:before="120" w:after="0" w:line="240" w:lineRule="auto"/>
        <w:rPr>
          <w:rFonts w:cs="Calibri"/>
          <w:b/>
          <w:color w:val="000000"/>
        </w:rPr>
      </w:pPr>
    </w:p>
    <w:p w14:paraId="532D334D" w14:textId="77777777" w:rsidR="00484E76" w:rsidRDefault="00484E76" w:rsidP="0092782B">
      <w:pPr>
        <w:widowControl w:val="0"/>
        <w:spacing w:before="120" w:after="0" w:line="240" w:lineRule="auto"/>
        <w:rPr>
          <w:rFonts w:cs="Calibri"/>
          <w:b/>
          <w:color w:val="000000"/>
        </w:rPr>
      </w:pPr>
    </w:p>
    <w:p w14:paraId="0815E785" w14:textId="77777777" w:rsidR="003D7BB6" w:rsidRPr="00A374F2" w:rsidRDefault="003D7BB6" w:rsidP="0092782B">
      <w:pPr>
        <w:widowControl w:val="0"/>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92782B">
      <w:pPr>
        <w:widowControl w:val="0"/>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92782B">
            <w:pPr>
              <w:widowControl w:val="0"/>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92782B">
            <w:pPr>
              <w:widowControl w:val="0"/>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6"/>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92782B">
            <w:pPr>
              <w:widowControl w:val="0"/>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92782B">
            <w:pPr>
              <w:widowControl w:val="0"/>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92782B">
            <w:pPr>
              <w:widowControl w:val="0"/>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054B5FFE" w:rsidR="003D7BB6" w:rsidRPr="00D96C63" w:rsidRDefault="00515817" w:rsidP="0092782B">
            <w:pPr>
              <w:widowControl w:val="0"/>
              <w:spacing w:before="120" w:after="0" w:line="240" w:lineRule="auto"/>
              <w:jc w:val="center"/>
              <w:rPr>
                <w:rFonts w:cs="Calibri"/>
                <w:bCs/>
                <w:sz w:val="20"/>
                <w:szCs w:val="20"/>
              </w:rPr>
            </w:pPr>
            <w:ins w:id="402" w:author="KH" w:date="2023-01-20T11:32:00Z">
              <w:r>
                <w:rPr>
                  <w:rFonts w:cs="Calibri"/>
                  <w:bCs/>
                  <w:sz w:val="20"/>
                  <w:szCs w:val="20"/>
                </w:rPr>
                <w:t>17</w:t>
              </w:r>
            </w:ins>
            <w:del w:id="403" w:author="KH" w:date="2023-01-20T11:32:00Z">
              <w:r w:rsidR="00FE32F0" w:rsidDel="00515817">
                <w:rPr>
                  <w:rFonts w:cs="Calibri"/>
                  <w:bCs/>
                  <w:sz w:val="20"/>
                  <w:szCs w:val="20"/>
                </w:rPr>
                <w:delText>12,10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686F0ACE" w:rsidR="003D7BB6" w:rsidRPr="00D96C63" w:rsidRDefault="00515817" w:rsidP="0092782B">
            <w:pPr>
              <w:widowControl w:val="0"/>
              <w:spacing w:before="120" w:after="0" w:line="240" w:lineRule="auto"/>
              <w:jc w:val="center"/>
              <w:rPr>
                <w:rFonts w:cs="Calibri"/>
                <w:sz w:val="20"/>
                <w:szCs w:val="20"/>
              </w:rPr>
            </w:pPr>
            <w:ins w:id="404" w:author="KH" w:date="2023-01-20T11:32:00Z">
              <w:r>
                <w:rPr>
                  <w:rFonts w:cs="Calibri"/>
                  <w:sz w:val="20"/>
                  <w:szCs w:val="20"/>
                </w:rPr>
                <w:t>20</w:t>
              </w:r>
            </w:ins>
            <w:ins w:id="405" w:author="KH" w:date="2023-01-20T13:35:00Z">
              <w:r w:rsidR="00253FD3">
                <w:rPr>
                  <w:rFonts w:cs="Calibri"/>
                  <w:sz w:val="20"/>
                  <w:szCs w:val="20"/>
                </w:rPr>
                <w:t>,4</w:t>
              </w:r>
            </w:ins>
            <w:del w:id="406" w:author="KH" w:date="2023-01-20T11:32:00Z">
              <w:r w:rsidR="004F565D" w:rsidDel="00515817">
                <w:rPr>
                  <w:rFonts w:cs="Calibri"/>
                  <w:sz w:val="20"/>
                  <w:szCs w:val="20"/>
                </w:rPr>
                <w:delText>15,10</w:delText>
              </w:r>
            </w:del>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92782B">
            <w:pPr>
              <w:widowControl w:val="0"/>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2EBE5A04" w:rsidR="003D7BB6" w:rsidRPr="00D96C63" w:rsidRDefault="00515817" w:rsidP="0092782B">
            <w:pPr>
              <w:widowControl w:val="0"/>
              <w:spacing w:before="120" w:after="0" w:line="240" w:lineRule="auto"/>
              <w:jc w:val="center"/>
              <w:rPr>
                <w:rFonts w:cs="Calibri"/>
                <w:bCs/>
                <w:sz w:val="20"/>
                <w:szCs w:val="20"/>
              </w:rPr>
            </w:pPr>
            <w:ins w:id="407" w:author="KH" w:date="2023-01-20T11:32:00Z">
              <w:r>
                <w:rPr>
                  <w:rFonts w:cs="Calibri"/>
                  <w:bCs/>
                  <w:sz w:val="20"/>
                  <w:szCs w:val="20"/>
                </w:rPr>
                <w:t>17</w:t>
              </w:r>
            </w:ins>
            <w:del w:id="408" w:author="KH" w:date="2023-01-20T11:32:00Z">
              <w:r w:rsidR="00FE32F0" w:rsidDel="00515817">
                <w:rPr>
                  <w:rFonts w:cs="Calibri"/>
                  <w:bCs/>
                  <w:sz w:val="20"/>
                  <w:szCs w:val="20"/>
                </w:rPr>
                <w:delText>12,10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1DAD51CD" w:rsidR="003D7BB6" w:rsidRPr="00D96C63" w:rsidRDefault="00515817" w:rsidP="0092782B">
            <w:pPr>
              <w:widowControl w:val="0"/>
              <w:spacing w:before="120" w:after="0" w:line="240" w:lineRule="auto"/>
              <w:jc w:val="center"/>
              <w:rPr>
                <w:rFonts w:cs="Calibri"/>
                <w:sz w:val="20"/>
                <w:szCs w:val="20"/>
              </w:rPr>
            </w:pPr>
            <w:ins w:id="409" w:author="KH" w:date="2023-01-20T11:32:00Z">
              <w:r>
                <w:rPr>
                  <w:rFonts w:cs="Calibri"/>
                  <w:sz w:val="20"/>
                  <w:szCs w:val="20"/>
                </w:rPr>
                <w:t>20</w:t>
              </w:r>
            </w:ins>
            <w:ins w:id="410" w:author="KH" w:date="2023-01-20T13:35:00Z">
              <w:r w:rsidR="00253FD3">
                <w:rPr>
                  <w:rFonts w:cs="Calibri"/>
                  <w:sz w:val="20"/>
                  <w:szCs w:val="20"/>
                </w:rPr>
                <w:t>,4</w:t>
              </w:r>
            </w:ins>
            <w:del w:id="411" w:author="KH" w:date="2023-01-20T11:32:00Z">
              <w:r w:rsidR="004F565D" w:rsidDel="00515817">
                <w:rPr>
                  <w:rFonts w:cs="Calibri"/>
                  <w:sz w:val="20"/>
                  <w:szCs w:val="20"/>
                </w:rPr>
                <w:delText>15,10</w:delText>
              </w:r>
            </w:del>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92782B">
            <w:pPr>
              <w:widowControl w:val="0"/>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36E53A8" w:rsidR="0033078B" w:rsidRDefault="00515817" w:rsidP="0092782B">
            <w:pPr>
              <w:widowControl w:val="0"/>
              <w:spacing w:before="120" w:after="0" w:line="240" w:lineRule="auto"/>
              <w:jc w:val="center"/>
              <w:rPr>
                <w:rFonts w:cs="Calibri"/>
                <w:bCs/>
                <w:sz w:val="20"/>
                <w:szCs w:val="20"/>
              </w:rPr>
            </w:pPr>
            <w:ins w:id="412" w:author="KH" w:date="2023-01-20T11:31:00Z">
              <w:r>
                <w:rPr>
                  <w:rFonts w:cs="Calibri"/>
                  <w:bCs/>
                  <w:sz w:val="20"/>
                  <w:szCs w:val="20"/>
                </w:rPr>
                <w:t>20</w:t>
              </w:r>
            </w:ins>
            <w:del w:id="413" w:author="KH" w:date="2023-01-20T11:31:00Z">
              <w:r w:rsidR="0033078B" w:rsidDel="00515817">
                <w:rPr>
                  <w:rFonts w:cs="Calibri"/>
                  <w:bCs/>
                  <w:sz w:val="20"/>
                  <w:szCs w:val="20"/>
                </w:rPr>
                <w:delText>15,10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78209A41" w:rsidR="0033078B" w:rsidRDefault="00515817" w:rsidP="0092782B">
            <w:pPr>
              <w:widowControl w:val="0"/>
              <w:spacing w:before="120" w:after="0" w:line="240" w:lineRule="auto"/>
              <w:jc w:val="center"/>
              <w:rPr>
                <w:rFonts w:cs="Calibri"/>
                <w:sz w:val="20"/>
                <w:szCs w:val="20"/>
              </w:rPr>
            </w:pPr>
            <w:ins w:id="414" w:author="KH" w:date="2023-01-20T11:31:00Z">
              <w:r>
                <w:rPr>
                  <w:rFonts w:cs="Calibri"/>
                  <w:sz w:val="20"/>
                  <w:szCs w:val="20"/>
                </w:rPr>
                <w:t>24</w:t>
              </w:r>
            </w:ins>
            <w:del w:id="415" w:author="KH" w:date="2023-01-20T11:31:00Z">
              <w:r w:rsidR="0033078B" w:rsidDel="00515817">
                <w:rPr>
                  <w:rFonts w:cs="Calibri"/>
                  <w:sz w:val="20"/>
                  <w:szCs w:val="20"/>
                </w:rPr>
                <w:delText>18,90</w:delText>
              </w:r>
            </w:del>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92782B">
            <w:pPr>
              <w:widowControl w:val="0"/>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F534C97" w:rsidR="0033078B" w:rsidRPr="00D96C63" w:rsidRDefault="00515817" w:rsidP="0092782B">
            <w:pPr>
              <w:widowControl w:val="0"/>
              <w:spacing w:before="120" w:after="0" w:line="240" w:lineRule="auto"/>
              <w:jc w:val="center"/>
              <w:rPr>
                <w:rFonts w:cs="Calibri"/>
                <w:bCs/>
                <w:sz w:val="20"/>
                <w:szCs w:val="20"/>
              </w:rPr>
            </w:pPr>
            <w:ins w:id="416" w:author="KH" w:date="2023-01-20T11:31:00Z">
              <w:r>
                <w:rPr>
                  <w:rFonts w:cs="Calibri"/>
                  <w:bCs/>
                  <w:sz w:val="20"/>
                  <w:szCs w:val="20"/>
                </w:rPr>
                <w:t>20</w:t>
              </w:r>
            </w:ins>
            <w:del w:id="417" w:author="KH" w:date="2023-01-20T11:31:00Z">
              <w:r w:rsidR="0033078B" w:rsidDel="00515817">
                <w:rPr>
                  <w:rFonts w:cs="Calibri"/>
                  <w:bCs/>
                  <w:sz w:val="20"/>
                  <w:szCs w:val="20"/>
                </w:rPr>
                <w:delText>15,10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F23B494" w:rsidR="0033078B" w:rsidRPr="00253FD3" w:rsidRDefault="00515817" w:rsidP="0092782B">
            <w:pPr>
              <w:widowControl w:val="0"/>
              <w:spacing w:before="120" w:after="0" w:line="240" w:lineRule="auto"/>
              <w:jc w:val="center"/>
              <w:rPr>
                <w:rFonts w:cs="Calibri"/>
                <w:sz w:val="20"/>
                <w:szCs w:val="20"/>
              </w:rPr>
            </w:pPr>
            <w:ins w:id="418" w:author="KH" w:date="2023-01-20T11:31:00Z">
              <w:r w:rsidRPr="00253FD3">
                <w:rPr>
                  <w:rFonts w:cs="Calibri"/>
                  <w:sz w:val="20"/>
                  <w:szCs w:val="20"/>
                </w:rPr>
                <w:t>24</w:t>
              </w:r>
            </w:ins>
            <w:del w:id="419" w:author="KH" w:date="2023-01-20T11:31:00Z">
              <w:r w:rsidR="0033078B" w:rsidRPr="00253FD3" w:rsidDel="00515817">
                <w:rPr>
                  <w:rFonts w:cs="Calibri"/>
                  <w:sz w:val="20"/>
                  <w:szCs w:val="20"/>
                </w:rPr>
                <w:delText>18,90</w:delText>
              </w:r>
            </w:del>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92782B">
            <w:pPr>
              <w:widowControl w:val="0"/>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653DF88C" w:rsidR="0033078B" w:rsidRPr="00D96C63" w:rsidRDefault="00C76463" w:rsidP="0092782B">
            <w:pPr>
              <w:widowControl w:val="0"/>
              <w:spacing w:before="120" w:after="0" w:line="240" w:lineRule="auto"/>
              <w:jc w:val="center"/>
              <w:rPr>
                <w:rFonts w:cs="Calibri"/>
                <w:bCs/>
                <w:sz w:val="20"/>
                <w:szCs w:val="20"/>
              </w:rPr>
            </w:pPr>
            <w:ins w:id="420" w:author="KH" w:date="2023-01-20T11:44:00Z">
              <w:r>
                <w:rPr>
                  <w:rFonts w:cs="Calibri"/>
                  <w:bCs/>
                  <w:sz w:val="20"/>
                  <w:szCs w:val="20"/>
                </w:rPr>
                <w:t>13</w:t>
              </w:r>
            </w:ins>
            <w:del w:id="421" w:author="KH" w:date="2023-01-20T11:44:00Z">
              <w:r w:rsidR="0033078B" w:rsidDel="00C76463">
                <w:rPr>
                  <w:rFonts w:cs="Calibri"/>
                  <w:bCs/>
                  <w:sz w:val="20"/>
                  <w:szCs w:val="20"/>
                </w:rPr>
                <w:delText>9,80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5475A701" w:rsidR="0033078B" w:rsidRPr="00253FD3" w:rsidRDefault="0033078B" w:rsidP="0092782B">
            <w:pPr>
              <w:widowControl w:val="0"/>
              <w:spacing w:before="120" w:after="0" w:line="240" w:lineRule="auto"/>
              <w:jc w:val="center"/>
              <w:rPr>
                <w:rFonts w:cs="Calibri"/>
                <w:sz w:val="20"/>
                <w:szCs w:val="20"/>
              </w:rPr>
            </w:pPr>
            <w:del w:id="422" w:author="KH" w:date="2023-01-20T13:35:00Z">
              <w:r w:rsidRPr="00253FD3" w:rsidDel="00253FD3">
                <w:rPr>
                  <w:rFonts w:cs="Calibri"/>
                  <w:sz w:val="20"/>
                  <w:szCs w:val="20"/>
                </w:rPr>
                <w:delText>12,20</w:delText>
              </w:r>
            </w:del>
            <w:ins w:id="423" w:author="KH" w:date="2023-01-20T13:35:00Z">
              <w:r w:rsidR="00253FD3" w:rsidRPr="00253FD3">
                <w:rPr>
                  <w:rFonts w:cs="Calibri"/>
                  <w:sz w:val="20"/>
                  <w:szCs w:val="20"/>
                </w:rPr>
                <w:t>15,6</w:t>
              </w:r>
            </w:ins>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195C1C5E" w:rsidR="00F75C80" w:rsidRDefault="00C76463" w:rsidP="0092782B">
            <w:pPr>
              <w:widowControl w:val="0"/>
              <w:spacing w:before="120" w:after="0" w:line="240" w:lineRule="auto"/>
              <w:jc w:val="center"/>
              <w:rPr>
                <w:rFonts w:cs="Calibri"/>
                <w:bCs/>
                <w:sz w:val="20"/>
                <w:szCs w:val="20"/>
              </w:rPr>
            </w:pPr>
            <w:ins w:id="424" w:author="KH" w:date="2023-01-20T11:44:00Z">
              <w:r>
                <w:rPr>
                  <w:rFonts w:cs="Calibri"/>
                  <w:bCs/>
                  <w:sz w:val="20"/>
                  <w:szCs w:val="20"/>
                </w:rPr>
                <w:t>13</w:t>
              </w:r>
            </w:ins>
            <w:del w:id="425" w:author="KH" w:date="2023-01-20T11:44:00Z">
              <w:r w:rsidR="00F75C80" w:rsidDel="00C76463">
                <w:rPr>
                  <w:rFonts w:cs="Calibri"/>
                  <w:bCs/>
                  <w:sz w:val="20"/>
                  <w:szCs w:val="20"/>
                </w:rPr>
                <w:delText>9,80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60445F54" w:rsidR="00F75C80" w:rsidRPr="00253FD3" w:rsidRDefault="00253FD3" w:rsidP="0092782B">
            <w:pPr>
              <w:widowControl w:val="0"/>
              <w:spacing w:before="120" w:after="0" w:line="240" w:lineRule="auto"/>
              <w:jc w:val="center"/>
              <w:rPr>
                <w:rFonts w:cs="Calibri"/>
                <w:sz w:val="20"/>
                <w:szCs w:val="20"/>
              </w:rPr>
            </w:pPr>
            <w:ins w:id="426" w:author="KH" w:date="2023-01-20T13:36:00Z">
              <w:r w:rsidRPr="00253FD3">
                <w:rPr>
                  <w:rFonts w:cs="Calibri"/>
                  <w:sz w:val="20"/>
                  <w:szCs w:val="20"/>
                </w:rPr>
                <w:t>15,6</w:t>
              </w:r>
            </w:ins>
            <w:del w:id="427" w:author="KH" w:date="2023-01-20T13:36:00Z">
              <w:r w:rsidR="00F75C80" w:rsidRPr="00253FD3" w:rsidDel="00253FD3">
                <w:rPr>
                  <w:rFonts w:cs="Calibri"/>
                  <w:sz w:val="20"/>
                  <w:szCs w:val="20"/>
                </w:rPr>
                <w:delText>12,20</w:delText>
              </w:r>
            </w:del>
          </w:p>
        </w:tc>
      </w:tr>
      <w:tr w:rsidR="00F75C80" w:rsidRPr="00D96C63" w14:paraId="5C048EF3" w14:textId="77777777" w:rsidTr="00253FD3">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34FCDC7" w:rsidR="00F75C80" w:rsidRPr="00D96C63" w:rsidRDefault="00C76463" w:rsidP="0092782B">
            <w:pPr>
              <w:widowControl w:val="0"/>
              <w:spacing w:before="120" w:after="0" w:line="240" w:lineRule="auto"/>
              <w:jc w:val="center"/>
              <w:rPr>
                <w:rFonts w:cs="Calibri"/>
                <w:bCs/>
                <w:sz w:val="20"/>
                <w:szCs w:val="20"/>
              </w:rPr>
            </w:pPr>
            <w:ins w:id="428" w:author="KH" w:date="2023-01-20T11:44:00Z">
              <w:r>
                <w:rPr>
                  <w:rFonts w:cs="Calibri"/>
                  <w:bCs/>
                  <w:sz w:val="20"/>
                  <w:szCs w:val="20"/>
                </w:rPr>
                <w:t>16</w:t>
              </w:r>
            </w:ins>
            <w:del w:id="429" w:author="KH" w:date="2023-01-20T11:44:00Z">
              <w:r w:rsidR="00F75C80" w:rsidDel="00C76463">
                <w:rPr>
                  <w:rFonts w:cs="Calibri"/>
                  <w:bCs/>
                  <w:sz w:val="20"/>
                  <w:szCs w:val="20"/>
                </w:rPr>
                <w:delText>13,40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CF52CBB" w:rsidR="00F75C80" w:rsidRPr="00253FD3" w:rsidRDefault="00253FD3" w:rsidP="0092782B">
            <w:pPr>
              <w:widowControl w:val="0"/>
              <w:spacing w:before="120" w:after="0" w:line="240" w:lineRule="auto"/>
              <w:jc w:val="center"/>
              <w:rPr>
                <w:rFonts w:cs="Calibri"/>
                <w:sz w:val="20"/>
                <w:szCs w:val="20"/>
              </w:rPr>
            </w:pPr>
            <w:ins w:id="430" w:author="KH" w:date="2023-01-20T13:36:00Z">
              <w:r w:rsidRPr="00253FD3">
                <w:rPr>
                  <w:rFonts w:cs="Calibri"/>
                  <w:sz w:val="20"/>
                  <w:szCs w:val="20"/>
                </w:rPr>
                <w:t>19,2</w:t>
              </w:r>
            </w:ins>
            <w:del w:id="431" w:author="KH" w:date="2023-01-20T13:36:00Z">
              <w:r w:rsidR="00F75C80" w:rsidRPr="00253FD3" w:rsidDel="00253FD3">
                <w:rPr>
                  <w:rFonts w:cs="Calibri"/>
                  <w:sz w:val="20"/>
                  <w:szCs w:val="20"/>
                </w:rPr>
                <w:delText>16,80</w:delText>
              </w:r>
            </w:del>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92782B">
            <w:pPr>
              <w:widowControl w:val="0"/>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0B280BC1" w:rsidR="00F75C80" w:rsidRPr="00D96C63" w:rsidRDefault="00515817" w:rsidP="00253FD3">
            <w:pPr>
              <w:widowControl w:val="0"/>
              <w:spacing w:before="120" w:after="0" w:line="240" w:lineRule="auto"/>
              <w:jc w:val="center"/>
              <w:rPr>
                <w:rFonts w:cs="Calibri"/>
                <w:bCs/>
                <w:sz w:val="20"/>
                <w:szCs w:val="20"/>
              </w:rPr>
            </w:pPr>
            <w:ins w:id="432" w:author="KH" w:date="2023-01-20T11:31:00Z">
              <w:r>
                <w:rPr>
                  <w:rFonts w:cs="Calibri"/>
                  <w:bCs/>
                  <w:sz w:val="20"/>
                  <w:szCs w:val="20"/>
                </w:rPr>
                <w:t>9</w:t>
              </w:r>
            </w:ins>
            <w:del w:id="433" w:author="KH" w:date="2023-01-20T11:31:00Z">
              <w:r w:rsidR="00F75C80" w:rsidDel="00515817">
                <w:rPr>
                  <w:rFonts w:cs="Calibri"/>
                  <w:bCs/>
                  <w:sz w:val="20"/>
                  <w:szCs w:val="20"/>
                </w:rPr>
                <w:delText>5,10</w:delText>
              </w:r>
            </w:del>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3CE5E9A8" w:rsidR="00F75C80" w:rsidRPr="00D96C63" w:rsidRDefault="00253FD3" w:rsidP="0092782B">
            <w:pPr>
              <w:widowControl w:val="0"/>
              <w:spacing w:before="120" w:after="0" w:line="240" w:lineRule="auto"/>
              <w:jc w:val="center"/>
              <w:rPr>
                <w:rFonts w:cs="Calibri"/>
                <w:sz w:val="20"/>
                <w:szCs w:val="20"/>
              </w:rPr>
            </w:pPr>
            <w:ins w:id="434" w:author="KH" w:date="2023-01-20T13:36:00Z">
              <w:r>
                <w:rPr>
                  <w:rFonts w:cs="Calibri"/>
                  <w:sz w:val="20"/>
                  <w:szCs w:val="20"/>
                </w:rPr>
                <w:t>10,8</w:t>
              </w:r>
            </w:ins>
            <w:del w:id="435" w:author="KH" w:date="2023-01-20T11:31:00Z">
              <w:r w:rsidR="00F75C80" w:rsidDel="00515817">
                <w:rPr>
                  <w:rFonts w:cs="Calibri"/>
                  <w:sz w:val="20"/>
                  <w:szCs w:val="20"/>
                </w:rPr>
                <w:delText>6,40</w:delText>
              </w:r>
            </w:del>
          </w:p>
        </w:tc>
      </w:tr>
    </w:tbl>
    <w:p w14:paraId="03F6B193" w14:textId="6DAD76CA" w:rsidR="003D7BB6" w:rsidRDefault="003D7BB6" w:rsidP="0092782B">
      <w:pPr>
        <w:widowControl w:val="0"/>
        <w:spacing w:before="120" w:after="0" w:line="240" w:lineRule="auto"/>
        <w:rPr>
          <w:rFonts w:cs="Calibri"/>
          <w:b/>
          <w:color w:val="000000"/>
        </w:rPr>
      </w:pPr>
    </w:p>
    <w:p w14:paraId="32B31041" w14:textId="116F40C9" w:rsidR="00BE25A5" w:rsidRDefault="00BE25A5" w:rsidP="0092782B">
      <w:pPr>
        <w:widowControl w:val="0"/>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92782B">
      <w:pPr>
        <w:widowControl w:val="0"/>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6628"/>
        <w:gridCol w:w="1765"/>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3E34A87D" w:rsidR="00D44FD7" w:rsidRPr="00E064A3" w:rsidRDefault="00C76463" w:rsidP="0056714F">
            <w:pPr>
              <w:keepNext/>
              <w:keepLines/>
              <w:spacing w:before="120" w:after="0" w:line="240" w:lineRule="auto"/>
              <w:jc w:val="center"/>
              <w:rPr>
                <w:rFonts w:cs="Calibri"/>
                <w:bCs/>
                <w:sz w:val="20"/>
                <w:szCs w:val="20"/>
              </w:rPr>
            </w:pPr>
            <w:ins w:id="436" w:author="KH" w:date="2023-01-20T11:45:00Z">
              <w:r>
                <w:rPr>
                  <w:rFonts w:cs="Calibri"/>
                  <w:bCs/>
                  <w:sz w:val="20"/>
                  <w:szCs w:val="20"/>
                </w:rPr>
                <w:t>30</w:t>
              </w:r>
            </w:ins>
            <w:del w:id="437" w:author="KH" w:date="2023-01-20T11:45:00Z">
              <w:r w:rsidR="00D44FD7" w:rsidRPr="00E064A3" w:rsidDel="00C76463">
                <w:rPr>
                  <w:rFonts w:cs="Calibri"/>
                  <w:bCs/>
                  <w:sz w:val="20"/>
                  <w:szCs w:val="20"/>
                </w:rPr>
                <w:delText>19,00</w:delText>
              </w:r>
            </w:del>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182F5153" w:rsidR="00D44FD7" w:rsidRPr="00E064A3" w:rsidRDefault="00C76463" w:rsidP="0056714F">
            <w:pPr>
              <w:keepNext/>
              <w:keepLines/>
              <w:spacing w:before="120" w:after="0" w:line="240" w:lineRule="auto"/>
              <w:jc w:val="center"/>
              <w:rPr>
                <w:rFonts w:cs="Calibri"/>
                <w:bCs/>
                <w:sz w:val="20"/>
                <w:szCs w:val="20"/>
              </w:rPr>
            </w:pPr>
            <w:ins w:id="438" w:author="KH" w:date="2023-01-20T11:45:00Z">
              <w:r>
                <w:rPr>
                  <w:rFonts w:cs="Calibri"/>
                  <w:bCs/>
                  <w:sz w:val="20"/>
                  <w:szCs w:val="20"/>
                </w:rPr>
                <w:t>45</w:t>
              </w:r>
            </w:ins>
            <w:del w:id="439" w:author="KH" w:date="2023-01-20T11:45:00Z">
              <w:r w:rsidR="00D44FD7" w:rsidRPr="00E064A3" w:rsidDel="00C76463">
                <w:rPr>
                  <w:rFonts w:cs="Calibri"/>
                  <w:bCs/>
                  <w:sz w:val="20"/>
                  <w:szCs w:val="20"/>
                </w:rPr>
                <w:delText>23,00</w:delText>
              </w:r>
            </w:del>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1B5DD857" w:rsidR="00D44FD7" w:rsidRPr="00BE25A5" w:rsidRDefault="00C76463" w:rsidP="0056714F">
            <w:pPr>
              <w:keepNext/>
              <w:keepLines/>
              <w:spacing w:before="120" w:after="0" w:line="240" w:lineRule="auto"/>
              <w:jc w:val="center"/>
              <w:rPr>
                <w:rFonts w:cs="Calibri"/>
                <w:bCs/>
                <w:sz w:val="20"/>
                <w:szCs w:val="20"/>
              </w:rPr>
            </w:pPr>
            <w:ins w:id="440" w:author="KH" w:date="2023-01-20T11:45:00Z">
              <w:r>
                <w:rPr>
                  <w:rFonts w:cs="Calibri"/>
                  <w:bCs/>
                  <w:sz w:val="20"/>
                  <w:szCs w:val="20"/>
                </w:rPr>
                <w:t>35</w:t>
              </w:r>
            </w:ins>
            <w:del w:id="441" w:author="KH" w:date="2023-01-20T11:45:00Z">
              <w:r w:rsidR="00D44FD7" w:rsidRPr="00BE25A5" w:rsidDel="00C76463">
                <w:rPr>
                  <w:rFonts w:cs="Calibri"/>
                  <w:bCs/>
                  <w:sz w:val="20"/>
                  <w:szCs w:val="20"/>
                </w:rPr>
                <w:delText>30,00</w:delText>
              </w:r>
            </w:del>
          </w:p>
        </w:tc>
      </w:tr>
      <w:tr w:rsidR="00D44FD7" w:rsidRPr="00BE25A5" w:rsidDel="00C76463" w14:paraId="7FC06C4B" w14:textId="568CC6FE" w:rsidTr="00D44FD7">
        <w:trPr>
          <w:trHeight w:val="531"/>
          <w:del w:id="442" w:author="KH" w:date="2023-01-20T11:45:00Z"/>
        </w:trPr>
        <w:tc>
          <w:tcPr>
            <w:tcW w:w="369" w:type="pct"/>
            <w:shd w:val="clear" w:color="auto" w:fill="C6D9F1"/>
          </w:tcPr>
          <w:p w14:paraId="4A529E06" w14:textId="3A52194A" w:rsidR="00D44FD7" w:rsidRPr="00BE25A5" w:rsidDel="00C76463" w:rsidRDefault="00D44FD7" w:rsidP="0056714F">
            <w:pPr>
              <w:keepNext/>
              <w:keepLines/>
              <w:spacing w:before="120" w:after="0" w:line="240" w:lineRule="auto"/>
              <w:jc w:val="center"/>
              <w:rPr>
                <w:del w:id="443" w:author="KH" w:date="2023-01-20T11:45:00Z"/>
                <w:rFonts w:cs="Calibri"/>
                <w:b/>
                <w:sz w:val="20"/>
                <w:szCs w:val="20"/>
              </w:rPr>
            </w:pPr>
            <w:del w:id="444" w:author="KH" w:date="2023-01-20T11:45:00Z">
              <w:r w:rsidDel="00C76463">
                <w:rPr>
                  <w:rFonts w:cs="Calibri"/>
                  <w:b/>
                  <w:sz w:val="20"/>
                  <w:szCs w:val="20"/>
                </w:rPr>
                <w:delText>4</w:delText>
              </w:r>
              <w:r w:rsidRPr="00BE25A5" w:rsidDel="00C76463">
                <w:rPr>
                  <w:rFonts w:cs="Calibri"/>
                  <w:b/>
                  <w:sz w:val="20"/>
                  <w:szCs w:val="20"/>
                </w:rPr>
                <w:delText>.</w:delText>
              </w:r>
            </w:del>
          </w:p>
        </w:tc>
        <w:tc>
          <w:tcPr>
            <w:tcW w:w="3657" w:type="pct"/>
            <w:shd w:val="clear" w:color="auto" w:fill="C6D9F1"/>
          </w:tcPr>
          <w:p w14:paraId="5E853BAC" w14:textId="796D56EE" w:rsidR="00D44FD7" w:rsidDel="00C76463" w:rsidRDefault="00D44FD7" w:rsidP="0056714F">
            <w:pPr>
              <w:keepNext/>
              <w:keepLines/>
              <w:spacing w:before="120" w:after="0" w:line="240" w:lineRule="auto"/>
              <w:rPr>
                <w:del w:id="445" w:author="KH" w:date="2023-01-20T11:45:00Z"/>
                <w:rFonts w:cs="Calibri"/>
                <w:b/>
                <w:sz w:val="20"/>
                <w:szCs w:val="20"/>
              </w:rPr>
            </w:pPr>
            <w:del w:id="446" w:author="KH" w:date="2023-01-20T11:45:00Z">
              <w:r w:rsidDel="00C76463">
                <w:rPr>
                  <w:rFonts w:cs="Calibri"/>
                  <w:b/>
                  <w:sz w:val="20"/>
                  <w:szCs w:val="20"/>
                </w:rPr>
                <w:delText xml:space="preserve">- </w:delText>
              </w:r>
              <w:r w:rsidRPr="00BE25A5" w:rsidDel="00C76463">
                <w:rPr>
                  <w:rFonts w:cs="Calibri"/>
                  <w:b/>
                  <w:sz w:val="20"/>
                  <w:szCs w:val="20"/>
                </w:rPr>
                <w:delText>Poskytovanie odborného vzdelávania - prednášky, semináre, lektorská činnosť, vypracovanie študijných materiálov</w:delText>
              </w:r>
              <w:r w:rsidDel="00C76463">
                <w:rPr>
                  <w:rFonts w:cs="Calibri"/>
                  <w:b/>
                  <w:sz w:val="20"/>
                  <w:szCs w:val="20"/>
                </w:rPr>
                <w:delText xml:space="preserve"> </w:delText>
              </w:r>
            </w:del>
          </w:p>
          <w:p w14:paraId="384F1A1D" w14:textId="72ACD10F" w:rsidR="00D44FD7" w:rsidRPr="00BE25A5" w:rsidDel="00C76463" w:rsidRDefault="00D44FD7" w:rsidP="0056714F">
            <w:pPr>
              <w:keepNext/>
              <w:keepLines/>
              <w:spacing w:before="120" w:after="0" w:line="240" w:lineRule="auto"/>
              <w:rPr>
                <w:del w:id="447" w:author="KH" w:date="2023-01-20T11:45:00Z"/>
                <w:rFonts w:cs="Calibri"/>
                <w:b/>
                <w:sz w:val="20"/>
                <w:szCs w:val="20"/>
              </w:rPr>
            </w:pPr>
          </w:p>
        </w:tc>
        <w:tc>
          <w:tcPr>
            <w:tcW w:w="974" w:type="pct"/>
          </w:tcPr>
          <w:p w14:paraId="4DA9A233" w14:textId="3F8E70DE" w:rsidR="00D44FD7" w:rsidRPr="00BE25A5" w:rsidDel="00C76463" w:rsidRDefault="00D44FD7" w:rsidP="0056714F">
            <w:pPr>
              <w:keepNext/>
              <w:keepLines/>
              <w:spacing w:before="120" w:after="0" w:line="240" w:lineRule="auto"/>
              <w:jc w:val="center"/>
              <w:rPr>
                <w:del w:id="448" w:author="KH" w:date="2023-01-20T11:45:00Z"/>
                <w:rFonts w:cs="Calibri"/>
                <w:bCs/>
                <w:sz w:val="20"/>
                <w:szCs w:val="20"/>
              </w:rPr>
            </w:pPr>
            <w:del w:id="449" w:author="KH" w:date="2023-01-20T11:45:00Z">
              <w:r w:rsidRPr="00BE25A5" w:rsidDel="00C76463">
                <w:rPr>
                  <w:rFonts w:cs="Calibri"/>
                  <w:bCs/>
                  <w:sz w:val="20"/>
                  <w:szCs w:val="20"/>
                </w:rPr>
                <w:delText>40,00</w:delText>
              </w:r>
            </w:del>
          </w:p>
        </w:tc>
      </w:tr>
      <w:tr w:rsidR="00D44FD7" w:rsidRPr="00BE25A5" w14:paraId="09081C81" w14:textId="77777777" w:rsidTr="00D44FD7">
        <w:trPr>
          <w:trHeight w:val="250"/>
        </w:trPr>
        <w:tc>
          <w:tcPr>
            <w:tcW w:w="369" w:type="pct"/>
            <w:shd w:val="clear" w:color="auto" w:fill="C6D9F1"/>
          </w:tcPr>
          <w:p w14:paraId="14077D6C" w14:textId="514AA3B5" w:rsidR="00D44FD7" w:rsidRPr="00BE25A5" w:rsidRDefault="00D44FD7" w:rsidP="0056714F">
            <w:pPr>
              <w:keepNext/>
              <w:keepLines/>
              <w:spacing w:before="120" w:after="0" w:line="240" w:lineRule="auto"/>
              <w:jc w:val="center"/>
              <w:rPr>
                <w:rFonts w:cs="Calibri"/>
                <w:b/>
                <w:sz w:val="20"/>
                <w:szCs w:val="20"/>
              </w:rPr>
            </w:pPr>
            <w:del w:id="450" w:author="KH" w:date="2023-01-20T11:46:00Z">
              <w:r w:rsidDel="00C76463">
                <w:rPr>
                  <w:rFonts w:cs="Calibri"/>
                  <w:b/>
                  <w:sz w:val="20"/>
                  <w:szCs w:val="20"/>
                </w:rPr>
                <w:delText>5</w:delText>
              </w:r>
            </w:del>
            <w:ins w:id="451" w:author="KH" w:date="2023-01-20T11:46:00Z">
              <w:r w:rsidR="00C76463">
                <w:rPr>
                  <w:rFonts w:cs="Calibri"/>
                  <w:b/>
                  <w:sz w:val="20"/>
                  <w:szCs w:val="20"/>
                </w:rPr>
                <w:t>4</w:t>
              </w:r>
            </w:ins>
            <w:r w:rsidRPr="00BE25A5">
              <w:rPr>
                <w:rFonts w:cs="Calibri"/>
                <w:b/>
                <w:sz w:val="20"/>
                <w:szCs w:val="20"/>
              </w:rPr>
              <w:t>.</w:t>
            </w:r>
          </w:p>
        </w:tc>
        <w:tc>
          <w:tcPr>
            <w:tcW w:w="3657" w:type="pct"/>
            <w:shd w:val="clear" w:color="auto" w:fill="C6D9F1"/>
          </w:tcPr>
          <w:p w14:paraId="7E635B97" w14:textId="66179FAE" w:rsidR="00D44FD7" w:rsidRDefault="00D44FD7" w:rsidP="0056714F">
            <w:pPr>
              <w:keepNext/>
              <w:keepLines/>
              <w:spacing w:before="120" w:after="0" w:line="240" w:lineRule="auto"/>
              <w:rPr>
                <w:ins w:id="452" w:author="KH" w:date="2023-01-20T11:45:00Z"/>
                <w:rFonts w:cs="Calibri"/>
                <w:b/>
                <w:sz w:val="20"/>
                <w:szCs w:val="20"/>
              </w:rPr>
            </w:pPr>
            <w:r w:rsidRPr="00BE25A5">
              <w:rPr>
                <w:rFonts w:cs="Calibri"/>
                <w:b/>
                <w:sz w:val="20"/>
                <w:szCs w:val="20"/>
              </w:rPr>
              <w:t>- Poskytovanie odborných, konzultačných a metodických činností, vypracovanie odborných materiálov</w:t>
            </w:r>
          </w:p>
          <w:p w14:paraId="3355C4CE" w14:textId="1D5BC404" w:rsidR="00C76463" w:rsidRPr="00BE25A5" w:rsidRDefault="00C76463" w:rsidP="0056714F">
            <w:pPr>
              <w:keepNext/>
              <w:keepLines/>
              <w:spacing w:before="120" w:after="0" w:line="240" w:lineRule="auto"/>
              <w:rPr>
                <w:rFonts w:cs="Calibri"/>
                <w:b/>
                <w:sz w:val="20"/>
                <w:szCs w:val="20"/>
              </w:rPr>
            </w:pPr>
            <w:ins w:id="453" w:author="KH" w:date="2023-01-20T11:45:00Z">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ins>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61B533C3" w:rsidR="00D44FD7" w:rsidRPr="00BE25A5" w:rsidRDefault="00DF263E" w:rsidP="0056714F">
            <w:pPr>
              <w:keepNext/>
              <w:keepLines/>
              <w:spacing w:before="120" w:after="0" w:line="240" w:lineRule="auto"/>
              <w:jc w:val="center"/>
              <w:rPr>
                <w:rFonts w:cs="Calibri"/>
                <w:bCs/>
                <w:sz w:val="20"/>
                <w:szCs w:val="20"/>
              </w:rPr>
            </w:pPr>
            <w:ins w:id="454" w:author="KH" w:date="2023-01-20T12:21:00Z">
              <w:r>
                <w:rPr>
                  <w:rFonts w:cs="Calibri"/>
                  <w:bCs/>
                  <w:sz w:val="20"/>
                  <w:szCs w:val="20"/>
                </w:rPr>
                <w:t>55</w:t>
              </w:r>
            </w:ins>
            <w:del w:id="455" w:author="KH" w:date="2023-01-20T12:21:00Z">
              <w:r w:rsidR="00D44FD7" w:rsidRPr="00BE25A5" w:rsidDel="00DF263E">
                <w:rPr>
                  <w:rFonts w:cs="Calibri"/>
                  <w:bCs/>
                  <w:sz w:val="20"/>
                  <w:szCs w:val="20"/>
                </w:rPr>
                <w:delText>50,00</w:delText>
              </w:r>
            </w:del>
          </w:p>
        </w:tc>
      </w:tr>
      <w:tr w:rsidR="00D44FD7" w:rsidRPr="00BE25A5" w14:paraId="2CD6EB96" w14:textId="77777777" w:rsidTr="00D44FD7">
        <w:trPr>
          <w:trHeight w:val="379"/>
        </w:trPr>
        <w:tc>
          <w:tcPr>
            <w:tcW w:w="369" w:type="pct"/>
            <w:shd w:val="clear" w:color="auto" w:fill="C6D9F1"/>
          </w:tcPr>
          <w:p w14:paraId="173A46ED" w14:textId="5A561AEA" w:rsidR="00D44FD7" w:rsidRPr="00BE25A5" w:rsidRDefault="00C76463" w:rsidP="0056714F">
            <w:pPr>
              <w:keepNext/>
              <w:keepLines/>
              <w:spacing w:before="120" w:after="0" w:line="240" w:lineRule="auto"/>
              <w:jc w:val="center"/>
              <w:rPr>
                <w:rFonts w:cs="Calibri"/>
                <w:b/>
                <w:sz w:val="20"/>
                <w:szCs w:val="20"/>
              </w:rPr>
            </w:pPr>
            <w:ins w:id="456" w:author="KH" w:date="2023-01-20T11:46:00Z">
              <w:r>
                <w:rPr>
                  <w:rFonts w:cs="Calibri"/>
                  <w:b/>
                  <w:sz w:val="20"/>
                  <w:szCs w:val="20"/>
                </w:rPr>
                <w:t>5</w:t>
              </w:r>
            </w:ins>
            <w:del w:id="457" w:author="KH" w:date="2023-01-20T11:46:00Z">
              <w:r w:rsidR="00D44FD7" w:rsidDel="00C76463">
                <w:rPr>
                  <w:rFonts w:cs="Calibri"/>
                  <w:b/>
                  <w:sz w:val="20"/>
                  <w:szCs w:val="20"/>
                </w:rPr>
                <w:delText>6</w:delText>
              </w:r>
            </w:del>
            <w:r w:rsidR="00D44FD7"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22753DF2" w:rsidR="00D44FD7" w:rsidRPr="00BE25A5" w:rsidRDefault="00D44FD7" w:rsidP="0056714F">
            <w:pPr>
              <w:keepNext/>
              <w:keepLines/>
              <w:spacing w:before="120" w:after="0" w:line="240" w:lineRule="auto"/>
              <w:jc w:val="center"/>
              <w:rPr>
                <w:rFonts w:cs="Calibri"/>
                <w:bCs/>
                <w:sz w:val="20"/>
                <w:szCs w:val="20"/>
              </w:rPr>
            </w:pPr>
            <w:del w:id="458" w:author="KH" w:date="2023-01-20T11:45:00Z">
              <w:r w:rsidRPr="00BE25A5" w:rsidDel="00C76463">
                <w:rPr>
                  <w:rFonts w:cs="Calibri"/>
                  <w:bCs/>
                  <w:sz w:val="20"/>
                  <w:szCs w:val="20"/>
                </w:rPr>
                <w:delText>66,00</w:delText>
              </w:r>
            </w:del>
            <w:ins w:id="459" w:author="KH" w:date="2023-01-20T11:45:00Z">
              <w:r w:rsidR="00C76463">
                <w:rPr>
                  <w:rFonts w:cs="Calibri"/>
                  <w:bCs/>
                  <w:sz w:val="20"/>
                  <w:szCs w:val="20"/>
                </w:rPr>
                <w:t>70</w:t>
              </w:r>
            </w:ins>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5"/>
        <w:gridCol w:w="4564"/>
        <w:gridCol w:w="2733"/>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(ŽoNFP</w:t>
            </w:r>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2C6FC4" w:rsidP="00415B1C">
            <w:pPr>
              <w:keepNext/>
              <w:keepLines/>
              <w:spacing w:after="0" w:line="240" w:lineRule="auto"/>
              <w:jc w:val="center"/>
              <w:rPr>
                <w:rFonts w:eastAsia="Times New Roman"/>
                <w:color w:val="494949"/>
                <w:sz w:val="20"/>
                <w:szCs w:val="20"/>
                <w:lang w:eastAsia="sk-SK"/>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2C6FC4" w:rsidP="00415B1C">
            <w:pPr>
              <w:keepNext/>
              <w:keepLines/>
              <w:spacing w:after="0" w:line="240" w:lineRule="auto"/>
              <w:jc w:val="center"/>
              <w:rPr>
                <w:rFonts w:cs="Calibri"/>
                <w:b/>
                <w:sz w:val="20"/>
                <w:szCs w:val="18"/>
              </w:rPr>
            </w:pPr>
            <w:hyperlink r:id="rId35"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AA5196">
      <w:pPr>
        <w:keepNext/>
        <w:keepLines/>
        <w:numPr>
          <w:ilvl w:val="3"/>
          <w:numId w:val="54"/>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t>Finančný limit  cestovných náhrad za ubytovanie v krajinách mimo EÚ</w:t>
            </w:r>
          </w:p>
        </w:tc>
        <w:tc>
          <w:tcPr>
            <w:tcW w:w="4607" w:type="dxa"/>
            <w:shd w:val="clear" w:color="auto" w:fill="auto"/>
            <w:vAlign w:val="center"/>
          </w:tcPr>
          <w:p w14:paraId="2C43B30F" w14:textId="658CB383" w:rsidR="00453766" w:rsidRPr="003C2F12" w:rsidRDefault="00C76463" w:rsidP="00415B1C">
            <w:pPr>
              <w:pStyle w:val="Textpoznmkypodiarou"/>
              <w:keepNext/>
              <w:keepLines/>
              <w:spacing w:before="120"/>
              <w:jc w:val="center"/>
              <w:rPr>
                <w:lang w:val="sk-SK"/>
              </w:rPr>
            </w:pPr>
            <w:ins w:id="460" w:author="KH" w:date="2023-01-20T11:52:00Z">
              <w:r>
                <w:rPr>
                  <w:rFonts w:ascii="Calibri" w:eastAsia="Calibri" w:hAnsi="Calibri" w:cs="Calibri"/>
                  <w:b/>
                  <w:sz w:val="20"/>
                  <w:szCs w:val="18"/>
                  <w:lang w:val="sk-SK"/>
                </w:rPr>
                <w:t>208</w:t>
              </w:r>
            </w:ins>
            <w:del w:id="461" w:author="KH" w:date="2023-01-20T11:52:00Z">
              <w:r w:rsidR="00453766" w:rsidRPr="003C2F12" w:rsidDel="00C76463">
                <w:rPr>
                  <w:rFonts w:ascii="Calibri" w:eastAsia="Calibri" w:hAnsi="Calibri" w:cs="Calibri"/>
                  <w:b/>
                  <w:sz w:val="20"/>
                  <w:szCs w:val="18"/>
                  <w:lang w:val="sk-SK"/>
                </w:rPr>
                <w:delText>173</w:delText>
              </w:r>
            </w:del>
            <w:r w:rsidR="00453766" w:rsidRPr="003C2F12">
              <w:rPr>
                <w:rFonts w:ascii="Calibri" w:eastAsia="Calibri" w:hAnsi="Calibri" w:cs="Calibri"/>
                <w:b/>
                <w:sz w:val="20"/>
                <w:szCs w:val="18"/>
                <w:lang w:val="sk-SK"/>
              </w:rPr>
              <w:t xml:space="preserve">,- EUR/noc </w:t>
            </w:r>
            <w:r w:rsidR="00453766"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18EA36BB" w:rsidR="009048F6" w:rsidRDefault="009048F6" w:rsidP="00AA5196">
      <w:pPr>
        <w:keepNext/>
        <w:keepLines/>
        <w:numPr>
          <w:ilvl w:val="3"/>
          <w:numId w:val="54"/>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ins w:id="462" w:author="KH" w:date="2023-01-16T15:25:00Z">
        <w:r w:rsidR="00BD428C">
          <w:rPr>
            <w:rFonts w:cs="Calibri"/>
            <w:b/>
            <w:color w:val="000000"/>
          </w:rPr>
          <w:t xml:space="preserve"> (vrátane územia SR)</w:t>
        </w:r>
      </w:ins>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6832111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w:t>
            </w:r>
            <w:ins w:id="463" w:author="KH" w:date="2023-01-20T11:52:00Z">
              <w:r w:rsidR="00C76463">
                <w:rPr>
                  <w:rFonts w:cs="Calibri"/>
                  <w:b/>
                  <w:sz w:val="20"/>
                  <w:szCs w:val="20"/>
                </w:rPr>
                <w:t>92</w:t>
              </w:r>
            </w:ins>
            <w:del w:id="464" w:author="KH" w:date="2023-01-20T11:52:00Z">
              <w:r w:rsidDel="00C76463">
                <w:rPr>
                  <w:rFonts w:cs="Calibri"/>
                  <w:b/>
                  <w:sz w:val="20"/>
                  <w:szCs w:val="20"/>
                </w:rPr>
                <w:delText>6</w:delText>
              </w:r>
              <w:r w:rsidRPr="006A7380" w:rsidDel="00C76463">
                <w:rPr>
                  <w:rFonts w:cs="Calibri"/>
                  <w:b/>
                  <w:sz w:val="20"/>
                  <w:szCs w:val="20"/>
                </w:rPr>
                <w:delText>0</w:delText>
              </w:r>
            </w:del>
            <w:r w:rsidRPr="006A7380">
              <w:rPr>
                <w:rFonts w:cs="Calibri"/>
                <w:b/>
                <w:sz w:val="20"/>
                <w:szCs w:val="20"/>
              </w:rPr>
              <w:t xml:space="preserve">,-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AA5196">
      <w:pPr>
        <w:keepNext/>
        <w:keepLines/>
        <w:numPr>
          <w:ilvl w:val="3"/>
          <w:numId w:val="54"/>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0E201F66"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max. 2</w:t>
            </w:r>
            <w:ins w:id="465" w:author="KH" w:date="2023-01-20T11:52:00Z">
              <w:r w:rsidR="00C76463">
                <w:rPr>
                  <w:rFonts w:cs="Calibri"/>
                  <w:b/>
                  <w:sz w:val="20"/>
                  <w:szCs w:val="20"/>
                </w:rPr>
                <w:t>5</w:t>
              </w:r>
            </w:ins>
            <w:del w:id="466" w:author="KH" w:date="2023-01-20T11:52:00Z">
              <w:r w:rsidRPr="006A7380" w:rsidDel="00C76463">
                <w:rPr>
                  <w:rFonts w:cs="Calibri"/>
                  <w:b/>
                  <w:sz w:val="20"/>
                  <w:szCs w:val="20"/>
                </w:rPr>
                <w:delText>0</w:delText>
              </w:r>
            </w:del>
            <w:r w:rsidRPr="006A7380">
              <w:rPr>
                <w:rFonts w:cs="Calibri"/>
                <w:b/>
                <w:sz w:val="20"/>
                <w:szCs w:val="20"/>
              </w:rPr>
              <w:t xml:space="preserve">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151A3BC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 xml:space="preserve">max. </w:t>
            </w:r>
            <w:del w:id="467" w:author="KH" w:date="2023-01-20T11:52:00Z">
              <w:r w:rsidDel="00C76463">
                <w:rPr>
                  <w:rFonts w:cs="Calibri"/>
                  <w:b/>
                  <w:sz w:val="20"/>
                  <w:szCs w:val="20"/>
                </w:rPr>
                <w:delText>3</w:delText>
              </w:r>
            </w:del>
            <w:ins w:id="468" w:author="KH" w:date="2023-01-20T11:52:00Z">
              <w:r w:rsidR="00C76463">
                <w:rPr>
                  <w:rFonts w:cs="Calibri"/>
                  <w:b/>
                  <w:sz w:val="20"/>
                  <w:szCs w:val="20"/>
                </w:rPr>
                <w:t>4</w:t>
              </w:r>
            </w:ins>
            <w:r>
              <w:rPr>
                <w:rFonts w:cs="Calibri"/>
                <w:b/>
                <w:sz w:val="20"/>
                <w:szCs w:val="20"/>
              </w:rPr>
              <w:t>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2F8A0FF5" w:rsidR="006F4A00" w:rsidRDefault="006F4A00" w:rsidP="00415B1C">
      <w:pPr>
        <w:keepNext/>
        <w:keepLines/>
        <w:spacing w:before="120" w:after="0" w:line="240" w:lineRule="auto"/>
        <w:rPr>
          <w:ins w:id="469" w:author="Zelinová, Daniela" w:date="2023-01-23T11:41:00Z"/>
          <w:b/>
        </w:rPr>
      </w:pPr>
    </w:p>
    <w:p w14:paraId="0FE4B701" w14:textId="1E17F39D" w:rsidR="0041089B" w:rsidRDefault="0041089B" w:rsidP="0041089B">
      <w:pPr>
        <w:keepNext/>
        <w:keepLines/>
        <w:spacing w:before="120" w:after="0" w:line="240" w:lineRule="auto"/>
        <w:jc w:val="both"/>
        <w:rPr>
          <w:ins w:id="470" w:author="Zelinová, Daniela" w:date="2023-01-23T11:41:00Z"/>
          <w:b/>
        </w:rPr>
      </w:pPr>
      <w:ins w:id="471" w:author="Zelinová, Daniela" w:date="2023-01-23T11:41:00Z">
        <w:r w:rsidRPr="0041089B">
          <w:rPr>
            <w:b/>
          </w:rPr>
          <w:t xml:space="preserve">Inzercia/PR článok </w:t>
        </w:r>
        <w:r>
          <w:rPr>
            <w:b/>
          </w:rPr>
          <w:t xml:space="preserve">v prípade projektov technickej pomoci (PO 8) </w:t>
        </w:r>
      </w:ins>
    </w:p>
    <w:p w14:paraId="222E255E" w14:textId="77777777" w:rsidR="0041089B" w:rsidRPr="0041089B" w:rsidRDefault="0041089B" w:rsidP="0041089B">
      <w:pPr>
        <w:keepNext/>
        <w:keepLines/>
        <w:spacing w:before="120" w:after="0" w:line="240" w:lineRule="auto"/>
        <w:jc w:val="both"/>
        <w:rPr>
          <w:ins w:id="472" w:author="Zelinová, Daniela" w:date="2023-01-23T11:41:00Z"/>
          <w:b/>
        </w:rPr>
      </w:pPr>
    </w:p>
    <w:tbl>
      <w:tblPr>
        <w:tblW w:w="63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tblGrid>
      <w:tr w:rsidR="0041089B" w:rsidRPr="00333E62" w14:paraId="34E709E1" w14:textId="77777777" w:rsidTr="002C6FC4">
        <w:trPr>
          <w:trHeight w:val="20"/>
          <w:ins w:id="473" w:author="Zelinová, Daniela" w:date="2023-01-23T11:41:00Z"/>
        </w:trPr>
        <w:tc>
          <w:tcPr>
            <w:tcW w:w="2977" w:type="dxa"/>
            <w:shd w:val="clear" w:color="auto" w:fill="8DB3E2"/>
          </w:tcPr>
          <w:p w14:paraId="544D61BA" w14:textId="77777777" w:rsidR="0041089B" w:rsidRPr="00333E62" w:rsidRDefault="0041089B" w:rsidP="002C6FC4">
            <w:pPr>
              <w:keepNext/>
              <w:keepLines/>
              <w:spacing w:beforeLines="60" w:before="144" w:after="60" w:line="240" w:lineRule="auto"/>
              <w:jc w:val="center"/>
              <w:rPr>
                <w:ins w:id="474" w:author="Zelinová, Daniela" w:date="2023-01-23T11:41:00Z"/>
                <w:rFonts w:cs="Calibri"/>
                <w:b/>
                <w:bCs/>
                <w:sz w:val="20"/>
                <w:szCs w:val="20"/>
              </w:rPr>
            </w:pPr>
            <w:ins w:id="475" w:author="Zelinová, Daniela" w:date="2023-01-23T11:41:00Z">
              <w:r w:rsidRPr="00333E62">
                <w:rPr>
                  <w:rFonts w:cs="Calibri"/>
                  <w:b/>
                  <w:bCs/>
                  <w:sz w:val="20"/>
                  <w:szCs w:val="20"/>
                </w:rPr>
                <w:t>Oprávnený výdavok</w:t>
              </w:r>
            </w:ins>
          </w:p>
        </w:tc>
        <w:tc>
          <w:tcPr>
            <w:tcW w:w="3402" w:type="dxa"/>
            <w:shd w:val="clear" w:color="auto" w:fill="8DB3E2"/>
          </w:tcPr>
          <w:p w14:paraId="37AAF789" w14:textId="77777777" w:rsidR="0041089B" w:rsidRPr="00333E62" w:rsidRDefault="0041089B" w:rsidP="002C6FC4">
            <w:pPr>
              <w:keepNext/>
              <w:keepLines/>
              <w:spacing w:beforeLines="60" w:before="144" w:after="60" w:line="240" w:lineRule="auto"/>
              <w:jc w:val="center"/>
              <w:rPr>
                <w:ins w:id="476" w:author="Zelinová, Daniela" w:date="2023-01-23T11:41:00Z"/>
                <w:rFonts w:cs="Calibri"/>
                <w:b/>
                <w:bCs/>
                <w:sz w:val="20"/>
                <w:szCs w:val="20"/>
              </w:rPr>
            </w:pPr>
            <w:ins w:id="477" w:author="Zelinová, Daniela" w:date="2023-01-23T11:41:00Z">
              <w:r w:rsidRPr="00333E62">
                <w:rPr>
                  <w:rFonts w:cs="Calibri"/>
                  <w:b/>
                  <w:bCs/>
                  <w:sz w:val="20"/>
                  <w:szCs w:val="20"/>
                </w:rPr>
                <w:t>Finančný / percentuálny limit</w:t>
              </w:r>
            </w:ins>
          </w:p>
        </w:tc>
      </w:tr>
      <w:tr w:rsidR="0041089B" w:rsidRPr="00D96C63" w14:paraId="191857F5" w14:textId="77777777" w:rsidTr="002C6FC4">
        <w:trPr>
          <w:trHeight w:val="1378"/>
          <w:ins w:id="478" w:author="Zelinová, Daniela" w:date="2023-01-23T11:41:00Z"/>
        </w:trPr>
        <w:tc>
          <w:tcPr>
            <w:tcW w:w="2977" w:type="dxa"/>
            <w:shd w:val="clear" w:color="auto" w:fill="C6D9F1"/>
            <w:vAlign w:val="center"/>
          </w:tcPr>
          <w:p w14:paraId="1E72BEAD" w14:textId="77777777" w:rsidR="0041089B" w:rsidRPr="00D96C63" w:rsidRDefault="0041089B" w:rsidP="002C6FC4">
            <w:pPr>
              <w:keepNext/>
              <w:keepLines/>
              <w:spacing w:beforeLines="60" w:before="144" w:after="60" w:line="240" w:lineRule="auto"/>
              <w:rPr>
                <w:ins w:id="479" w:author="Zelinová, Daniela" w:date="2023-01-23T11:41:00Z"/>
                <w:rFonts w:cs="Calibri"/>
                <w:b/>
                <w:bCs/>
                <w:color w:val="000000"/>
                <w:sz w:val="20"/>
                <w:szCs w:val="20"/>
              </w:rPr>
            </w:pPr>
            <w:ins w:id="480" w:author="Zelinová, Daniela" w:date="2023-01-23T11:41:00Z">
              <w:r>
                <w:rPr>
                  <w:rFonts w:cs="Calibri"/>
                  <w:b/>
                  <w:bCs/>
                  <w:color w:val="000000"/>
                  <w:sz w:val="20"/>
                  <w:szCs w:val="20"/>
                </w:rPr>
                <w:t>Inzercia/článok OPII v jednom čísle</w:t>
              </w:r>
              <w:r w:rsidRPr="00D96C63">
                <w:rPr>
                  <w:rFonts w:cs="Calibri"/>
                  <w:b/>
                  <w:bCs/>
                  <w:color w:val="000000"/>
                  <w:sz w:val="20"/>
                  <w:szCs w:val="20"/>
                </w:rPr>
                <w:t xml:space="preserve"> </w:t>
              </w:r>
              <w:r>
                <w:rPr>
                  <w:rFonts w:cs="Calibri"/>
                  <w:b/>
                  <w:bCs/>
                  <w:color w:val="000000"/>
                  <w:sz w:val="20"/>
                  <w:szCs w:val="20"/>
                </w:rPr>
                <w:t>periodika</w:t>
              </w:r>
            </w:ins>
          </w:p>
        </w:tc>
        <w:tc>
          <w:tcPr>
            <w:tcW w:w="3402" w:type="dxa"/>
            <w:shd w:val="clear" w:color="auto" w:fill="auto"/>
            <w:vAlign w:val="center"/>
          </w:tcPr>
          <w:p w14:paraId="3309C6B2" w14:textId="77777777" w:rsidR="0041089B" w:rsidRPr="00DB7BE5" w:rsidRDefault="0041089B" w:rsidP="002C6FC4">
            <w:pPr>
              <w:keepNext/>
              <w:keepLines/>
              <w:spacing w:beforeLines="60" w:before="144" w:after="60" w:line="240" w:lineRule="auto"/>
              <w:jc w:val="center"/>
              <w:rPr>
                <w:ins w:id="481" w:author="Zelinová, Daniela" w:date="2023-01-23T11:41:00Z"/>
                <w:rFonts w:cs="Calibri"/>
                <w:bCs/>
                <w:color w:val="000000"/>
                <w:sz w:val="20"/>
                <w:szCs w:val="20"/>
              </w:rPr>
            </w:pPr>
            <w:ins w:id="482" w:author="Zelinová, Daniela" w:date="2023-01-23T11:41:00Z">
              <w:r w:rsidRPr="00DB7BE5">
                <w:rPr>
                  <w:rFonts w:cs="Calibri"/>
                  <w:bCs/>
                  <w:color w:val="000000"/>
                  <w:sz w:val="20"/>
                  <w:szCs w:val="20"/>
                </w:rPr>
                <w:t>max. 7.000,- EUR s</w:t>
              </w:r>
              <w:r>
                <w:rPr>
                  <w:rFonts w:cs="Calibri"/>
                  <w:bCs/>
                  <w:color w:val="000000"/>
                  <w:sz w:val="20"/>
                  <w:szCs w:val="20"/>
                </w:rPr>
                <w:t> </w:t>
              </w:r>
              <w:r w:rsidRPr="00DB7BE5">
                <w:rPr>
                  <w:rFonts w:cs="Calibri"/>
                  <w:bCs/>
                  <w:color w:val="000000"/>
                  <w:sz w:val="20"/>
                  <w:szCs w:val="20"/>
                </w:rPr>
                <w:t>DPH</w:t>
              </w:r>
              <w:r>
                <w:rPr>
                  <w:rFonts w:cs="Calibri"/>
                  <w:bCs/>
                  <w:color w:val="000000"/>
                  <w:sz w:val="20"/>
                  <w:szCs w:val="20"/>
                </w:rPr>
                <w:t>/strana - formát A4</w:t>
              </w:r>
            </w:ins>
          </w:p>
        </w:tc>
      </w:tr>
    </w:tbl>
    <w:p w14:paraId="55F31BCF" w14:textId="77777777" w:rsidR="0041089B" w:rsidRDefault="0041089B" w:rsidP="0041089B">
      <w:pPr>
        <w:keepNext/>
        <w:keepLines/>
        <w:spacing w:before="120" w:after="0" w:line="240" w:lineRule="auto"/>
        <w:jc w:val="both"/>
        <w:rPr>
          <w:ins w:id="483" w:author="Zelinová, Daniela" w:date="2023-01-23T11:41:00Z"/>
        </w:rPr>
      </w:pPr>
    </w:p>
    <w:p w14:paraId="35447E73" w14:textId="77777777" w:rsidR="0041089B" w:rsidRDefault="0041089B" w:rsidP="00415B1C">
      <w:pPr>
        <w:keepNext/>
        <w:keepLines/>
        <w:spacing w:before="120" w:after="0" w:line="240" w:lineRule="auto"/>
        <w:rPr>
          <w:b/>
        </w:rPr>
        <w:sectPr w:rsidR="0041089B" w:rsidSect="001D7477">
          <w:headerReference w:type="first" r:id="rId36"/>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41089B">
      <w:pPr>
        <w:keepNext/>
        <w:keepLines/>
        <w:numPr>
          <w:ilvl w:val="0"/>
          <w:numId w:val="100"/>
        </w:numPr>
        <w:spacing w:before="120" w:after="0" w:line="240" w:lineRule="auto"/>
        <w:rPr>
          <w:rFonts w:cs="Calibri"/>
          <w:szCs w:val="24"/>
        </w:rPr>
      </w:pPr>
      <w:r>
        <w:rPr>
          <w:b/>
        </w:rPr>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7"/>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41089B">
      <w:pPr>
        <w:keepNext/>
        <w:keepLines/>
        <w:numPr>
          <w:ilvl w:val="0"/>
          <w:numId w:val="100"/>
        </w:numPr>
        <w:spacing w:before="120" w:after="0" w:line="240" w:lineRule="auto"/>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8"/>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9"/>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7905B8F4" w14:textId="4E89C9A0"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41089B">
      <w:pPr>
        <w:keepNext/>
        <w:keepLines/>
        <w:numPr>
          <w:ilvl w:val="0"/>
          <w:numId w:val="100"/>
        </w:numPr>
        <w:spacing w:before="120" w:after="0" w:line="240" w:lineRule="auto"/>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858"/>
        <w:gridCol w:w="3347"/>
        <w:gridCol w:w="2788"/>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0"/>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1"/>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2B493369" w14:textId="77777777" w:rsidR="005246D3" w:rsidRPr="005246D3" w:rsidRDefault="005246D3" w:rsidP="005246D3">
      <w:pPr>
        <w:pStyle w:val="Odsekzoznamu"/>
        <w:keepNext/>
        <w:keepLines/>
        <w:spacing w:before="120" w:after="0" w:line="240" w:lineRule="auto"/>
        <w:ind w:left="709"/>
        <w:jc w:val="both"/>
        <w:rPr>
          <w:ins w:id="488" w:author="KH" w:date="2023-01-20T11:55:00Z"/>
          <w:b/>
        </w:rPr>
      </w:pPr>
    </w:p>
    <w:p w14:paraId="7851275D" w14:textId="77777777" w:rsidR="00A93431" w:rsidRDefault="00A93431" w:rsidP="00DB7BE5">
      <w:pPr>
        <w:keepNext/>
        <w:keepLines/>
        <w:spacing w:beforeLines="60" w:before="144" w:after="60" w:line="240" w:lineRule="auto"/>
        <w:jc w:val="center"/>
        <w:rPr>
          <w:rFonts w:cs="Calibri"/>
          <w:b/>
          <w:color w:val="000000"/>
          <w:sz w:val="28"/>
        </w:rPr>
      </w:pPr>
      <w:r w:rsidRPr="00DB7BE5">
        <w:br w:type="page"/>
      </w:r>
      <w:bookmarkStart w:id="489" w:name="Príloha2"/>
      <w:bookmarkEnd w:id="489"/>
      <w:r w:rsidRPr="004D6AEB">
        <w:rPr>
          <w:rFonts w:cs="Calibri"/>
          <w:b/>
          <w:color w:val="000000"/>
          <w:sz w:val="28"/>
        </w:rPr>
        <w:t xml:space="preserve">Príloha č. </w:t>
      </w:r>
      <w:r>
        <w:rPr>
          <w:rFonts w:cs="Calibri"/>
          <w:b/>
          <w:color w:val="000000"/>
          <w:sz w:val="28"/>
        </w:rPr>
        <w:t>2</w:t>
      </w:r>
      <w:r w:rsidRPr="004D6AEB">
        <w:rPr>
          <w:rFonts w:cs="Calibri"/>
          <w:b/>
          <w:color w:val="000000"/>
          <w:sz w:val="28"/>
        </w:rPr>
        <w:t xml:space="preserve">   </w:t>
      </w:r>
    </w:p>
    <w:p w14:paraId="2067FA9F" w14:textId="14D6D28F"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sidR="0006435B" w:rsidRPr="0006435B">
        <w:rPr>
          <w:rFonts w:cs="Calibri"/>
          <w:b/>
          <w:caps/>
          <w:color w:val="000000"/>
          <w:sz w:val="28"/>
        </w:rPr>
        <w:t xml:space="preserve"> </w:t>
      </w:r>
      <w:r w:rsidR="0006435B">
        <w:rPr>
          <w:rFonts w:cs="Calibri"/>
          <w:b/>
          <w:caps/>
          <w:color w:val="000000"/>
          <w:sz w:val="28"/>
        </w:rPr>
        <w:t xml:space="preserve">pre financovanie z rezervy na </w:t>
      </w:r>
      <w:r w:rsidR="0006435B" w:rsidRPr="00FA7D66">
        <w:rPr>
          <w:rFonts w:cs="Calibri"/>
          <w:b/>
          <w:caps/>
          <w:color w:val="000000"/>
          <w:sz w:val="28"/>
          <w:u w:val="single"/>
        </w:rPr>
        <w:t>nepredvídané výdavky</w:t>
      </w:r>
      <w:r>
        <w:rPr>
          <w:rStyle w:val="Odkaznapoznmkupodiarou"/>
          <w:rFonts w:cs="Calibri"/>
          <w:b/>
          <w:caps/>
          <w:color w:val="000000"/>
        </w:rPr>
        <w:footnoteReference w:id="142"/>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w:t>
      </w:r>
      <w:r w:rsidR="00773338">
        <w:rPr>
          <w:rFonts w:cs="Calibri"/>
          <w:b/>
          <w:caps/>
          <w:color w:val="000000"/>
          <w:sz w:val="28"/>
        </w:rPr>
        <w:t xml:space="preserve"> </w:t>
      </w:r>
      <w:r w:rsidRPr="00333E62">
        <w:rPr>
          <w:rFonts w:cs="Calibri"/>
          <w:b/>
          <w:caps/>
          <w:color w:val="000000"/>
          <w:sz w:val="28"/>
        </w:rPr>
        <w:t>OPII</w:t>
      </w:r>
      <w:r w:rsidR="0006435B">
        <w:rPr>
          <w:rFonts w:cs="Calibri"/>
          <w:b/>
          <w:caps/>
          <w:color w:val="000000"/>
          <w:sz w:val="28"/>
        </w:rPr>
        <w:t xml:space="preserve"> - </w:t>
      </w:r>
      <w:r w:rsidR="0006435B" w:rsidRPr="00D22B76">
        <w:rPr>
          <w:rFonts w:cs="Calibri"/>
          <w:b/>
          <w:color w:val="000000"/>
          <w:sz w:val="28"/>
        </w:rPr>
        <w:t>zmena zmluvy podľa § 18 ods. 1 písm. c) zákona č. 343/2015 z. z.  o verejnom obstarávaní a o zmene a doplnení niektorých zákonov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586"/>
        <w:gridCol w:w="3794"/>
        <w:gridCol w:w="2406"/>
        <w:gridCol w:w="1274"/>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6F2DCCBF"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2EFDDEB2" w:rsidR="00CE70C1" w:rsidRPr="00A93431" w:rsidRDefault="00CE70C1" w:rsidP="00AB1A7E">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660106B8" w:rsidR="00CE70C1" w:rsidRPr="00A93431" w:rsidRDefault="00CE70C1" w:rsidP="00AB1A7E">
            <w:pPr>
              <w:autoSpaceDE w:val="0"/>
              <w:autoSpaceDN w:val="0"/>
              <w:adjustRightInd w:val="0"/>
              <w:spacing w:after="0"/>
              <w:rPr>
                <w:rFonts w:cs="Calibri"/>
                <w:sz w:val="16"/>
                <w:szCs w:val="16"/>
                <w:lang w:eastAsia="cs-CZ"/>
              </w:rPr>
            </w:pP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506BACE4" w:rsidR="00CE70C1" w:rsidRPr="00A93431" w:rsidRDefault="00CE70C1" w:rsidP="001A1DCD">
            <w:pPr>
              <w:autoSpaceDE w:val="0"/>
              <w:autoSpaceDN w:val="0"/>
              <w:adjustRightInd w:val="0"/>
              <w:spacing w:after="0"/>
              <w:rPr>
                <w:rFonts w:cs="Calibri"/>
                <w:sz w:val="16"/>
                <w:szCs w:val="16"/>
                <w:lang w:eastAsia="cs-CZ"/>
              </w:rPr>
            </w:pP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4DD47DD2" w:rsidR="00CE70C1" w:rsidRPr="00A93431" w:rsidRDefault="00CE70C1" w:rsidP="001A1DCD">
            <w:pPr>
              <w:autoSpaceDE w:val="0"/>
              <w:autoSpaceDN w:val="0"/>
              <w:adjustRightInd w:val="0"/>
              <w:spacing w:after="0"/>
              <w:jc w:val="center"/>
              <w:rPr>
                <w:rFonts w:cs="Calibri"/>
                <w:b/>
                <w:sz w:val="16"/>
                <w:szCs w:val="16"/>
                <w:lang w:eastAsia="cs-CZ"/>
              </w:rPr>
            </w:pP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CC0DD5">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6E3344B8" w14:textId="77777777" w:rsidR="00A81EFA" w:rsidRDefault="00577363" w:rsidP="00CC0DD5">
            <w:pPr>
              <w:keepNext/>
              <w:keepLines/>
              <w:spacing w:before="120" w:after="0" w:line="240" w:lineRule="auto"/>
              <w:rPr>
                <w:ins w:id="490" w:author="KH" w:date="2023-01-23T11:15:00Z"/>
                <w:rFonts w:cs="Calibri"/>
                <w:b/>
                <w:caps/>
                <w:color w:val="000000"/>
                <w:sz w:val="28"/>
              </w:rPr>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7EEE1093" w14:textId="167A559E" w:rsidR="00E1674B" w:rsidRPr="00E1674B" w:rsidRDefault="00E1674B" w:rsidP="00CC0DD5">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CC0DD5">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CC0DD5">
            <w:pPr>
              <w:keepNext/>
              <w:keepLines/>
              <w:spacing w:before="120" w:after="0" w:line="240" w:lineRule="auto"/>
            </w:pPr>
          </w:p>
        </w:tc>
        <w:tc>
          <w:tcPr>
            <w:tcW w:w="1559" w:type="dxa"/>
            <w:shd w:val="clear" w:color="auto" w:fill="auto"/>
          </w:tcPr>
          <w:p w14:paraId="5898E308" w14:textId="77777777" w:rsidR="00E1674B" w:rsidRPr="00E1674B" w:rsidRDefault="00E1674B" w:rsidP="00CC0DD5">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CC0DD5">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CC0DD5">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CC0DD5">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CC0DD5">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CC0DD5">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CC0DD5">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CC0DD5">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CC0DD5">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CC0DD5">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CC0DD5">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CC0DD5">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CC0DD5">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CC0DD5">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CC0DD5">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CC0DD5">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CC0DD5">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CC0DD5">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CC0DD5">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CC0DD5">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CC0DD5">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CC0DD5">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CC0DD5">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CC0DD5">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CC0DD5">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CC0DD5">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CC0DD5">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CC0DD5">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CC0DD5">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CC0DD5">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CC0DD5">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CC0DD5">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CC0DD5">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CC0DD5">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CC0DD5">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CC0DD5">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CC0DD5">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CC0DD5">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CC0DD5">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CC0DD5">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CC0DD5">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CC0DD5">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CC0DD5">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CC0DD5">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CC0DD5">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CC0DD5">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CC0DD5">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CC0DD5">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CC0DD5">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CC0DD5">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CC0DD5">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CC0DD5">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CC0DD5">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CC0DD5">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CC0DD5">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CC0DD5">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CC0DD5">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CC0DD5">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CC0DD5">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CC0DD5">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CC0DD5">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CC0DD5">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CC0DD5">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CC0DD5">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CC0DD5">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CC0DD5">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CC0DD5">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CC0DD5">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CC0DD5">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CC0DD5">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CC0DD5">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CC0DD5">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CC0DD5">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CC0DD5">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CC0DD5">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CC0DD5">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CC0DD5">
            <w:pPr>
              <w:keepNext/>
              <w:keepLines/>
              <w:spacing w:before="120" w:after="0" w:line="240" w:lineRule="auto"/>
              <w:jc w:val="center"/>
            </w:pPr>
            <w:r w:rsidRPr="00E1674B">
              <w:t>zákazky malého rozsahu</w:t>
            </w:r>
          </w:p>
        </w:tc>
      </w:tr>
    </w:tbl>
    <w:p w14:paraId="783BE45A" w14:textId="576344A1" w:rsidR="00E1674B" w:rsidRDefault="00E1674B" w:rsidP="00CC0DD5">
      <w:pPr>
        <w:keepNext/>
        <w:keepLines/>
        <w:spacing w:before="120" w:after="0" w:line="240" w:lineRule="auto"/>
      </w:pPr>
    </w:p>
    <w:p w14:paraId="1E83999A" w14:textId="56F83786" w:rsidR="003C638B" w:rsidRDefault="003C638B" w:rsidP="00CC0DD5">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4</w:t>
      </w:r>
      <w:r w:rsidRPr="004D6AEB">
        <w:rPr>
          <w:rFonts w:cs="Calibri"/>
          <w:b/>
          <w:color w:val="000000"/>
          <w:sz w:val="28"/>
        </w:rPr>
        <w:t xml:space="preserve">   </w:t>
      </w:r>
    </w:p>
    <w:p w14:paraId="164CBC6B" w14:textId="6141257D" w:rsidR="00E1674B" w:rsidRPr="003C638B" w:rsidRDefault="003C638B" w:rsidP="00CC0DD5">
      <w:pPr>
        <w:keepNext/>
        <w:keepLines/>
        <w:spacing w:before="120" w:after="0" w:line="240" w:lineRule="auto"/>
        <w:jc w:val="both"/>
        <w:rPr>
          <w:rFonts w:cs="Calibri"/>
          <w:b/>
          <w:caps/>
          <w:color w:val="000000"/>
          <w:sz w:val="24"/>
        </w:rPr>
      </w:pPr>
      <w:r w:rsidRPr="003C638B">
        <w:rPr>
          <w:rFonts w:cs="Calibri"/>
          <w:b/>
          <w:caps/>
          <w:color w:val="000000"/>
          <w:sz w:val="24"/>
        </w:rPr>
        <w:t>Jednotná príručka k predkladaniu dokumentácie k žiadosti o platbu, kde prijímateľom je ministerstvo alebo ostatný ústredný orgán štátnej správy</w:t>
      </w:r>
    </w:p>
    <w:p w14:paraId="2C8E6E11" w14:textId="511172E7" w:rsidR="00E1674B" w:rsidRPr="00E91FA3" w:rsidRDefault="00792357" w:rsidP="00CC0DD5">
      <w:pPr>
        <w:keepNext/>
        <w:keepLines/>
        <w:spacing w:before="120" w:after="0" w:line="240" w:lineRule="auto"/>
        <w:jc w:val="both"/>
        <w:rPr>
          <w:rFonts w:cs="Calibri"/>
          <w:b/>
          <w:bCs/>
          <w:sz w:val="20"/>
          <w:szCs w:val="20"/>
          <w:u w:val="single"/>
          <w:lang w:eastAsia="cs-CZ"/>
        </w:rPr>
      </w:pPr>
      <w:r>
        <w:rPr>
          <w:rFonts w:cs="Calibri"/>
          <w:bCs/>
          <w:sz w:val="20"/>
          <w:szCs w:val="20"/>
          <w:lang w:eastAsia="cs-CZ"/>
        </w:rPr>
        <w:t>Podľa</w:t>
      </w:r>
      <w:r w:rsidR="00E91FA3">
        <w:rPr>
          <w:rFonts w:cs="Calibri"/>
          <w:bCs/>
          <w:sz w:val="20"/>
          <w:szCs w:val="20"/>
          <w:lang w:eastAsia="cs-CZ"/>
        </w:rPr>
        <w:t xml:space="preserve"> týchto metodických postupov uvedených v samostatnej prílohe č. 4 PkOV sa postupuje pri </w:t>
      </w:r>
      <w:r w:rsidRPr="00792357">
        <w:rPr>
          <w:rFonts w:cs="Calibri"/>
          <w:bCs/>
          <w:sz w:val="20"/>
          <w:szCs w:val="20"/>
          <w:lang w:eastAsia="cs-CZ"/>
        </w:rPr>
        <w:t>predkladan</w:t>
      </w:r>
      <w:r w:rsidR="00E91FA3">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 alebo ostatný ústredný orgán štátnej správy</w:t>
      </w:r>
      <w:r w:rsidRPr="00E91FA3">
        <w:rPr>
          <w:rFonts w:cs="Calibri"/>
          <w:b/>
          <w:bCs/>
          <w:sz w:val="20"/>
          <w:szCs w:val="20"/>
          <w:u w:val="single"/>
          <w:vertAlign w:val="superscript"/>
          <w:lang w:eastAsia="cs-CZ"/>
        </w:rPr>
        <w:footnoteReference w:id="143"/>
      </w:r>
      <w:r w:rsidRPr="00E91FA3">
        <w:rPr>
          <w:rFonts w:cs="Calibri"/>
          <w:b/>
          <w:bCs/>
          <w:sz w:val="20"/>
          <w:szCs w:val="20"/>
          <w:u w:val="single"/>
          <w:lang w:eastAsia="cs-CZ"/>
        </w:rPr>
        <w:t xml:space="preserve">  alebo organizácie v ich zriaďovateľskej pôsobnosti.</w:t>
      </w:r>
    </w:p>
    <w:p w14:paraId="18C6C1C4" w14:textId="2FB27CA8" w:rsidR="00E1674B" w:rsidRPr="00792357" w:rsidRDefault="00E1674B" w:rsidP="00CC0DD5">
      <w:pPr>
        <w:keepNext/>
        <w:keepLines/>
        <w:spacing w:before="120" w:after="0" w:line="240" w:lineRule="auto"/>
        <w:rPr>
          <w:rFonts w:cs="Calibri"/>
          <w:bCs/>
          <w:sz w:val="20"/>
          <w:szCs w:val="20"/>
          <w:lang w:eastAsia="cs-CZ"/>
        </w:rPr>
      </w:pPr>
    </w:p>
    <w:p w14:paraId="6D65011C" w14:textId="4CFC90D4" w:rsidR="00E1674B" w:rsidRDefault="00E1674B" w:rsidP="00CC0DD5">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7"/>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C6E92" w14:textId="77777777" w:rsidR="002C6FC4" w:rsidRDefault="002C6FC4" w:rsidP="003302EF">
      <w:pPr>
        <w:spacing w:after="0" w:line="240" w:lineRule="auto"/>
      </w:pPr>
      <w:r>
        <w:separator/>
      </w:r>
    </w:p>
  </w:endnote>
  <w:endnote w:type="continuationSeparator" w:id="0">
    <w:p w14:paraId="12BBCD63" w14:textId="77777777" w:rsidR="002C6FC4" w:rsidRDefault="002C6FC4"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7CAB8A84" w:rsidR="002C6FC4" w:rsidRDefault="002C6FC4">
    <w:pPr>
      <w:pStyle w:val="Pta"/>
      <w:jc w:val="right"/>
    </w:pPr>
    <w:r>
      <w:fldChar w:fldCharType="begin"/>
    </w:r>
    <w:r>
      <w:instrText>PAGE   \* MERGEFORMAT</w:instrText>
    </w:r>
    <w:r>
      <w:fldChar w:fldCharType="separate"/>
    </w:r>
    <w:r w:rsidR="008A65A0" w:rsidRPr="008A65A0">
      <w:rPr>
        <w:noProof/>
        <w:lang w:val="sk-SK"/>
      </w:rPr>
      <w:t>3</w:t>
    </w:r>
    <w:r>
      <w:fldChar w:fldCharType="end"/>
    </w:r>
  </w:p>
  <w:p w14:paraId="223D0B5C" w14:textId="77777777" w:rsidR="002C6FC4" w:rsidRDefault="002C6FC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102062A3" w:rsidR="002C6FC4" w:rsidRDefault="002C6FC4">
    <w:pPr>
      <w:pStyle w:val="Pta"/>
      <w:jc w:val="right"/>
    </w:pPr>
    <w:r>
      <w:fldChar w:fldCharType="begin"/>
    </w:r>
    <w:r>
      <w:instrText>PAGE   \* MERGEFORMAT</w:instrText>
    </w:r>
    <w:r>
      <w:fldChar w:fldCharType="separate"/>
    </w:r>
    <w:r w:rsidR="008A65A0" w:rsidRPr="008A65A0">
      <w:rPr>
        <w:noProof/>
        <w:lang w:val="sk-SK"/>
      </w:rPr>
      <w:t>63</w:t>
    </w:r>
    <w:r>
      <w:fldChar w:fldCharType="end"/>
    </w:r>
  </w:p>
  <w:p w14:paraId="4E9BB8A6" w14:textId="77777777" w:rsidR="002C6FC4" w:rsidRDefault="002C6FC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2C6FC4" w:rsidRDefault="002C6FC4">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2C6FC4" w:rsidRPr="00482035" w:rsidRDefault="002C6FC4">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75C5" w14:textId="77777777" w:rsidR="002C6FC4" w:rsidRDefault="002C6FC4" w:rsidP="003302EF">
      <w:pPr>
        <w:spacing w:after="0" w:line="240" w:lineRule="auto"/>
      </w:pPr>
      <w:r>
        <w:separator/>
      </w:r>
    </w:p>
  </w:footnote>
  <w:footnote w:type="continuationSeparator" w:id="0">
    <w:p w14:paraId="4C4ECFAC" w14:textId="77777777" w:rsidR="002C6FC4" w:rsidRDefault="002C6FC4" w:rsidP="003302EF">
      <w:pPr>
        <w:spacing w:after="0" w:line="240" w:lineRule="auto"/>
      </w:pPr>
      <w:r>
        <w:continuationSeparator/>
      </w:r>
    </w:p>
  </w:footnote>
  <w:footnote w:id="1">
    <w:p w14:paraId="7004E30A" w14:textId="77777777" w:rsidR="002C6FC4" w:rsidRPr="00333E62" w:rsidRDefault="002C6FC4"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2C6FC4" w:rsidRPr="001D3F15" w:rsidRDefault="002C6FC4" w:rsidP="00B14A28">
      <w:pPr>
        <w:pStyle w:val="Textpoznmkypodiarou"/>
        <w:jc w:val="both"/>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2C6FC4" w:rsidRPr="001D3F15" w:rsidRDefault="002C6FC4" w:rsidP="00B14A28">
      <w:pPr>
        <w:pStyle w:val="Textpoznmkypodiarou"/>
        <w:jc w:val="both"/>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2C6FC4" w:rsidRPr="00333E62" w:rsidRDefault="002C6FC4" w:rsidP="00B14A28">
      <w:pPr>
        <w:pStyle w:val="Textpoznmkypodiarou"/>
        <w:jc w:val="both"/>
        <w:rPr>
          <w:rFonts w:ascii="Calibri" w:hAnsi="Calibri"/>
          <w:szCs w:val="16"/>
          <w:lang w:val="sk-SK"/>
        </w:rPr>
      </w:pPr>
      <w:r w:rsidRPr="00B14A28">
        <w:rPr>
          <w:rStyle w:val="Odkaznapoznmkupodiarou"/>
          <w:rFonts w:ascii="Calibri" w:hAnsi="Calibri" w:cs="Calibri"/>
          <w:sz w:val="18"/>
          <w:szCs w:val="16"/>
          <w:lang w:val="sk-SK"/>
        </w:rPr>
        <w:footnoteRef/>
      </w:r>
      <w:r w:rsidRPr="00B14A28">
        <w:rPr>
          <w:rFonts w:ascii="Calibri" w:hAnsi="Calibri" w:cs="Calibri"/>
          <w:sz w:val="18"/>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B14A28">
        <w:rPr>
          <w:rFonts w:ascii="Calibri" w:hAnsi="Calibri"/>
          <w:sz w:val="18"/>
          <w:szCs w:val="16"/>
          <w:lang w:val="sk-SK"/>
        </w:rPr>
        <w:t xml:space="preserve">  </w:t>
      </w:r>
    </w:p>
  </w:footnote>
  <w:footnote w:id="5">
    <w:p w14:paraId="0957A481" w14:textId="77777777" w:rsidR="002C6FC4" w:rsidRPr="00333E62" w:rsidRDefault="002C6FC4">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2C6FC4" w:rsidRPr="00CA6CC8" w:rsidRDefault="002C6FC4"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fázovaných medzi dvoma programovými obdobiami (OPII/</w:t>
      </w:r>
      <w:del w:id="43" w:author="KH" w:date="2023-01-16T15:43:00Z">
        <w:r w:rsidDel="00B14A28">
          <w:rPr>
            <w:rFonts w:ascii="Calibri" w:hAnsi="Calibri" w:cs="Calibri"/>
            <w:szCs w:val="16"/>
            <w:lang w:val="sk-SK"/>
          </w:rPr>
          <w:delText>O</w:delText>
        </w:r>
      </w:del>
      <w:r>
        <w:rPr>
          <w:rFonts w:ascii="Calibri" w:hAnsi="Calibri" w:cs="Calibri"/>
          <w:szCs w:val="16"/>
          <w:lang w:val="sk-SK"/>
        </w:rPr>
        <w:t>PSK) sa predmetné časové obmedzenie vzťahuje na 1.fázu projektu financovanú z OPII 2014-2020.</w:t>
      </w:r>
    </w:p>
  </w:footnote>
  <w:footnote w:id="7">
    <w:p w14:paraId="58E72E03" w14:textId="77777777" w:rsidR="002C6FC4" w:rsidRPr="008E548B" w:rsidRDefault="002C6FC4"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2C6FC4" w:rsidRPr="00475D62" w:rsidRDefault="002C6FC4"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2C6FC4" w:rsidRPr="00C503D1" w:rsidRDefault="002C6FC4"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0C9E5434" w:rsidR="002C6FC4" w:rsidRPr="002E39E2" w:rsidRDefault="002C6FC4" w:rsidP="0053516C">
      <w:pPr>
        <w:pStyle w:val="Textpoznmkypodiarou"/>
        <w:rPr>
          <w:lang w:val="sk-SK"/>
        </w:rPr>
      </w:pPr>
      <w:r>
        <w:rPr>
          <w:rStyle w:val="Odkaznapoznmkupodiarou"/>
        </w:rPr>
        <w:footnoteRef/>
      </w:r>
      <w:r>
        <w:t xml:space="preserve"> </w:t>
      </w:r>
      <w:r>
        <w:rPr>
          <w:lang w:val="sk-SK"/>
        </w:rPr>
        <w:t>Zverejnený na webovom sídle RO OPII</w:t>
      </w:r>
      <w:ins w:id="55" w:author="KH" w:date="2023-01-20T13:06:00Z">
        <w:r>
          <w:rPr>
            <w:lang w:val="sk-SK"/>
          </w:rPr>
          <w:t xml:space="preserve"> </w:t>
        </w:r>
      </w:ins>
      <w:del w:id="56" w:author="KH" w:date="2023-01-20T13:06:00Z">
        <w:r w:rsidDel="00FF3BAE">
          <w:rPr>
            <w:lang w:val="sk-SK"/>
          </w:rPr>
          <w:delText xml:space="preserve">: </w:delText>
        </w:r>
        <w:r w:rsidDel="00FF3BAE">
          <w:fldChar w:fldCharType="begin"/>
        </w:r>
        <w:r w:rsidDel="00FF3BAE">
          <w:delInstrText xml:space="preserve"> HYPERLINK "http://www.telecom.gov.sk/index/index.php?ids=190560" </w:delInstrText>
        </w:r>
        <w:r w:rsidDel="00FF3BAE">
          <w:fldChar w:fldCharType="separate"/>
        </w:r>
        <w:r w:rsidRPr="003852F6" w:rsidDel="00FF3BAE">
          <w:rPr>
            <w:rStyle w:val="Hypertextovprepojenie"/>
            <w:lang w:val="sk-SK"/>
          </w:rPr>
          <w:delText>http://www.telecom.gov.sk/index/index.php?ids=190560</w:delText>
        </w:r>
        <w:r w:rsidDel="00FF3BAE">
          <w:rPr>
            <w:rStyle w:val="Hypertextovprepojenie"/>
            <w:lang w:val="sk-SK"/>
          </w:rPr>
          <w:fldChar w:fldCharType="end"/>
        </w:r>
        <w:r w:rsidDel="00FF3BAE">
          <w:rPr>
            <w:lang w:val="sk-SK"/>
          </w:rPr>
          <w:delText xml:space="preserve"> (resp. </w:delText>
        </w:r>
      </w:del>
      <w:hyperlink r:id="rId1" w:history="1">
        <w:r w:rsidRPr="006C4D77">
          <w:rPr>
            <w:rStyle w:val="Hypertextovprepojenie"/>
            <w:lang w:val="sk-SK"/>
          </w:rPr>
          <w:t>www.opii.gov.sk</w:t>
        </w:r>
      </w:hyperlink>
      <w:ins w:id="57" w:author="KH" w:date="2023-01-20T13:06:00Z">
        <w:r>
          <w:rPr>
            <w:lang w:val="sk-SK"/>
          </w:rPr>
          <w:t xml:space="preserve">. </w:t>
        </w:r>
      </w:ins>
      <w:del w:id="58" w:author="KH" w:date="2023-01-20T13:06:00Z">
        <w:r w:rsidDel="00FF3BAE">
          <w:rPr>
            <w:lang w:val="sk-SK"/>
          </w:rPr>
          <w:delText>)</w:delText>
        </w:r>
      </w:del>
    </w:p>
  </w:footnote>
  <w:footnote w:id="11">
    <w:p w14:paraId="5B191D11" w14:textId="77777777" w:rsidR="002C6FC4" w:rsidRPr="00C503D1" w:rsidRDefault="002C6FC4"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2C6FC4" w:rsidRPr="00333E62" w:rsidRDefault="002C6FC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2C6FC4" w:rsidRPr="00FE6C82" w:rsidRDefault="002C6FC4"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2C6FC4" w:rsidRPr="004B47F3" w:rsidRDefault="002C6FC4"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4B47F3">
        <w:rPr>
          <w:rFonts w:ascii="Calibri" w:hAnsi="Calibri" w:cs="Calibri"/>
          <w:szCs w:val="16"/>
          <w:lang w:val="sk-SK"/>
        </w:rPr>
        <w:t>priraditeľné</w:t>
      </w:r>
      <w:proofErr w:type="spellEnd"/>
      <w:r w:rsidRPr="004B47F3">
        <w:rPr>
          <w:rFonts w:ascii="Calibri" w:hAnsi="Calibri" w:cs="Calibri"/>
          <w:szCs w:val="16"/>
          <w:lang w:val="sk-SK"/>
        </w:rPr>
        <w:t xml:space="preserve">.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2C6FC4" w:rsidRPr="00333E62" w:rsidRDefault="002C6FC4"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2C6FC4" w:rsidRDefault="002C6FC4" w:rsidP="00FF3BAE">
      <w:pPr>
        <w:pStyle w:val="Textpoznmkypodiarou"/>
        <w:jc w:val="both"/>
      </w:pPr>
      <w:r>
        <w:rPr>
          <w:rStyle w:val="Odkaznapoznmkupodiarou"/>
        </w:rPr>
        <w:footnoteRef/>
      </w:r>
      <w:r>
        <w:t xml:space="preserve"> Forma </w:t>
      </w:r>
      <w:proofErr w:type="spellStart"/>
      <w:r>
        <w:t>financovania</w:t>
      </w:r>
      <w:proofErr w:type="spellEnd"/>
      <w:r>
        <w:t xml:space="preserve"> </w:t>
      </w:r>
      <w:proofErr w:type="spellStart"/>
      <w:r>
        <w:t>uvedená</w:t>
      </w:r>
      <w:proofErr w:type="spellEnd"/>
      <w:r>
        <w:t xml:space="preserve"> v </w:t>
      </w:r>
      <w:proofErr w:type="spellStart"/>
      <w:r>
        <w:t>písmene</w:t>
      </w:r>
      <w:proofErr w:type="spellEnd"/>
      <w:r>
        <w:t xml:space="preserve"> d) </w:t>
      </w:r>
      <w:proofErr w:type="spellStart"/>
      <w:r>
        <w:t>tohto</w:t>
      </w:r>
      <w:proofErr w:type="spellEnd"/>
      <w:r>
        <w:t xml:space="preserve"> </w:t>
      </w:r>
      <w:proofErr w:type="spellStart"/>
      <w:r>
        <w:t>odseku</w:t>
      </w:r>
      <w:proofErr w:type="spellEnd"/>
      <w:r>
        <w:t xml:space="preserve"> </w:t>
      </w:r>
      <w:proofErr w:type="spellStart"/>
      <w:r>
        <w:t>nie</w:t>
      </w:r>
      <w:proofErr w:type="spellEnd"/>
      <w:r>
        <w:t xml:space="preserve"> je </w:t>
      </w:r>
      <w:proofErr w:type="spellStart"/>
      <w:r>
        <w:t>považovaná</w:t>
      </w:r>
      <w:proofErr w:type="spellEnd"/>
      <w:r>
        <w:t xml:space="preserve"> </w:t>
      </w:r>
      <w:proofErr w:type="spellStart"/>
      <w:r>
        <w:t>za</w:t>
      </w:r>
      <w:proofErr w:type="spellEnd"/>
      <w:r>
        <w:t xml:space="preserve"> </w:t>
      </w:r>
      <w:proofErr w:type="spellStart"/>
      <w:r>
        <w:t>formu</w:t>
      </w:r>
      <w:proofErr w:type="spellEnd"/>
      <w:r>
        <w:t xml:space="preserve"> </w:t>
      </w:r>
      <w:proofErr w:type="spellStart"/>
      <w:r>
        <w:t>predstavujúcu</w:t>
      </w:r>
      <w:proofErr w:type="spellEnd"/>
      <w:r>
        <w:t xml:space="preserve"> </w:t>
      </w:r>
      <w:proofErr w:type="spellStart"/>
      <w:r>
        <w:t>zjednodušené</w:t>
      </w:r>
      <w:proofErr w:type="spellEnd"/>
      <w:r>
        <w:t xml:space="preserve"> </w:t>
      </w:r>
      <w:proofErr w:type="spellStart"/>
      <w:r>
        <w:t>vykazovanie</w:t>
      </w:r>
      <w:proofErr w:type="spellEnd"/>
      <w:r>
        <w:t xml:space="preserve"> </w:t>
      </w:r>
      <w:proofErr w:type="spellStart"/>
      <w:r>
        <w:t>výdavkov</w:t>
      </w:r>
      <w:proofErr w:type="spellEnd"/>
      <w:r>
        <w:t>.</w:t>
      </w:r>
    </w:p>
  </w:footnote>
  <w:footnote w:id="17">
    <w:p w14:paraId="6263116F" w14:textId="77777777" w:rsidR="002C6FC4" w:rsidRDefault="002C6FC4" w:rsidP="00FF3BAE">
      <w:pPr>
        <w:pStyle w:val="Textpoznmkypodiarou"/>
        <w:jc w:val="both"/>
      </w:pPr>
      <w:r>
        <w:rPr>
          <w:rStyle w:val="Odkaznapoznmkupodiarou"/>
        </w:rPr>
        <w:footnoteRef/>
      </w:r>
      <w:r>
        <w:t xml:space="preserve"> </w:t>
      </w:r>
      <w:proofErr w:type="spellStart"/>
      <w:r>
        <w:t>Delegované</w:t>
      </w:r>
      <w:proofErr w:type="spellEnd"/>
      <w:r>
        <w:t xml:space="preserve"> </w:t>
      </w:r>
      <w:proofErr w:type="spellStart"/>
      <w:r>
        <w:t>nariadenie</w:t>
      </w:r>
      <w:proofErr w:type="spellEnd"/>
      <w:r>
        <w:t xml:space="preserve"> </w:t>
      </w:r>
      <w:proofErr w:type="spellStart"/>
      <w:r>
        <w:t>Komisie</w:t>
      </w:r>
      <w:proofErr w:type="spellEnd"/>
      <w:r>
        <w:t xml:space="preserve"> (EÚ) 2019/694 z 15. </w:t>
      </w:r>
      <w:proofErr w:type="spellStart"/>
      <w:r>
        <w:t>februára</w:t>
      </w:r>
      <w:proofErr w:type="spellEnd"/>
      <w:r>
        <w:t xml:space="preserve"> 2019 </w:t>
      </w:r>
      <w:proofErr w:type="spellStart"/>
      <w:r>
        <w:t>ktorým</w:t>
      </w:r>
      <w:proofErr w:type="spellEnd"/>
      <w:r>
        <w:t xml:space="preserve"> </w:t>
      </w:r>
      <w:proofErr w:type="spellStart"/>
      <w:r>
        <w:t>sa</w:t>
      </w:r>
      <w:proofErr w:type="spellEnd"/>
      <w:r>
        <w:t xml:space="preserve"> </w:t>
      </w:r>
      <w:proofErr w:type="spellStart"/>
      <w:r>
        <w:t>dopĺňa</w:t>
      </w:r>
      <w:proofErr w:type="spellEnd"/>
      <w:r>
        <w:t xml:space="preserve"> </w:t>
      </w:r>
      <w:proofErr w:type="spellStart"/>
      <w:r>
        <w:t>nariadenie</w:t>
      </w:r>
      <w:proofErr w:type="spellEnd"/>
      <w:r>
        <w:t xml:space="preserve"> </w:t>
      </w:r>
      <w:proofErr w:type="spellStart"/>
      <w:r>
        <w:t>Európskeho</w:t>
      </w:r>
      <w:proofErr w:type="spellEnd"/>
      <w:r>
        <w:t xml:space="preserve"> </w:t>
      </w:r>
      <w:proofErr w:type="spellStart"/>
      <w:r>
        <w:t>parlamentu</w:t>
      </w:r>
      <w:proofErr w:type="spellEnd"/>
      <w:r>
        <w:t xml:space="preserve"> a </w:t>
      </w:r>
      <w:proofErr w:type="spellStart"/>
      <w:r>
        <w:t>Rady</w:t>
      </w:r>
      <w:proofErr w:type="spellEnd"/>
      <w:r>
        <w:t xml:space="preserve"> (EÚ) č. 1303/2013, </w:t>
      </w:r>
      <w:proofErr w:type="spellStart"/>
      <w:r>
        <w:t>pokiaľ</w:t>
      </w:r>
      <w:proofErr w:type="spellEnd"/>
      <w:r>
        <w:t xml:space="preserve"> ide o </w:t>
      </w:r>
      <w:proofErr w:type="spellStart"/>
      <w:r>
        <w:t>formu</w:t>
      </w:r>
      <w:proofErr w:type="spellEnd"/>
      <w:r>
        <w:t xml:space="preserve"> </w:t>
      </w:r>
      <w:proofErr w:type="spellStart"/>
      <w:r>
        <w:t>financovania</w:t>
      </w:r>
      <w:proofErr w:type="spellEnd"/>
      <w:r>
        <w:t xml:space="preserve">, </w:t>
      </w:r>
      <w:proofErr w:type="spellStart"/>
      <w:r>
        <w:t>ktorá</w:t>
      </w:r>
      <w:proofErr w:type="spellEnd"/>
      <w:r>
        <w:t xml:space="preserve"> </w:t>
      </w:r>
      <w:proofErr w:type="spellStart"/>
      <w:r>
        <w:t>nesúvisí</w:t>
      </w:r>
      <w:proofErr w:type="spellEnd"/>
      <w:r>
        <w:t xml:space="preserve"> s </w:t>
      </w:r>
      <w:proofErr w:type="spellStart"/>
      <w:r>
        <w:t>nákladmi</w:t>
      </w:r>
      <w:proofErr w:type="spellEnd"/>
      <w:r>
        <w:t xml:space="preserve"> </w:t>
      </w:r>
      <w:proofErr w:type="spellStart"/>
      <w:r>
        <w:t>na</w:t>
      </w:r>
      <w:proofErr w:type="spellEnd"/>
      <w:r>
        <w:t xml:space="preserve"> </w:t>
      </w:r>
      <w:proofErr w:type="spellStart"/>
      <w:r>
        <w:t>príslušné</w:t>
      </w:r>
      <w:proofErr w:type="spellEnd"/>
      <w:r>
        <w:t xml:space="preserve"> </w:t>
      </w:r>
      <w:proofErr w:type="spellStart"/>
      <w:r>
        <w:t>operácie</w:t>
      </w:r>
      <w:proofErr w:type="spellEnd"/>
      <w:r>
        <w:t xml:space="preserve">. </w:t>
      </w:r>
    </w:p>
  </w:footnote>
  <w:footnote w:id="18">
    <w:p w14:paraId="6DC3587A" w14:textId="77777777" w:rsidR="002C6FC4" w:rsidRPr="008E2DA2" w:rsidRDefault="002C6FC4" w:rsidP="00FF3BAE">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2C6FC4" w:rsidRPr="00B541E6" w:rsidRDefault="002C6FC4" w:rsidP="00FF3BAE">
      <w:pPr>
        <w:pStyle w:val="Textpoznmkypodiarou"/>
        <w:jc w:val="both"/>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2C6FC4" w:rsidRPr="00C503D1" w:rsidRDefault="002C6FC4" w:rsidP="00FF3BAE">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2C6FC4" w:rsidRPr="00C503D1" w:rsidRDefault="002C6FC4" w:rsidP="00FF3BAE">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2C6FC4" w:rsidRPr="00C35C9D" w:rsidRDefault="002C6FC4"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od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proofErr w:type="spellStart"/>
      <w:r w:rsidRPr="00C35C9D">
        <w:t>Podmienka</w:t>
      </w:r>
      <w:proofErr w:type="spellEnd"/>
      <w:r w:rsidRPr="00C35C9D">
        <w:t xml:space="preserve"> </w:t>
      </w:r>
      <w:proofErr w:type="spellStart"/>
      <w:r w:rsidRPr="00C35C9D">
        <w:t>sa</w:t>
      </w:r>
      <w:proofErr w:type="spellEnd"/>
      <w:r w:rsidRPr="00C35C9D">
        <w:t xml:space="preserve"> </w:t>
      </w:r>
      <w:proofErr w:type="spellStart"/>
      <w:r w:rsidRPr="00C35C9D">
        <w:t>nevzťahuje</w:t>
      </w:r>
      <w:proofErr w:type="spellEnd"/>
      <w:r w:rsidRPr="00C35C9D">
        <w:t xml:space="preserve"> </w:t>
      </w:r>
      <w:proofErr w:type="spellStart"/>
      <w:r w:rsidRPr="00C35C9D">
        <w:t>na</w:t>
      </w:r>
      <w:proofErr w:type="spellEnd"/>
      <w:r w:rsidRPr="00C35C9D">
        <w:t xml:space="preserve"> </w:t>
      </w:r>
      <w:proofErr w:type="spellStart"/>
      <w:r w:rsidRPr="00C35C9D">
        <w:t>investície</w:t>
      </w:r>
      <w:proofErr w:type="spellEnd"/>
      <w:r w:rsidRPr="00C35C9D">
        <w:t xml:space="preserve"> </w:t>
      </w:r>
      <w:proofErr w:type="spellStart"/>
      <w:r w:rsidRPr="00C35C9D">
        <w:t>žiadateľov</w:t>
      </w:r>
      <w:proofErr w:type="spellEnd"/>
      <w:r w:rsidRPr="00C35C9D">
        <w:t>/</w:t>
      </w:r>
      <w:proofErr w:type="spellStart"/>
      <w:r w:rsidRPr="00C35C9D">
        <w:t>prijímateľov</w:t>
      </w:r>
      <w:proofErr w:type="spellEnd"/>
      <w:r w:rsidRPr="00C35C9D">
        <w:t xml:space="preserve"> OPII, </w:t>
      </w:r>
      <w:proofErr w:type="spellStart"/>
      <w:r w:rsidRPr="00C35C9D">
        <w:t>ktoré</w:t>
      </w:r>
      <w:proofErr w:type="spellEnd"/>
      <w:r w:rsidRPr="00C35C9D">
        <w:t xml:space="preserve"> </w:t>
      </w:r>
      <w:proofErr w:type="spellStart"/>
      <w:r w:rsidRPr="00C35C9D">
        <w:t>nie</w:t>
      </w:r>
      <w:proofErr w:type="spellEnd"/>
      <w:r w:rsidRPr="00C35C9D">
        <w:t xml:space="preserve"> </w:t>
      </w:r>
      <w:proofErr w:type="spellStart"/>
      <w:r w:rsidRPr="00C35C9D">
        <w:t>sú</w:t>
      </w:r>
      <w:proofErr w:type="spellEnd"/>
      <w:r w:rsidRPr="00C35C9D">
        <w:t xml:space="preserve"> v </w:t>
      </w:r>
      <w:proofErr w:type="spellStart"/>
      <w:r w:rsidRPr="00C35C9D">
        <w:t>priamej</w:t>
      </w:r>
      <w:proofErr w:type="spellEnd"/>
      <w:r w:rsidRPr="00C35C9D">
        <w:t xml:space="preserve"> </w:t>
      </w:r>
      <w:proofErr w:type="spellStart"/>
      <w:r w:rsidRPr="00C35C9D">
        <w:t>zriaďovateľskej</w:t>
      </w:r>
      <w:proofErr w:type="spellEnd"/>
      <w:r w:rsidRPr="00C35C9D">
        <w:t>/</w:t>
      </w:r>
      <w:proofErr w:type="spellStart"/>
      <w:r w:rsidRPr="00C35C9D">
        <w:t>zakladateľskej</w:t>
      </w:r>
      <w:proofErr w:type="spellEnd"/>
      <w:r w:rsidRPr="00C35C9D">
        <w:t xml:space="preserve"> </w:t>
      </w:r>
      <w:proofErr w:type="spellStart"/>
      <w:r w:rsidRPr="00C35C9D">
        <w:t>pôsobnosti</w:t>
      </w:r>
      <w:proofErr w:type="spellEnd"/>
      <w:r w:rsidRPr="00C35C9D">
        <w:t xml:space="preserve"> MD</w:t>
      </w:r>
      <w:del w:id="81" w:author="KH" w:date="2023-01-16T15:33:00Z">
        <w:r w:rsidRPr="00C35C9D" w:rsidDel="00AF4E11">
          <w:delText>V</w:delText>
        </w:r>
      </w:del>
      <w:r w:rsidRPr="00C35C9D">
        <w:t xml:space="preserve"> SR, </w:t>
      </w:r>
      <w:proofErr w:type="spellStart"/>
      <w:r w:rsidRPr="00C35C9D">
        <w:t>t.j.</w:t>
      </w:r>
      <w:proofErr w:type="spellEnd"/>
      <w:r w:rsidRPr="00C35C9D">
        <w:t xml:space="preserve"> </w:t>
      </w:r>
      <w:proofErr w:type="spellStart"/>
      <w:r w:rsidRPr="00C35C9D">
        <w:t>nerelevantné</w:t>
      </w:r>
      <w:proofErr w:type="spellEnd"/>
      <w:r w:rsidRPr="00C35C9D">
        <w:t xml:space="preserve"> pre </w:t>
      </w:r>
      <w:proofErr w:type="spellStart"/>
      <w:r w:rsidRPr="00C35C9D">
        <w:t>mestá</w:t>
      </w:r>
      <w:proofErr w:type="spellEnd"/>
      <w:r w:rsidRPr="00C35C9D">
        <w:t xml:space="preserve">, </w:t>
      </w:r>
      <w:proofErr w:type="spellStart"/>
      <w:r w:rsidRPr="00C35C9D">
        <w:t>dopravné</w:t>
      </w:r>
      <w:proofErr w:type="spellEnd"/>
      <w:r w:rsidRPr="00C35C9D">
        <w:t xml:space="preserve"> </w:t>
      </w:r>
      <w:proofErr w:type="spellStart"/>
      <w:r w:rsidRPr="00C35C9D">
        <w:t>podniky</w:t>
      </w:r>
      <w:proofErr w:type="spellEnd"/>
      <w:r w:rsidRPr="00C35C9D">
        <w:t xml:space="preserve"> a pod.</w:t>
      </w:r>
    </w:p>
    <w:p w14:paraId="20EAC0D0" w14:textId="3A6D6757" w:rsidR="002C6FC4" w:rsidRPr="00981700" w:rsidRDefault="002C6FC4" w:rsidP="00981700">
      <w:pPr>
        <w:pStyle w:val="Textpoznmkypodiarou"/>
        <w:jc w:val="both"/>
        <w:rPr>
          <w:lang w:val="sk-SK"/>
        </w:rPr>
      </w:pPr>
    </w:p>
  </w:footnote>
  <w:footnote w:id="23">
    <w:p w14:paraId="3F21AC52" w14:textId="77777777" w:rsidR="002C6FC4" w:rsidRPr="002732B2" w:rsidRDefault="002C6FC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2C6FC4" w:rsidRPr="002732B2" w:rsidRDefault="002C6FC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2C6FC4" w:rsidRPr="002732B2" w:rsidRDefault="002C6FC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2C6FC4" w:rsidRPr="002732B2" w:rsidRDefault="002C6FC4"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2C6FC4" w:rsidRPr="002732B2" w:rsidRDefault="002C6FC4">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2C6FC4" w:rsidRPr="00333E62" w:rsidRDefault="002C6FC4"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2C6FC4" w:rsidRPr="00333E62" w:rsidRDefault="002C6FC4"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2C6FC4" w:rsidRPr="00333E62" w:rsidRDefault="002C6FC4">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2C6FC4" w:rsidRPr="00C503D1" w:rsidRDefault="002C6FC4"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2C6FC4" w:rsidRPr="00333E62" w:rsidRDefault="002C6FC4"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2C6FC4" w:rsidRPr="00333E62" w:rsidRDefault="002C6FC4"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2C6FC4" w:rsidRPr="00333E62" w:rsidRDefault="002C6FC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2C6FC4" w:rsidRPr="00333E62" w:rsidRDefault="002C6FC4"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2C6FC4" w:rsidRPr="00333E62" w:rsidRDefault="002C6FC4"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2C6FC4" w:rsidRPr="006A017F" w:rsidRDefault="002C6FC4"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2C6FC4" w:rsidRPr="00333E62" w:rsidRDefault="002C6FC4"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2C6FC4" w:rsidRPr="00333E62" w:rsidRDefault="002C6FC4"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2C6FC4" w:rsidRPr="00333E62" w:rsidRDefault="002C6FC4"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2C6FC4" w:rsidRPr="00FE1741" w:rsidRDefault="002C6FC4"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2C6FC4" w:rsidRPr="00333E62" w:rsidRDefault="002C6FC4"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2C6FC4" w:rsidRPr="00333E62" w:rsidRDefault="002C6FC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2C6FC4" w:rsidRPr="00481BA2" w:rsidRDefault="002C6FC4"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2C6FC4" w:rsidRPr="00C503D1" w:rsidRDefault="002C6FC4"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2C6FC4" w:rsidRPr="00C503D1" w:rsidRDefault="002C6FC4" w:rsidP="00262FEC">
      <w:pPr>
        <w:pStyle w:val="Textpoznmkypodiarou"/>
        <w:rPr>
          <w:rFonts w:ascii="Calibri" w:hAnsi="Calibri"/>
          <w:szCs w:val="16"/>
          <w:lang w:val="sk-SK"/>
        </w:rPr>
      </w:pPr>
      <w:r w:rsidRPr="009F2F49">
        <w:rPr>
          <w:rStyle w:val="Odkaznapoznmkupodiarou"/>
        </w:rPr>
        <w:footnoteRef/>
      </w:r>
      <w:r w:rsidRPr="009F2F49">
        <w:rPr>
          <w:lang w:val="sk-SK"/>
        </w:rPr>
        <w:t>Pri nákupe z tretích krajín je clo súvisiace s obstaraním považované za oprávnený výdavok.</w:t>
      </w:r>
    </w:p>
  </w:footnote>
  <w:footnote w:id="47">
    <w:p w14:paraId="4E2EDE7B" w14:textId="77777777" w:rsidR="002C6FC4" w:rsidRPr="00481BA2" w:rsidRDefault="002C6FC4"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2C6FC4" w:rsidRPr="00175249" w:rsidRDefault="002C6FC4" w:rsidP="006754B4">
      <w:pPr>
        <w:pStyle w:val="Textpoznmkypodiarou"/>
        <w:rPr>
          <w:rFonts w:ascii="Calibri" w:hAnsi="Calibri" w:cs="Calibri"/>
          <w:szCs w:val="16"/>
          <w:lang w:val="sk-SK"/>
        </w:rPr>
      </w:pPr>
      <w:r w:rsidRPr="009F2F49">
        <w:rPr>
          <w:lang w:val="sk-SK"/>
        </w:rPr>
        <w:footnoteRef/>
      </w:r>
      <w:r w:rsidRPr="009F2F49">
        <w:rPr>
          <w:lang w:val="sk-SK"/>
        </w:rPr>
        <w:t xml:space="preserve">  Ide o pracovnoprávny vzťah (pracovný pomer, dohody o prácach vykonávaných mimo pracovného pomeru) alebo obdobný pracovný vzťah (štátnozamestnanecký pomer, výkon práce vo verejnom záujme).</w:t>
      </w:r>
    </w:p>
  </w:footnote>
  <w:footnote w:id="49">
    <w:p w14:paraId="292C920E" w14:textId="77777777" w:rsidR="002C6FC4" w:rsidRPr="00333E62" w:rsidRDefault="002C6FC4"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2C6FC4" w:rsidRPr="00333E62" w:rsidRDefault="002C6FC4"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2C6FC4" w:rsidRPr="005A6BBB" w:rsidRDefault="002C6FC4"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2C6FC4" w:rsidRPr="005A6BBB" w:rsidRDefault="002C6FC4"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2C6FC4" w:rsidRDefault="002C6FC4" w:rsidP="00175249">
      <w:pPr>
        <w:pStyle w:val="Textpoznmkypodiarou"/>
      </w:pPr>
      <w:r>
        <w:rPr>
          <w:rStyle w:val="Odkaznapoznmkupodiarou"/>
        </w:rPr>
        <w:footnoteRef/>
      </w:r>
      <w:r>
        <w:t xml:space="preserve"> </w:t>
      </w:r>
      <w:proofErr w:type="spellStart"/>
      <w:r>
        <w:t>B</w:t>
      </w:r>
      <w:r w:rsidRPr="00A74FD6">
        <w:t>ližšie</w:t>
      </w:r>
      <w:proofErr w:type="spellEnd"/>
      <w:r w:rsidRPr="00A74FD6">
        <w:t xml:space="preserve"> </w:t>
      </w:r>
      <w:proofErr w:type="spellStart"/>
      <w:r w:rsidRPr="00A74FD6">
        <w:t>informácie</w:t>
      </w:r>
      <w:proofErr w:type="spellEnd"/>
      <w:r w:rsidRPr="00A74FD6">
        <w:t xml:space="preserve"> </w:t>
      </w:r>
      <w:proofErr w:type="spellStart"/>
      <w:r w:rsidRPr="00A74FD6">
        <w:t>aj</w:t>
      </w:r>
      <w:proofErr w:type="spellEnd"/>
      <w:r w:rsidRPr="00A74FD6">
        <w:t xml:space="preserve"> s </w:t>
      </w:r>
      <w:proofErr w:type="spellStart"/>
      <w:r w:rsidRPr="00A74FD6">
        <w:t>príkladmi</w:t>
      </w:r>
      <w:proofErr w:type="spellEnd"/>
      <w:r w:rsidRPr="00A74FD6">
        <w:t xml:space="preserve"> </w:t>
      </w:r>
      <w:proofErr w:type="spellStart"/>
      <w:r w:rsidRPr="00A74FD6">
        <w:t>sú</w:t>
      </w:r>
      <w:proofErr w:type="spellEnd"/>
      <w:r w:rsidRPr="00A74FD6">
        <w:t xml:space="preserve"> </w:t>
      </w:r>
      <w:proofErr w:type="spellStart"/>
      <w:r w:rsidRPr="00A74FD6">
        <w:t>uvedené</w:t>
      </w:r>
      <w:proofErr w:type="spellEnd"/>
      <w:r w:rsidRPr="00A74FD6">
        <w:t xml:space="preserve"> v</w:t>
      </w:r>
      <w:r>
        <w:t> </w:t>
      </w:r>
      <w:proofErr w:type="spellStart"/>
      <w:r>
        <w:fldChar w:fldCharType="begin"/>
      </w:r>
      <w:r>
        <w:instrText xml:space="preserve"> HYPERLINK "https://www.financnasprava.sk/_img/pfsedit/Dokumenty_PFS/Infoservis/Aktualne_informacie/dp/2016/2016.10.27_financny_prenajom.pdf" </w:instrText>
      </w:r>
      <w:r>
        <w:fldChar w:fldCharType="separate"/>
      </w:r>
      <w:r w:rsidRPr="00A74FD6">
        <w:rPr>
          <w:rStyle w:val="Hypertextovprepojenie"/>
        </w:rPr>
        <w:t>dokumente</w:t>
      </w:r>
      <w:proofErr w:type="spellEnd"/>
      <w:r>
        <w:rPr>
          <w:rStyle w:val="Hypertextovprepojenie"/>
        </w:rPr>
        <w:fldChar w:fldCharType="end"/>
      </w:r>
      <w:r>
        <w:t xml:space="preserve"> </w:t>
      </w:r>
      <w:proofErr w:type="spellStart"/>
      <w:r>
        <w:t>Finančnej</w:t>
      </w:r>
      <w:proofErr w:type="spellEnd"/>
      <w:r>
        <w:t xml:space="preserve"> </w:t>
      </w:r>
      <w:proofErr w:type="spellStart"/>
      <w:r>
        <w:t>správy</w:t>
      </w:r>
      <w:proofErr w:type="spellEnd"/>
      <w:r w:rsidRPr="00A74FD6">
        <w:t xml:space="preserve"> </w:t>
      </w:r>
      <w:r>
        <w:t>SR</w:t>
      </w:r>
    </w:p>
  </w:footnote>
  <w:footnote w:id="54">
    <w:p w14:paraId="7A835E03" w14:textId="77777777" w:rsidR="002C6FC4" w:rsidRPr="00121B9A" w:rsidRDefault="002C6FC4"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2C6FC4" w:rsidRPr="002F12B3" w:rsidRDefault="002C6FC4"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2C6FC4" w:rsidRDefault="002C6FC4" w:rsidP="001B6D94">
      <w:pPr>
        <w:pStyle w:val="Textpoznmkypodiarou"/>
        <w:jc w:val="both"/>
      </w:pPr>
      <w:r>
        <w:rPr>
          <w:rStyle w:val="Odkaznapoznmkupodiarou"/>
        </w:rPr>
        <w:footnoteRef/>
      </w:r>
      <w:r>
        <w:t xml:space="preserve"> </w:t>
      </w:r>
      <w:proofErr w:type="spellStart"/>
      <w:r>
        <w:t>Ak</w:t>
      </w:r>
      <w:proofErr w:type="spellEnd"/>
      <w:r>
        <w:t xml:space="preserve"> </w:t>
      </w:r>
      <w:proofErr w:type="spellStart"/>
      <w:r>
        <w:t>sa</w:t>
      </w:r>
      <w:proofErr w:type="spellEnd"/>
      <w:r>
        <w:t xml:space="preserve"> </w:t>
      </w:r>
      <w:proofErr w:type="spellStart"/>
      <w:r>
        <w:t>nepožaduje</w:t>
      </w:r>
      <w:proofErr w:type="spellEnd"/>
      <w:r>
        <w:t xml:space="preserve"> </w:t>
      </w:r>
      <w:proofErr w:type="spellStart"/>
      <w:r>
        <w:t>kvalifikácia</w:t>
      </w:r>
      <w:proofErr w:type="spellEnd"/>
      <w:r>
        <w:t xml:space="preserve">, </w:t>
      </w:r>
      <w:proofErr w:type="spellStart"/>
      <w:r>
        <w:t>alebo</w:t>
      </w:r>
      <w:proofErr w:type="spellEnd"/>
      <w:r>
        <w:t xml:space="preserve"> </w:t>
      </w:r>
      <w:proofErr w:type="spellStart"/>
      <w:r>
        <w:t>odborná</w:t>
      </w:r>
      <w:proofErr w:type="spellEnd"/>
      <w:r>
        <w:t xml:space="preserve"> </w:t>
      </w:r>
      <w:proofErr w:type="spellStart"/>
      <w:r>
        <w:t>spôsobilosť</w:t>
      </w:r>
      <w:proofErr w:type="spellEnd"/>
      <w:r>
        <w:t xml:space="preserve"> </w:t>
      </w:r>
      <w:proofErr w:type="spellStart"/>
      <w:r>
        <w:t>musí</w:t>
      </w:r>
      <w:proofErr w:type="spellEnd"/>
      <w:r>
        <w:t xml:space="preserve"> </w:t>
      </w:r>
      <w:proofErr w:type="spellStart"/>
      <w:r>
        <w:t>poskytovateľ</w:t>
      </w:r>
      <w:proofErr w:type="spellEnd"/>
      <w:r>
        <w:t xml:space="preserve"> </w:t>
      </w:r>
      <w:proofErr w:type="spellStart"/>
      <w:r>
        <w:t>vedieť</w:t>
      </w:r>
      <w:proofErr w:type="spellEnd"/>
      <w:r>
        <w:t xml:space="preserve"> </w:t>
      </w:r>
      <w:proofErr w:type="spellStart"/>
      <w:r>
        <w:t>posúdiť</w:t>
      </w:r>
      <w:proofErr w:type="spellEnd"/>
      <w:r>
        <w:t xml:space="preserve">, </w:t>
      </w:r>
      <w:proofErr w:type="spellStart"/>
      <w:r>
        <w:t>či</w:t>
      </w:r>
      <w:proofErr w:type="spellEnd"/>
      <w:r>
        <w:t xml:space="preserve"> </w:t>
      </w:r>
      <w:proofErr w:type="spellStart"/>
      <w:r>
        <w:t>kvalita</w:t>
      </w:r>
      <w:proofErr w:type="spellEnd"/>
      <w:r>
        <w:t xml:space="preserve"> </w:t>
      </w:r>
      <w:proofErr w:type="spellStart"/>
      <w:r>
        <w:t>výstupu</w:t>
      </w:r>
      <w:proofErr w:type="spellEnd"/>
      <w:r>
        <w:t xml:space="preserve"> je v </w:t>
      </w:r>
      <w:proofErr w:type="spellStart"/>
      <w:r>
        <w:t>požadovanej</w:t>
      </w:r>
      <w:proofErr w:type="spellEnd"/>
      <w:r>
        <w:t xml:space="preserve"> </w:t>
      </w:r>
      <w:proofErr w:type="spellStart"/>
      <w:r>
        <w:t>kvalite</w:t>
      </w:r>
      <w:proofErr w:type="spellEnd"/>
      <w:r>
        <w:t xml:space="preserve">. </w:t>
      </w:r>
    </w:p>
  </w:footnote>
  <w:footnote w:id="57">
    <w:p w14:paraId="730F4A62" w14:textId="77777777" w:rsidR="002C6FC4" w:rsidRPr="002F56FC" w:rsidRDefault="002C6FC4"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8">
    <w:p w14:paraId="2CA57A21" w14:textId="77777777" w:rsidR="002C6FC4" w:rsidRPr="009C2187" w:rsidRDefault="002C6FC4">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9">
    <w:p w14:paraId="6E5AEE70" w14:textId="77777777" w:rsidR="002C6FC4" w:rsidRDefault="002C6FC4" w:rsidP="00C95F62">
      <w:pPr>
        <w:pStyle w:val="Textpoznmkypodiarou"/>
        <w:jc w:val="both"/>
      </w:pPr>
      <w:r>
        <w:rPr>
          <w:rStyle w:val="Odkaznapoznmkupodiarou"/>
        </w:rPr>
        <w:footnoteRef/>
      </w:r>
      <w:r>
        <w:t xml:space="preserve"> </w:t>
      </w:r>
      <w:proofErr w:type="spellStart"/>
      <w:r>
        <w:t>Uvedené</w:t>
      </w:r>
      <w:proofErr w:type="spellEnd"/>
      <w:r>
        <w:t xml:space="preserve"> </w:t>
      </w:r>
      <w:proofErr w:type="spellStart"/>
      <w:r>
        <w:t>nemá</w:t>
      </w:r>
      <w:proofErr w:type="spellEnd"/>
      <w:r>
        <w:t xml:space="preserve"> </w:t>
      </w:r>
      <w:proofErr w:type="spellStart"/>
      <w:r>
        <w:t>vplyv</w:t>
      </w:r>
      <w:proofErr w:type="spellEnd"/>
      <w:r>
        <w:t xml:space="preserve"> </w:t>
      </w:r>
      <w:proofErr w:type="spellStart"/>
      <w:r>
        <w:t>na</w:t>
      </w:r>
      <w:proofErr w:type="spellEnd"/>
      <w:r>
        <w:t xml:space="preserve"> </w:t>
      </w:r>
      <w:proofErr w:type="spellStart"/>
      <w:r>
        <w:t>povinnosť</w:t>
      </w:r>
      <w:proofErr w:type="spellEnd"/>
      <w:r>
        <w:t xml:space="preserve"> </w:t>
      </w:r>
      <w:proofErr w:type="spellStart"/>
      <w:r>
        <w:t>zamestnávateľa</w:t>
      </w:r>
      <w:proofErr w:type="spellEnd"/>
      <w:r>
        <w:t xml:space="preserve"> </w:t>
      </w:r>
      <w:proofErr w:type="spellStart"/>
      <w:r>
        <w:t>viesť</w:t>
      </w:r>
      <w:proofErr w:type="spellEnd"/>
      <w:r>
        <w:t xml:space="preserve"> </w:t>
      </w:r>
      <w:proofErr w:type="spellStart"/>
      <w:r>
        <w:t>evidenciu</w:t>
      </w:r>
      <w:proofErr w:type="spellEnd"/>
      <w:r>
        <w:t xml:space="preserve"> </w:t>
      </w:r>
      <w:proofErr w:type="spellStart"/>
      <w:r>
        <w:t>pracovného</w:t>
      </w:r>
      <w:proofErr w:type="spellEnd"/>
      <w:r>
        <w:t xml:space="preserve"> </w:t>
      </w:r>
      <w:proofErr w:type="spellStart"/>
      <w:r>
        <w:t>času</w:t>
      </w:r>
      <w:proofErr w:type="spellEnd"/>
      <w:r>
        <w:t xml:space="preserve"> </w:t>
      </w:r>
      <w:proofErr w:type="spellStart"/>
      <w:r>
        <w:t>podľa</w:t>
      </w:r>
      <w:proofErr w:type="spellEnd"/>
      <w:r>
        <w:t xml:space="preserve"> §99 </w:t>
      </w:r>
      <w:proofErr w:type="spellStart"/>
      <w:r>
        <w:t>zákonníka</w:t>
      </w:r>
      <w:proofErr w:type="spellEnd"/>
      <w:r>
        <w:t xml:space="preserve"> </w:t>
      </w:r>
      <w:proofErr w:type="spellStart"/>
      <w:r>
        <w:t>práce</w:t>
      </w:r>
      <w:proofErr w:type="spellEnd"/>
      <w:r>
        <w:t>.</w:t>
      </w:r>
    </w:p>
  </w:footnote>
  <w:footnote w:id="60">
    <w:p w14:paraId="634B0673" w14:textId="77777777" w:rsidR="002C6FC4" w:rsidRPr="009C2187" w:rsidRDefault="002C6FC4"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2C6FC4" w:rsidRPr="00C503D1" w:rsidRDefault="002C6FC4"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2C6FC4" w:rsidRPr="00DA6978" w:rsidRDefault="002C6FC4"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w:t>
      </w:r>
      <w:proofErr w:type="spellStart"/>
      <w:r w:rsidRPr="00462CC1">
        <w:t>prípade</w:t>
      </w:r>
      <w:proofErr w:type="spellEnd"/>
      <w:r w:rsidRPr="00462CC1">
        <w:t xml:space="preserve"> </w:t>
      </w:r>
      <w:proofErr w:type="spellStart"/>
      <w:r w:rsidRPr="00462CC1">
        <w:t>dohôd</w:t>
      </w:r>
      <w:proofErr w:type="spellEnd"/>
      <w:r w:rsidRPr="00462CC1">
        <w:t xml:space="preserve"> o </w:t>
      </w:r>
      <w:proofErr w:type="spellStart"/>
      <w:r w:rsidRPr="00462CC1">
        <w:t>prácach</w:t>
      </w:r>
      <w:proofErr w:type="spellEnd"/>
      <w:r w:rsidRPr="00462CC1">
        <w:t xml:space="preserve"> </w:t>
      </w:r>
      <w:proofErr w:type="spellStart"/>
      <w:r w:rsidRPr="00462CC1">
        <w:t>vykonávaných</w:t>
      </w:r>
      <w:proofErr w:type="spellEnd"/>
      <w:r w:rsidRPr="00462CC1">
        <w:t xml:space="preserve"> </w:t>
      </w:r>
      <w:proofErr w:type="spellStart"/>
      <w:r w:rsidRPr="00462CC1">
        <w:t>mimo</w:t>
      </w:r>
      <w:proofErr w:type="spellEnd"/>
      <w:r w:rsidRPr="00462CC1">
        <w:t xml:space="preserve"> </w:t>
      </w:r>
      <w:proofErr w:type="spellStart"/>
      <w:r w:rsidRPr="00462CC1">
        <w:t>pracovného</w:t>
      </w:r>
      <w:proofErr w:type="spellEnd"/>
      <w:r w:rsidRPr="00462CC1">
        <w:t xml:space="preserve"> </w:t>
      </w:r>
      <w:proofErr w:type="spellStart"/>
      <w:r w:rsidRPr="00462CC1">
        <w:t>pomeru</w:t>
      </w:r>
      <w:proofErr w:type="spellEnd"/>
      <w:r w:rsidRPr="00462CC1">
        <w:t xml:space="preserve"> (§§ 223 </w:t>
      </w:r>
      <w:proofErr w:type="spellStart"/>
      <w:r w:rsidRPr="00462CC1">
        <w:t>až</w:t>
      </w:r>
      <w:proofErr w:type="spellEnd"/>
      <w:r w:rsidRPr="00462CC1">
        <w:t xml:space="preserve"> 228a </w:t>
      </w:r>
      <w:proofErr w:type="spellStart"/>
      <w:r w:rsidRPr="00462CC1">
        <w:t>Zákonníka</w:t>
      </w:r>
      <w:proofErr w:type="spellEnd"/>
      <w:r w:rsidRPr="00462CC1">
        <w:t xml:space="preserve"> </w:t>
      </w:r>
      <w:proofErr w:type="spellStart"/>
      <w:r w:rsidRPr="00462CC1">
        <w:t>práce</w:t>
      </w:r>
      <w:proofErr w:type="spellEnd"/>
      <w:r w:rsidRPr="00462CC1">
        <w:t>) ide o </w:t>
      </w:r>
      <w:proofErr w:type="spellStart"/>
      <w:r w:rsidRPr="00462CC1">
        <w:t>obdobie</w:t>
      </w:r>
      <w:proofErr w:type="spellEnd"/>
      <w:r w:rsidRPr="00462CC1">
        <w:t xml:space="preserve"> </w:t>
      </w:r>
      <w:proofErr w:type="spellStart"/>
      <w:r w:rsidRPr="00462CC1">
        <w:t>najviac</w:t>
      </w:r>
      <w:proofErr w:type="spellEnd"/>
      <w:r w:rsidRPr="00462CC1">
        <w:t xml:space="preserve"> 12 </w:t>
      </w:r>
      <w:proofErr w:type="spellStart"/>
      <w:r w:rsidRPr="00462CC1">
        <w:t>mesiacov</w:t>
      </w:r>
      <w:proofErr w:type="spellEnd"/>
      <w:r w:rsidRPr="00462CC1">
        <w:t>.</w:t>
      </w:r>
    </w:p>
  </w:footnote>
  <w:footnote w:id="63">
    <w:p w14:paraId="402F6E71" w14:textId="77777777" w:rsidR="002C6FC4" w:rsidRPr="0051501C" w:rsidRDefault="002C6FC4"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2C6FC4" w:rsidRPr="00C503D1" w:rsidRDefault="002C6FC4"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2C6FC4" w:rsidRPr="00C503D1" w:rsidRDefault="002C6FC4"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2C6FC4" w:rsidRPr="008D6A6D" w:rsidRDefault="002C6FC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2C6FC4" w:rsidRPr="00C503D1" w:rsidRDefault="002C6FC4"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w:t>
      </w:r>
      <w:proofErr w:type="spellStart"/>
      <w:r w:rsidRPr="008D6A6D">
        <w:rPr>
          <w:rFonts w:ascii="Calibri" w:hAnsi="Calibri"/>
          <w:sz w:val="18"/>
          <w:szCs w:val="18"/>
          <w:lang w:val="sk-SK"/>
        </w:rPr>
        <w:t>z.n.p</w:t>
      </w:r>
      <w:proofErr w:type="spellEnd"/>
      <w:r w:rsidRPr="008D6A6D">
        <w:rPr>
          <w:rFonts w:ascii="Calibri" w:hAnsi="Calibri"/>
          <w:sz w:val="18"/>
          <w:szCs w:val="18"/>
          <w:lang w:val="sk-SK"/>
        </w:rPr>
        <w:t>.</w:t>
      </w:r>
    </w:p>
  </w:footnote>
  <w:footnote w:id="68">
    <w:p w14:paraId="7E79B5AD" w14:textId="77777777" w:rsidR="002C6FC4" w:rsidRPr="008D6A6D" w:rsidRDefault="002C6FC4"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2C6FC4" w:rsidRPr="00C503D1" w:rsidRDefault="002C6FC4"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2C6FC4" w:rsidRPr="009C2187" w:rsidRDefault="002C6FC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2C6FC4" w:rsidRPr="009C2187" w:rsidRDefault="002C6FC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w:t>
      </w:r>
      <w:proofErr w:type="spellStart"/>
      <w:r w:rsidRPr="009C2187">
        <w:rPr>
          <w:rFonts w:ascii="Calibri" w:hAnsi="Calibri"/>
          <w:sz w:val="18"/>
          <w:szCs w:val="18"/>
          <w:lang w:val="sk-SK"/>
        </w:rPr>
        <w:t>value</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for</w:t>
      </w:r>
      <w:proofErr w:type="spellEnd"/>
      <w:r w:rsidRPr="009C2187">
        <w:rPr>
          <w:rFonts w:ascii="Calibri" w:hAnsi="Calibri"/>
          <w:sz w:val="18"/>
          <w:szCs w:val="18"/>
          <w:lang w:val="sk-SK"/>
        </w:rPr>
        <w:t xml:space="preserve"> </w:t>
      </w:r>
      <w:proofErr w:type="spellStart"/>
      <w:r w:rsidRPr="009C2187">
        <w:rPr>
          <w:rFonts w:ascii="Calibri" w:hAnsi="Calibri"/>
          <w:sz w:val="18"/>
          <w:szCs w:val="18"/>
          <w:lang w:val="sk-SK"/>
        </w:rPr>
        <w:t>money</w:t>
      </w:r>
      <w:proofErr w:type="spellEnd"/>
      <w:r w:rsidRPr="009C2187">
        <w:rPr>
          <w:rFonts w:ascii="Calibri" w:hAnsi="Calibri"/>
          <w:sz w:val="18"/>
          <w:szCs w:val="18"/>
          <w:lang w:val="sk-SK"/>
        </w:rPr>
        <w:t>“.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2C6FC4" w:rsidRPr="009C2187" w:rsidRDefault="002C6FC4"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2C6FC4" w:rsidRPr="00C310F6" w:rsidRDefault="002C6FC4"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2C6FC4" w:rsidRPr="009C2187" w:rsidRDefault="002C6FC4"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2C6FC4" w:rsidRPr="002732B2" w:rsidRDefault="002C6FC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2C6FC4" w:rsidRPr="00C503D1" w:rsidRDefault="002C6FC4"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2C6FC4" w:rsidRPr="009C2187" w:rsidRDefault="002C6FC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2C6FC4" w:rsidRPr="009C2187" w:rsidRDefault="002C6FC4"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2C6FC4" w:rsidRPr="009C2187" w:rsidRDefault="002C6FC4"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2"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3"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2C6FC4" w:rsidRPr="00F510AA" w:rsidRDefault="002C6FC4"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2C6FC4" w:rsidRDefault="002C6FC4"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2C6FC4" w:rsidRDefault="002C6FC4"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 xml:space="preserve">V prípade, ak má zhotoviteľ v </w:t>
      </w:r>
      <w:proofErr w:type="spellStart"/>
      <w:r>
        <w:rPr>
          <w:rFonts w:ascii="Calibri" w:hAnsi="Calibri" w:cs="Calibri"/>
          <w:sz w:val="18"/>
          <w:szCs w:val="18"/>
          <w:lang w:val="sk-SK"/>
        </w:rPr>
        <w:t>ZoD</w:t>
      </w:r>
      <w:proofErr w:type="spellEnd"/>
      <w:r>
        <w:rPr>
          <w:rFonts w:ascii="Calibri" w:hAnsi="Calibri" w:cs="Calibri"/>
          <w:sz w:val="18"/>
          <w:szCs w:val="18"/>
          <w:lang w:val="sk-SK"/>
        </w:rPr>
        <w:t xml:space="preserve"> alebo v zmluve o poskytnutí NFP uvedenú položku „rezerva“, neznamená to, že výdavky čerpané z tejto položky sú automaticky oprávnené</w:t>
      </w:r>
    </w:p>
  </w:footnote>
  <w:footnote w:id="83">
    <w:p w14:paraId="2698F006" w14:textId="77777777" w:rsidR="002C6FC4" w:rsidRDefault="002C6FC4"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4CB22691" w14:textId="77777777" w:rsidR="002C6FC4" w:rsidRPr="00956F45" w:rsidRDefault="002C6FC4" w:rsidP="00AE064B">
      <w:pPr>
        <w:pStyle w:val="Textpoznmkypodiarou"/>
        <w:rPr>
          <w:lang w:val="sk-SK"/>
        </w:rPr>
      </w:pPr>
      <w:r>
        <w:rPr>
          <w:rStyle w:val="Odkaznapoznmkupodiarou"/>
        </w:rPr>
        <w:footnoteRef/>
      </w:r>
      <w:r>
        <w:t xml:space="preserve"> </w:t>
      </w:r>
      <w:r>
        <w:rPr>
          <w:rFonts w:ascii="Calibri" w:hAnsi="Calibri" w:cs="Calibri"/>
          <w:sz w:val="18"/>
          <w:szCs w:val="18"/>
          <w:lang w:val="sk-SK"/>
        </w:rPr>
        <w:t>Určujúci je dátum zverejnenia Oznámenia o vyhlásení verejného obstarávania vo vestníku VO</w:t>
      </w:r>
    </w:p>
  </w:footnote>
  <w:footnote w:id="85">
    <w:p w14:paraId="50FFC4CC" w14:textId="4159DB85" w:rsidR="002C6FC4" w:rsidRDefault="002C6FC4" w:rsidP="006C6410">
      <w:pPr>
        <w:pStyle w:val="Textpoznmkypodiarou"/>
      </w:pPr>
      <w:r>
        <w:rPr>
          <w:rStyle w:val="Odkaznapoznmkupodiarou"/>
        </w:rPr>
        <w:footnoteRef/>
      </w:r>
      <w:r>
        <w:t xml:space="preserve"> </w:t>
      </w:r>
      <w:proofErr w:type="spellStart"/>
      <w:r>
        <w:t>Obdobie</w:t>
      </w:r>
      <w:proofErr w:type="spellEnd"/>
      <w:r>
        <w:t xml:space="preserve"> </w:t>
      </w:r>
      <w:proofErr w:type="spellStart"/>
      <w:r>
        <w:t>realizácie</w:t>
      </w:r>
      <w:proofErr w:type="spellEnd"/>
      <w:r>
        <w:t xml:space="preserve"> </w:t>
      </w:r>
      <w:proofErr w:type="spellStart"/>
      <w:r>
        <w:t>projektu</w:t>
      </w:r>
      <w:proofErr w:type="spellEnd"/>
      <w:r>
        <w:t xml:space="preserve"> </w:t>
      </w:r>
      <w:proofErr w:type="spellStart"/>
      <w:r>
        <w:t>stanovené</w:t>
      </w:r>
      <w:proofErr w:type="spellEnd"/>
      <w:r>
        <w:t xml:space="preserve"> </w:t>
      </w:r>
      <w:proofErr w:type="spellStart"/>
      <w:r>
        <w:t>vo</w:t>
      </w:r>
      <w:proofErr w:type="spellEnd"/>
      <w:r>
        <w:t xml:space="preserve"> </w:t>
      </w:r>
      <w:proofErr w:type="spellStart"/>
      <w:r>
        <w:t>vyzvaní</w:t>
      </w:r>
      <w:proofErr w:type="spellEnd"/>
      <w:r>
        <w:t xml:space="preserve"> </w:t>
      </w:r>
      <w:proofErr w:type="spellStart"/>
      <w:r>
        <w:t>ohraničuje</w:t>
      </w:r>
      <w:proofErr w:type="spellEnd"/>
      <w:r>
        <w:t xml:space="preserve"> </w:t>
      </w:r>
      <w:proofErr w:type="spellStart"/>
      <w:r>
        <w:t>obdobie</w:t>
      </w:r>
      <w:proofErr w:type="spellEnd"/>
      <w:r>
        <w:t xml:space="preserve">, do </w:t>
      </w:r>
      <w:proofErr w:type="spellStart"/>
      <w:r>
        <w:t>kedy</w:t>
      </w:r>
      <w:proofErr w:type="spellEnd"/>
      <w:r>
        <w:t xml:space="preserve"> </w:t>
      </w:r>
      <w:proofErr w:type="spellStart"/>
      <w:r>
        <w:t>musí</w:t>
      </w:r>
      <w:proofErr w:type="spellEnd"/>
      <w:r>
        <w:t xml:space="preserve"> </w:t>
      </w:r>
      <w:proofErr w:type="spellStart"/>
      <w:r>
        <w:t>prijímate</w:t>
      </w:r>
      <w:proofErr w:type="spellEnd"/>
      <w:r>
        <w:t xml:space="preserve"> </w:t>
      </w:r>
      <w:proofErr w:type="spellStart"/>
      <w:r>
        <w:t>uhradiť</w:t>
      </w:r>
      <w:proofErr w:type="spellEnd"/>
      <w:r>
        <w:t xml:space="preserve"> </w:t>
      </w:r>
      <w:proofErr w:type="spellStart"/>
      <w:r>
        <w:t>výdavky</w:t>
      </w:r>
      <w:proofErr w:type="spellEnd"/>
      <w:r>
        <w:t xml:space="preserve"> </w:t>
      </w:r>
      <w:proofErr w:type="spellStart"/>
      <w:r>
        <w:t>projektu</w:t>
      </w:r>
      <w:proofErr w:type="spellEnd"/>
      <w:r>
        <w:t>.</w:t>
      </w:r>
    </w:p>
  </w:footnote>
  <w:footnote w:id="86">
    <w:p w14:paraId="3096FCC3" w14:textId="77777777" w:rsidR="002C6FC4" w:rsidRPr="00E91FA3" w:rsidRDefault="002C6FC4" w:rsidP="00F92419">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 w:id="87">
    <w:p w14:paraId="55580352" w14:textId="77777777" w:rsidR="002C6FC4" w:rsidRPr="00117D92" w:rsidRDefault="002C6FC4">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8">
    <w:p w14:paraId="394AA518" w14:textId="2C0A98D4" w:rsidR="002C6FC4" w:rsidRPr="007E391B" w:rsidRDefault="002C6FC4" w:rsidP="007E391B">
      <w:pPr>
        <w:pStyle w:val="Textpoznmkypodiarou"/>
        <w:jc w:val="both"/>
        <w:rPr>
          <w:lang w:val="sk-SK"/>
        </w:rPr>
      </w:pPr>
      <w:r>
        <w:rPr>
          <w:rStyle w:val="Odkaznapoznmkupodiarou"/>
        </w:rPr>
        <w:footnoteRef/>
      </w:r>
      <w:r>
        <w:t xml:space="preserve"> Resp. </w:t>
      </w:r>
      <w:proofErr w:type="spellStart"/>
      <w:r>
        <w:t>odkaz</w:t>
      </w:r>
      <w:proofErr w:type="spellEnd"/>
      <w:r>
        <w:t xml:space="preserve"> </w:t>
      </w:r>
      <w:proofErr w:type="spellStart"/>
      <w:r>
        <w:t>na</w:t>
      </w:r>
      <w:proofErr w:type="spellEnd"/>
      <w:r>
        <w:t xml:space="preserve">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89">
    <w:p w14:paraId="4C3B99D5" w14:textId="77777777" w:rsidR="002C6FC4" w:rsidRDefault="002C6FC4" w:rsidP="00ED16AC">
      <w:pPr>
        <w:pStyle w:val="Textpoznmkypodiarou"/>
      </w:pPr>
      <w:r>
        <w:rPr>
          <w:rStyle w:val="Odkaznapoznmkupodiarou"/>
        </w:rPr>
        <w:footnoteRef/>
      </w:r>
      <w:r>
        <w:t xml:space="preserve"> </w:t>
      </w:r>
      <w:proofErr w:type="spellStart"/>
      <w:r>
        <w:t>Upozorňujeme</w:t>
      </w:r>
      <w:proofErr w:type="spellEnd"/>
      <w:r>
        <w:t xml:space="preserve"> </w:t>
      </w:r>
      <w:proofErr w:type="spellStart"/>
      <w:r>
        <w:t>na</w:t>
      </w:r>
      <w:proofErr w:type="spellEnd"/>
      <w:r>
        <w:t xml:space="preserve"> </w:t>
      </w:r>
      <w:proofErr w:type="spellStart"/>
      <w:r>
        <w:t>povinnosť</w:t>
      </w:r>
      <w:proofErr w:type="spellEnd"/>
      <w:r>
        <w:t xml:space="preserve"> </w:t>
      </w:r>
      <w:proofErr w:type="spellStart"/>
      <w:r>
        <w:t>energetického</w:t>
      </w:r>
      <w:proofErr w:type="spellEnd"/>
      <w:r>
        <w:t xml:space="preserve"> </w:t>
      </w:r>
      <w:proofErr w:type="spellStart"/>
      <w:r>
        <w:t>certifikátu</w:t>
      </w:r>
      <w:proofErr w:type="spellEnd"/>
      <w:r>
        <w:t>.</w:t>
      </w:r>
      <w:r w:rsidRPr="003D5990">
        <w:t xml:space="preserve"> </w:t>
      </w:r>
      <w:proofErr w:type="spellStart"/>
      <w:r w:rsidRPr="003D5990">
        <w:t>pri</w:t>
      </w:r>
      <w:proofErr w:type="spellEnd"/>
      <w:r w:rsidRPr="003D5990">
        <w:t xml:space="preserve"> </w:t>
      </w:r>
      <w:proofErr w:type="spellStart"/>
      <w:r w:rsidRPr="003D5990">
        <w:t>dokončení</w:t>
      </w:r>
      <w:proofErr w:type="spellEnd"/>
      <w:r w:rsidRPr="003D5990">
        <w:t xml:space="preserve"> </w:t>
      </w:r>
      <w:proofErr w:type="spellStart"/>
      <w:r w:rsidRPr="003D5990">
        <w:t>novej</w:t>
      </w:r>
      <w:proofErr w:type="spellEnd"/>
      <w:r w:rsidRPr="003D5990">
        <w:t xml:space="preserve"> </w:t>
      </w:r>
      <w:proofErr w:type="spellStart"/>
      <w:r w:rsidRPr="003D5990">
        <w:t>budovy</w:t>
      </w:r>
      <w:proofErr w:type="spellEnd"/>
      <w:r w:rsidRPr="003D5990">
        <w:t xml:space="preserve"> </w:t>
      </w:r>
      <w:proofErr w:type="spellStart"/>
      <w:r w:rsidRPr="003D5990">
        <w:t>alebo</w:t>
      </w:r>
      <w:proofErr w:type="spellEnd"/>
      <w:r w:rsidRPr="003D5990">
        <w:t xml:space="preserve"> </w:t>
      </w:r>
      <w:proofErr w:type="spellStart"/>
      <w:r w:rsidRPr="003D5990">
        <w:t>významnej</w:t>
      </w:r>
      <w:proofErr w:type="spellEnd"/>
      <w:r w:rsidRPr="003D5990">
        <w:t xml:space="preserve"> </w:t>
      </w:r>
      <w:proofErr w:type="spellStart"/>
      <w:r w:rsidRPr="003D5990">
        <w:t>obnov</w:t>
      </w:r>
      <w:r>
        <w:t>e</w:t>
      </w:r>
      <w:proofErr w:type="spellEnd"/>
      <w:r w:rsidRPr="003D5990">
        <w:t xml:space="preserve"> </w:t>
      </w:r>
      <w:proofErr w:type="spellStart"/>
      <w:r w:rsidRPr="003D5990">
        <w:t>existujúcej</w:t>
      </w:r>
      <w:proofErr w:type="spellEnd"/>
      <w:r w:rsidRPr="003D5990">
        <w:t xml:space="preserve"> </w:t>
      </w:r>
      <w:proofErr w:type="spellStart"/>
      <w:r w:rsidRPr="003D5990">
        <w:t>budovy</w:t>
      </w:r>
      <w:proofErr w:type="spellEnd"/>
      <w:r>
        <w:t>.</w:t>
      </w:r>
    </w:p>
  </w:footnote>
  <w:footnote w:id="90">
    <w:p w14:paraId="68232026" w14:textId="77777777" w:rsidR="002C6FC4" w:rsidRPr="0023706D" w:rsidRDefault="002C6FC4">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1">
    <w:p w14:paraId="269544E5" w14:textId="77777777" w:rsidR="002C6FC4" w:rsidRPr="00B36A60" w:rsidRDefault="002C6FC4"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2">
    <w:p w14:paraId="2874BBD7" w14:textId="77777777" w:rsidR="002C6FC4" w:rsidRDefault="002C6FC4"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3">
    <w:p w14:paraId="38EEE85C" w14:textId="77777777" w:rsidR="002C6FC4" w:rsidRDefault="002C6FC4" w:rsidP="00ED16A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94">
    <w:p w14:paraId="1BC7502E" w14:textId="77777777" w:rsidR="002C6FC4" w:rsidRPr="003D5F0F" w:rsidRDefault="002C6FC4"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w:t>
      </w:r>
      <w:del w:id="331" w:author="KH" w:date="2023-01-16T15:33:00Z">
        <w:r w:rsidRPr="00E70E37" w:rsidDel="00AF4E11">
          <w:rPr>
            <w:rFonts w:ascii="Calibri" w:hAnsi="Calibri"/>
            <w:sz w:val="18"/>
            <w:szCs w:val="18"/>
            <w:lang w:val="sk-SK"/>
          </w:rPr>
          <w:delText>V</w:delText>
        </w:r>
      </w:del>
      <w:r w:rsidRPr="00E70E37">
        <w:rPr>
          <w:rFonts w:ascii="Calibri" w:hAnsi="Calibri"/>
          <w:sz w:val="18"/>
          <w:szCs w:val="18"/>
          <w:lang w:val="sk-SK"/>
        </w:rPr>
        <w:t xml:space="preserve"> SR realizujúceho projekt TP zameraného na refundáciu miezd administratívnych kapacít OPII môžu byť dokumenty uvedené v písm. a)/b) bodoch 4, 5 a 6 nahradené v predloženej ŽoP len výstupom z príslušného mzdového programu organizácie (napr. výstupom zo </w:t>
      </w:r>
      <w:proofErr w:type="spellStart"/>
      <w:r w:rsidRPr="00E70E37">
        <w:rPr>
          <w:rFonts w:ascii="Calibri" w:hAnsi="Calibri"/>
          <w:sz w:val="18"/>
          <w:szCs w:val="18"/>
          <w:lang w:val="sk-SK"/>
        </w:rPr>
        <w:t>SAPu</w:t>
      </w:r>
      <w:proofErr w:type="spellEnd"/>
      <w:r w:rsidRPr="00E70E37">
        <w:rPr>
          <w:rFonts w:ascii="Calibri" w:hAnsi="Calibri"/>
          <w:sz w:val="18"/>
          <w:szCs w:val="18"/>
          <w:lang w:val="sk-SK"/>
        </w:rPr>
        <w:t>).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5">
    <w:p w14:paraId="485BB0CE" w14:textId="77777777" w:rsidR="002C6FC4" w:rsidRPr="009C2187" w:rsidRDefault="002C6FC4"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6">
    <w:p w14:paraId="009A9C3E" w14:textId="77777777" w:rsidR="002C6FC4" w:rsidRPr="009C2187" w:rsidRDefault="002C6FC4"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7">
    <w:p w14:paraId="46689BFD" w14:textId="77777777" w:rsidR="002C6FC4" w:rsidRPr="0050342E" w:rsidRDefault="002C6FC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8">
    <w:p w14:paraId="36350BDC" w14:textId="1DDDECCC" w:rsidR="002C6FC4" w:rsidRPr="00C503D1" w:rsidRDefault="002C6FC4"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99">
    <w:p w14:paraId="2C14B8C9" w14:textId="77777777" w:rsidR="002C6FC4" w:rsidRPr="00303684" w:rsidRDefault="002C6FC4"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0">
    <w:p w14:paraId="3201C3E6" w14:textId="77777777" w:rsidR="002C6FC4" w:rsidRPr="0050342E" w:rsidRDefault="002C6FC4"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1">
    <w:p w14:paraId="0B026687" w14:textId="77777777" w:rsidR="002C6FC4" w:rsidRPr="00B453DB" w:rsidRDefault="002C6FC4"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2">
    <w:p w14:paraId="7623FCD1" w14:textId="77777777" w:rsidR="002C6FC4" w:rsidRPr="006F0A56" w:rsidRDefault="002C6FC4">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3">
    <w:p w14:paraId="5DA6CB78" w14:textId="77777777" w:rsidR="002C6FC4" w:rsidRPr="006F0A56" w:rsidRDefault="002C6FC4"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4">
    <w:p w14:paraId="62D8AA03" w14:textId="77777777" w:rsidR="002C6FC4" w:rsidRPr="006F0A56" w:rsidRDefault="002C6FC4"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5">
    <w:p w14:paraId="2CFF12C0" w14:textId="77777777" w:rsidR="002C6FC4" w:rsidRPr="006F0A56" w:rsidRDefault="002C6FC4"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6">
    <w:p w14:paraId="507F2B89" w14:textId="77777777" w:rsidR="002C6FC4" w:rsidRPr="003177A3" w:rsidRDefault="002C6FC4">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7">
    <w:p w14:paraId="39B6142A" w14:textId="77777777" w:rsidR="002C6FC4" w:rsidRPr="001F2221" w:rsidRDefault="002C6FC4">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8">
    <w:p w14:paraId="19307098" w14:textId="77777777" w:rsidR="002C6FC4" w:rsidRPr="00365DF0" w:rsidRDefault="002C6FC4">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9">
    <w:p w14:paraId="32E5B983" w14:textId="77777777" w:rsidR="002C6FC4" w:rsidRPr="007D3CDC" w:rsidRDefault="002C6FC4"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0">
    <w:p w14:paraId="725C28D2" w14:textId="77777777" w:rsidR="002C6FC4" w:rsidRPr="00B63D6B" w:rsidRDefault="002C6FC4"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1">
    <w:p w14:paraId="3622875C" w14:textId="77777777" w:rsidR="002C6FC4" w:rsidRDefault="002C6FC4" w:rsidP="007D3CDC">
      <w:pPr>
        <w:pStyle w:val="Textpoznmkypodiarou"/>
        <w:jc w:val="both"/>
      </w:pPr>
      <w:r>
        <w:rPr>
          <w:rStyle w:val="Odkaznapoznmkupodiarou"/>
        </w:rPr>
        <w:footnoteRef/>
      </w:r>
      <w:r>
        <w:t xml:space="preserve"> </w:t>
      </w:r>
      <w:proofErr w:type="spellStart"/>
      <w:r>
        <w:t>N</w:t>
      </w:r>
      <w:r w:rsidRPr="00DD7CA4">
        <w:t>etýka</w:t>
      </w:r>
      <w:proofErr w:type="spellEnd"/>
      <w:r w:rsidRPr="00DD7CA4">
        <w:t xml:space="preserve"> </w:t>
      </w:r>
      <w:proofErr w:type="spellStart"/>
      <w:r w:rsidRPr="00DD7CA4">
        <w:t>sa</w:t>
      </w:r>
      <w:proofErr w:type="spellEnd"/>
      <w:r w:rsidRPr="00DD7CA4">
        <w:t xml:space="preserve"> </w:t>
      </w:r>
      <w:proofErr w:type="spellStart"/>
      <w:r w:rsidRPr="00DD7CA4">
        <w:t>čiastkových</w:t>
      </w:r>
      <w:proofErr w:type="spellEnd"/>
      <w:r w:rsidRPr="00DD7CA4">
        <w:t xml:space="preserve"> </w:t>
      </w:r>
      <w:proofErr w:type="spellStart"/>
      <w:r w:rsidRPr="00DD7CA4">
        <w:t>zákaziek</w:t>
      </w:r>
      <w:proofErr w:type="spellEnd"/>
      <w:r w:rsidRPr="00DD7CA4">
        <w:t xml:space="preserve"> </w:t>
      </w:r>
      <w:proofErr w:type="spellStart"/>
      <w:r w:rsidRPr="00DD7CA4">
        <w:t>zadávaných</w:t>
      </w:r>
      <w:proofErr w:type="spellEnd"/>
      <w:r w:rsidRPr="00DD7CA4">
        <w:t xml:space="preserve"> </w:t>
      </w:r>
      <w:proofErr w:type="spellStart"/>
      <w:r w:rsidRPr="00DD7CA4">
        <w:t>na</w:t>
      </w:r>
      <w:proofErr w:type="spellEnd"/>
      <w:r w:rsidRPr="00DD7CA4">
        <w:t xml:space="preserve"> </w:t>
      </w:r>
      <w:proofErr w:type="spellStart"/>
      <w:r w:rsidRPr="00DD7CA4">
        <w:t>základe</w:t>
      </w:r>
      <w:proofErr w:type="spellEnd"/>
      <w:r w:rsidRPr="00DD7CA4">
        <w:t xml:space="preserve"> </w:t>
      </w:r>
      <w:proofErr w:type="spellStart"/>
      <w:r w:rsidRPr="00DD7CA4">
        <w:t>rámcovej</w:t>
      </w:r>
      <w:proofErr w:type="spellEnd"/>
      <w:r w:rsidRPr="00DD7CA4">
        <w:t xml:space="preserve"> </w:t>
      </w:r>
      <w:proofErr w:type="spellStart"/>
      <w:r w:rsidRPr="00DD7CA4">
        <w:t>dohody</w:t>
      </w:r>
      <w:proofErr w:type="spellEnd"/>
      <w:r w:rsidRPr="00DD7CA4">
        <w:t xml:space="preserve"> </w:t>
      </w:r>
      <w:proofErr w:type="spellStart"/>
      <w:r w:rsidRPr="00DD7CA4">
        <w:t>alebo</w:t>
      </w:r>
      <w:proofErr w:type="spellEnd"/>
      <w:r w:rsidRPr="00DD7CA4">
        <w:t xml:space="preserve"> s </w:t>
      </w:r>
      <w:proofErr w:type="spellStart"/>
      <w:r w:rsidRPr="00DD7CA4">
        <w:t>využitím</w:t>
      </w:r>
      <w:proofErr w:type="spellEnd"/>
      <w:r w:rsidRPr="00DD7CA4">
        <w:t xml:space="preserve"> </w:t>
      </w:r>
      <w:proofErr w:type="spellStart"/>
      <w:r w:rsidRPr="00DD7CA4">
        <w:t>dynamického</w:t>
      </w:r>
      <w:proofErr w:type="spellEnd"/>
      <w:r w:rsidRPr="00DD7CA4">
        <w:t xml:space="preserve"> </w:t>
      </w:r>
      <w:proofErr w:type="spellStart"/>
      <w:r w:rsidRPr="00DD7CA4">
        <w:t>nákupného</w:t>
      </w:r>
      <w:proofErr w:type="spellEnd"/>
      <w:r w:rsidRPr="00DD7CA4">
        <w:t xml:space="preserve"> </w:t>
      </w:r>
      <w:proofErr w:type="spellStart"/>
      <w:r w:rsidRPr="00DD7CA4">
        <w:t>systému</w:t>
      </w:r>
      <w:proofErr w:type="spellEnd"/>
    </w:p>
  </w:footnote>
  <w:footnote w:id="112">
    <w:p w14:paraId="3A9229AF" w14:textId="44B9077C" w:rsidR="002C6FC4" w:rsidRPr="009664EF" w:rsidRDefault="002C6FC4"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3">
    <w:p w14:paraId="704F3196" w14:textId="77777777" w:rsidR="002C6FC4" w:rsidRDefault="002C6FC4" w:rsidP="00A6690F">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4">
    <w:p w14:paraId="1455FB57" w14:textId="77777777" w:rsidR="002C6FC4" w:rsidRPr="00717FBF" w:rsidRDefault="002C6FC4">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5">
    <w:p w14:paraId="7B8AFBD5" w14:textId="77777777" w:rsidR="002C6FC4" w:rsidRPr="00717FBF" w:rsidRDefault="002C6FC4">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6">
    <w:p w14:paraId="1DEC1D95" w14:textId="77777777" w:rsidR="002C6FC4" w:rsidRPr="006746E7" w:rsidRDefault="002C6FC4"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7">
    <w:p w14:paraId="6B928014" w14:textId="77777777" w:rsidR="002C6FC4" w:rsidRPr="001D0A98" w:rsidRDefault="002C6FC4"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8">
    <w:p w14:paraId="1D03D85D" w14:textId="5DC2CCCA" w:rsidR="002C6FC4" w:rsidRPr="00D96C63" w:rsidRDefault="002C6FC4"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9">
    <w:p w14:paraId="1F4971CD" w14:textId="77777777" w:rsidR="002C6FC4" w:rsidRPr="00E50FC8" w:rsidRDefault="002C6FC4"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0">
    <w:p w14:paraId="37901A83" w14:textId="77777777" w:rsidR="002C6FC4" w:rsidRPr="00C503D1" w:rsidRDefault="002C6FC4"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1">
    <w:p w14:paraId="2E55EC4E" w14:textId="77777777" w:rsidR="002C6FC4" w:rsidRPr="001D0A98" w:rsidRDefault="002C6FC4"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2">
    <w:p w14:paraId="31574893" w14:textId="77777777" w:rsidR="002C6FC4" w:rsidRPr="001D0A98" w:rsidRDefault="002C6FC4"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3">
    <w:p w14:paraId="7C87F9E1" w14:textId="77777777" w:rsidR="002C6FC4" w:rsidRPr="001D0A98" w:rsidRDefault="002C6FC4"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4">
    <w:p w14:paraId="078A1BB6" w14:textId="77777777" w:rsidR="002C6FC4" w:rsidRPr="00333E62" w:rsidRDefault="002C6FC4">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5">
    <w:p w14:paraId="5855C90B" w14:textId="77777777" w:rsidR="002C6FC4" w:rsidRPr="008D4D24" w:rsidRDefault="002C6FC4"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6">
    <w:p w14:paraId="6E0E801D" w14:textId="77777777" w:rsidR="002C6FC4" w:rsidRPr="008D4D24" w:rsidRDefault="002C6FC4"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7">
    <w:p w14:paraId="3D55BF90" w14:textId="77777777" w:rsidR="002C6FC4" w:rsidRPr="008D4D24" w:rsidRDefault="002C6FC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8">
    <w:p w14:paraId="1DA2C7DD" w14:textId="77777777" w:rsidR="002C6FC4" w:rsidRPr="008D4D24" w:rsidRDefault="002C6FC4"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9">
    <w:p w14:paraId="08DA26E1" w14:textId="77777777" w:rsidR="002C6FC4" w:rsidRPr="008D4D24" w:rsidRDefault="002C6FC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0">
    <w:p w14:paraId="3412450E" w14:textId="77777777" w:rsidR="002C6FC4" w:rsidRPr="008D4D24" w:rsidRDefault="002C6FC4"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1">
    <w:p w14:paraId="3BEFF038" w14:textId="77777777" w:rsidR="002C6FC4" w:rsidRPr="008D4D24" w:rsidRDefault="002C6FC4"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2">
    <w:p w14:paraId="7EDF6EC7" w14:textId="77777777" w:rsidR="002C6FC4" w:rsidRPr="008D4D24" w:rsidRDefault="002C6FC4"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3">
    <w:p w14:paraId="3E05204C" w14:textId="77777777" w:rsidR="002C6FC4" w:rsidRDefault="002C6FC4" w:rsidP="0052209F">
      <w:pPr>
        <w:pStyle w:val="Textpoznmkypodiarou"/>
      </w:pPr>
      <w:r>
        <w:rPr>
          <w:rStyle w:val="Odkaznapoznmkupodiarou"/>
        </w:rPr>
        <w:footnoteRef/>
      </w:r>
      <w:r>
        <w:t xml:space="preserve"> V </w:t>
      </w:r>
      <w:proofErr w:type="spellStart"/>
      <w:r>
        <w:t>takom</w:t>
      </w:r>
      <w:proofErr w:type="spellEnd"/>
      <w:r>
        <w:t xml:space="preserve"> </w:t>
      </w:r>
      <w:proofErr w:type="spellStart"/>
      <w:r>
        <w:t>prípade</w:t>
      </w:r>
      <w:proofErr w:type="spellEnd"/>
      <w:r>
        <w:t xml:space="preserve"> </w:t>
      </w:r>
      <w:r w:rsidRPr="00BC3066">
        <w:t xml:space="preserve">RO </w:t>
      </w:r>
      <w:proofErr w:type="spellStart"/>
      <w:r w:rsidRPr="00BC3066">
        <w:t>zabezpečí</w:t>
      </w:r>
      <w:proofErr w:type="spellEnd"/>
      <w:r w:rsidRPr="00BC3066">
        <w:t xml:space="preserve"> </w:t>
      </w:r>
      <w:proofErr w:type="spellStart"/>
      <w:r w:rsidRPr="00BC3066">
        <w:t>overenie</w:t>
      </w:r>
      <w:proofErr w:type="spellEnd"/>
      <w:r w:rsidRPr="00BC3066">
        <w:t xml:space="preserve">  </w:t>
      </w:r>
      <w:proofErr w:type="spellStart"/>
      <w:r w:rsidRPr="00BC3066">
        <w:t>existencie</w:t>
      </w:r>
      <w:proofErr w:type="spellEnd"/>
      <w:r w:rsidRPr="00BC3066">
        <w:t xml:space="preserve"> </w:t>
      </w:r>
      <w:proofErr w:type="spellStart"/>
      <w:r w:rsidRPr="00BC3066">
        <w:t>konfliktu</w:t>
      </w:r>
      <w:proofErr w:type="spellEnd"/>
      <w:r w:rsidRPr="00BC3066">
        <w:t xml:space="preserve"> </w:t>
      </w:r>
      <w:proofErr w:type="spellStart"/>
      <w:r w:rsidRPr="00BC3066">
        <w:t>záujmov</w:t>
      </w:r>
      <w:proofErr w:type="spellEnd"/>
      <w:r>
        <w:t>.</w:t>
      </w:r>
    </w:p>
  </w:footnote>
  <w:footnote w:id="134">
    <w:p w14:paraId="5CA9D1B6" w14:textId="77777777" w:rsidR="002C6FC4" w:rsidRPr="00E95257" w:rsidRDefault="002C6FC4"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5">
    <w:p w14:paraId="79DF120C" w14:textId="77777777" w:rsidR="002C6FC4" w:rsidRPr="00956F72" w:rsidRDefault="002C6FC4"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6">
    <w:p w14:paraId="7DC45BE1" w14:textId="77777777" w:rsidR="002C6FC4" w:rsidRPr="0046436C" w:rsidRDefault="002C6FC4"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7">
    <w:p w14:paraId="7105BAF3" w14:textId="77777777" w:rsidR="002C6FC4" w:rsidRPr="00956F72" w:rsidRDefault="002C6FC4">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8">
    <w:p w14:paraId="03E1F1FE" w14:textId="77777777" w:rsidR="002C6FC4" w:rsidRPr="00956F72" w:rsidRDefault="002C6FC4"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9">
    <w:p w14:paraId="0E0D5E8A" w14:textId="77777777" w:rsidR="002C6FC4" w:rsidRPr="00956F72" w:rsidRDefault="002C6FC4"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0">
    <w:p w14:paraId="24730688" w14:textId="3E45E4A1" w:rsidR="002C6FC4" w:rsidRPr="00E95257" w:rsidRDefault="002C6FC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1">
    <w:p w14:paraId="6BCE5277" w14:textId="1A60BA53" w:rsidR="002C6FC4" w:rsidRPr="00956F72" w:rsidRDefault="002C6FC4"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2">
    <w:p w14:paraId="31F08FA1" w14:textId="77777777" w:rsidR="002C6FC4" w:rsidRPr="00C503D1" w:rsidRDefault="002C6FC4"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 w:id="143">
    <w:p w14:paraId="19DD41D2" w14:textId="77777777" w:rsidR="002C6FC4" w:rsidRPr="00E91FA3" w:rsidRDefault="002C6FC4" w:rsidP="00E91FA3">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C6FC4" w:rsidRPr="00C63D2F" w14:paraId="21621D5A" w14:textId="77777777" w:rsidTr="00333E62">
      <w:trPr>
        <w:trHeight w:hRule="exact" w:val="284"/>
      </w:trPr>
      <w:tc>
        <w:tcPr>
          <w:tcW w:w="3794" w:type="dxa"/>
          <w:shd w:val="clear" w:color="auto" w:fill="auto"/>
        </w:tcPr>
        <w:p w14:paraId="4BFB61A5" w14:textId="77777777" w:rsidR="002C6FC4" w:rsidRPr="00DE0C72" w:rsidRDefault="002C6FC4"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2C6FC4" w:rsidRPr="00DE0C72" w:rsidRDefault="002C6FC4" w:rsidP="001314C4">
          <w:pPr>
            <w:pStyle w:val="Hlavika"/>
            <w:ind w:left="142" w:hanging="142"/>
            <w:rPr>
              <w:rFonts w:cs="Calibri"/>
              <w:lang w:val="sk-SK"/>
            </w:rPr>
          </w:pPr>
        </w:p>
      </w:tc>
      <w:tc>
        <w:tcPr>
          <w:tcW w:w="2126" w:type="dxa"/>
          <w:shd w:val="clear" w:color="auto" w:fill="auto"/>
        </w:tcPr>
        <w:p w14:paraId="2D0C12E3" w14:textId="4AA4DD8F" w:rsidR="002C6FC4" w:rsidRPr="00DE0C72" w:rsidRDefault="002C6FC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6" w:author="KH" w:date="2023-01-16T15:41:00Z">
            <w:r>
              <w:rPr>
                <w:rFonts w:cs="Calibri"/>
                <w:sz w:val="20"/>
                <w:lang w:val="sk-SK"/>
              </w:rPr>
              <w:t>7</w:t>
            </w:r>
          </w:ins>
          <w:del w:id="7" w:author="KH" w:date="2023-01-16T15:41:00Z">
            <w:r w:rsidDel="00B14A28">
              <w:rPr>
                <w:rFonts w:cs="Calibri"/>
                <w:sz w:val="20"/>
                <w:lang w:val="sk-SK"/>
              </w:rPr>
              <w:delText>6</w:delText>
            </w:r>
          </w:del>
        </w:p>
      </w:tc>
      <w:tc>
        <w:tcPr>
          <w:tcW w:w="3402" w:type="dxa"/>
          <w:shd w:val="clear" w:color="auto" w:fill="auto"/>
        </w:tcPr>
        <w:p w14:paraId="433D4A8F" w14:textId="02716468" w:rsidR="002C6FC4" w:rsidRPr="00C63D2F" w:rsidRDefault="002C6FC4" w:rsidP="0047373E">
          <w:pPr>
            <w:pStyle w:val="Hlavika"/>
            <w:ind w:left="142" w:hanging="142"/>
            <w:jc w:val="right"/>
            <w:rPr>
              <w:rFonts w:cs="Calibri"/>
              <w:sz w:val="20"/>
              <w:lang w:val="sk-SK"/>
            </w:rPr>
          </w:pPr>
          <w:r w:rsidRPr="00C63D2F">
            <w:rPr>
              <w:rFonts w:cs="Calibri"/>
              <w:sz w:val="20"/>
              <w:lang w:val="sk-SK"/>
            </w:rPr>
            <w:t xml:space="preserve">Platnosť: </w:t>
          </w:r>
          <w:ins w:id="8" w:author="Uzivatel" w:date="2023-01-26T10:20:00Z">
            <w:r>
              <w:rPr>
                <w:rFonts w:cs="Calibri"/>
                <w:sz w:val="20"/>
                <w:lang w:val="sk-SK"/>
              </w:rPr>
              <w:t>27.1.</w:t>
            </w:r>
          </w:ins>
          <w:del w:id="9" w:author="KH" w:date="2023-01-16T15:41:00Z">
            <w:r w:rsidDel="00B14A28">
              <w:rPr>
                <w:rFonts w:cs="Calibri"/>
                <w:sz w:val="20"/>
                <w:lang w:val="sk-SK"/>
              </w:rPr>
              <w:delText>xy.12</w:delText>
            </w:r>
            <w:r w:rsidRPr="00C63D2F" w:rsidDel="00B14A28">
              <w:rPr>
                <w:rFonts w:cs="Calibri"/>
                <w:sz w:val="20"/>
                <w:lang w:val="sk-SK"/>
              </w:rPr>
              <w:delText>.</w:delText>
            </w:r>
          </w:del>
          <w:r w:rsidRPr="00C63D2F">
            <w:rPr>
              <w:rFonts w:cs="Calibri"/>
              <w:sz w:val="20"/>
              <w:lang w:val="sk-SK"/>
            </w:rPr>
            <w:t>20</w:t>
          </w:r>
          <w:r>
            <w:rPr>
              <w:rFonts w:cs="Calibri"/>
              <w:sz w:val="20"/>
              <w:lang w:val="sk-SK"/>
            </w:rPr>
            <w:t>23</w:t>
          </w:r>
        </w:p>
      </w:tc>
    </w:tr>
  </w:tbl>
  <w:p w14:paraId="4C0CD186" w14:textId="77777777" w:rsidR="002C6FC4" w:rsidRDefault="002C6FC4"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1CDD7D5" w:rsidR="002C6FC4" w:rsidRDefault="002C6FC4" w:rsidP="00741244">
    <w:pPr>
      <w:pStyle w:val="Hlavika"/>
      <w:jc w:val="center"/>
    </w:pPr>
    <w:r>
      <w:rPr>
        <w:noProof/>
        <w:lang w:val="sk-SK" w:eastAsia="sk-SK"/>
      </w:rPr>
      <w:drawing>
        <wp:inline distT="0" distB="0" distL="0" distR="0" wp14:anchorId="03684C72" wp14:editId="5349590D">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2FF39A1" w14:textId="77777777" w:rsidR="002C6FC4" w:rsidRPr="00EB7E61" w:rsidRDefault="002C6FC4"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2C6FC4" w:rsidRDefault="002C6FC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C6FC4" w:rsidRPr="00CE29B4" w14:paraId="14120267" w14:textId="77777777" w:rsidTr="004E52D7">
      <w:trPr>
        <w:trHeight w:hRule="exact" w:val="284"/>
      </w:trPr>
      <w:tc>
        <w:tcPr>
          <w:tcW w:w="3794" w:type="dxa"/>
          <w:shd w:val="clear" w:color="auto" w:fill="auto"/>
        </w:tcPr>
        <w:p w14:paraId="1F88E9D4" w14:textId="77777777" w:rsidR="002C6FC4" w:rsidRPr="00DE0C72" w:rsidRDefault="002C6FC4"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2C6FC4" w:rsidRPr="00DE0C72" w:rsidRDefault="002C6FC4" w:rsidP="004E52D7">
          <w:pPr>
            <w:pStyle w:val="Hlavika"/>
            <w:ind w:left="142" w:hanging="142"/>
            <w:rPr>
              <w:rFonts w:cs="Calibri"/>
              <w:lang w:val="sk-SK"/>
            </w:rPr>
          </w:pPr>
        </w:p>
      </w:tc>
      <w:tc>
        <w:tcPr>
          <w:tcW w:w="2126" w:type="dxa"/>
          <w:shd w:val="clear" w:color="auto" w:fill="auto"/>
        </w:tcPr>
        <w:p w14:paraId="4638A74B" w14:textId="043D0C1D" w:rsidR="002C6FC4" w:rsidRPr="00DE0C72" w:rsidRDefault="002C6FC4"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484" w:author="KH" w:date="2023-01-20T10:39:00Z">
            <w:r>
              <w:rPr>
                <w:rFonts w:cs="Calibri"/>
                <w:sz w:val="20"/>
                <w:lang w:val="sk-SK"/>
              </w:rPr>
              <w:t>7</w:t>
            </w:r>
          </w:ins>
          <w:del w:id="485" w:author="KH" w:date="2023-01-20T10:39:00Z">
            <w:r w:rsidDel="00DB7BE5">
              <w:rPr>
                <w:rFonts w:cs="Calibri"/>
                <w:sz w:val="20"/>
                <w:lang w:val="sk-SK"/>
              </w:rPr>
              <w:delText>6</w:delText>
            </w:r>
          </w:del>
        </w:p>
      </w:tc>
      <w:tc>
        <w:tcPr>
          <w:tcW w:w="3402" w:type="dxa"/>
          <w:shd w:val="clear" w:color="auto" w:fill="auto"/>
        </w:tcPr>
        <w:p w14:paraId="0676BBDF" w14:textId="67580F85" w:rsidR="002C6FC4" w:rsidRPr="00DE0C72" w:rsidRDefault="002C6FC4" w:rsidP="0047373E">
          <w:pPr>
            <w:pStyle w:val="Hlavika"/>
            <w:ind w:left="142" w:hanging="142"/>
            <w:jc w:val="right"/>
            <w:rPr>
              <w:rFonts w:cs="Calibri"/>
              <w:sz w:val="20"/>
              <w:lang w:val="sk-SK"/>
            </w:rPr>
          </w:pPr>
          <w:r w:rsidRPr="00DE0C72">
            <w:rPr>
              <w:rFonts w:cs="Calibri"/>
              <w:sz w:val="20"/>
              <w:lang w:val="sk-SK"/>
            </w:rPr>
            <w:t xml:space="preserve">Platnosť: </w:t>
          </w:r>
          <w:ins w:id="486" w:author="Uzivatel" w:date="2023-01-26T10:21:00Z">
            <w:r>
              <w:rPr>
                <w:rFonts w:cs="Calibri"/>
                <w:sz w:val="20"/>
                <w:lang w:val="sk-SK"/>
              </w:rPr>
              <w:t>27</w:t>
            </w:r>
          </w:ins>
          <w:r w:rsidRPr="00814A0E">
            <w:rPr>
              <w:rFonts w:cs="Calibri"/>
              <w:sz w:val="20"/>
              <w:lang w:val="sk-SK"/>
            </w:rPr>
            <w:t>.</w:t>
          </w:r>
          <w:ins w:id="487" w:author="Uzivatel" w:date="2023-01-26T10:21:00Z">
            <w:r>
              <w:rPr>
                <w:rFonts w:cs="Calibri"/>
                <w:sz w:val="20"/>
                <w:lang w:val="sk-SK"/>
              </w:rPr>
              <w:t>01</w:t>
            </w:r>
          </w:ins>
          <w:r w:rsidRPr="00814A0E">
            <w:rPr>
              <w:rFonts w:cs="Calibri"/>
              <w:sz w:val="20"/>
              <w:lang w:val="sk-SK"/>
            </w:rPr>
            <w:t>.20</w:t>
          </w:r>
          <w:r>
            <w:rPr>
              <w:rFonts w:cs="Calibri"/>
              <w:sz w:val="20"/>
              <w:lang w:val="sk-SK"/>
            </w:rPr>
            <w:t>23</w:t>
          </w:r>
        </w:p>
      </w:tc>
    </w:tr>
  </w:tbl>
  <w:p w14:paraId="11F2D93A" w14:textId="77777777" w:rsidR="002C6FC4" w:rsidRDefault="002C6FC4"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1E5533"/>
    <w:multiLevelType w:val="multilevel"/>
    <w:tmpl w:val="80E2DF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6"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0"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1"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6"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8"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0"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1"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9"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0"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1"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9"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6"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89"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96"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693F0A"/>
    <w:multiLevelType w:val="hybridMultilevel"/>
    <w:tmpl w:val="46025026"/>
    <w:lvl w:ilvl="0" w:tplc="8B24541A">
      <w:start w:val="1"/>
      <w:numFmt w:val="decimal"/>
      <w:lvlText w:val="%1."/>
      <w:lvlJc w:val="left"/>
      <w:pPr>
        <w:ind w:left="2880" w:hanging="360"/>
      </w:pPr>
      <w:rPr>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0"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78"/>
  </w:num>
  <w:num w:numId="5">
    <w:abstractNumId w:val="12"/>
  </w:num>
  <w:num w:numId="6">
    <w:abstractNumId w:val="77"/>
  </w:num>
  <w:num w:numId="7">
    <w:abstractNumId w:val="4"/>
  </w:num>
  <w:num w:numId="8">
    <w:abstractNumId w:val="19"/>
  </w:num>
  <w:num w:numId="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num>
  <w:num w:numId="11">
    <w:abstractNumId w:val="74"/>
  </w:num>
  <w:num w:numId="12">
    <w:abstractNumId w:val="87"/>
  </w:num>
  <w:num w:numId="13">
    <w:abstractNumId w:val="83"/>
  </w:num>
  <w:num w:numId="14">
    <w:abstractNumId w:val="97"/>
  </w:num>
  <w:num w:numId="15">
    <w:abstractNumId w:val="76"/>
  </w:num>
  <w:num w:numId="16">
    <w:abstractNumId w:val="40"/>
  </w:num>
  <w:num w:numId="17">
    <w:abstractNumId w:val="25"/>
  </w:num>
  <w:num w:numId="18">
    <w:abstractNumId w:val="8"/>
  </w:num>
  <w:num w:numId="19">
    <w:abstractNumId w:val="92"/>
  </w:num>
  <w:num w:numId="20">
    <w:abstractNumId w:val="49"/>
  </w:num>
  <w:num w:numId="21">
    <w:abstractNumId w:val="81"/>
  </w:num>
  <w:num w:numId="22">
    <w:abstractNumId w:val="18"/>
  </w:num>
  <w:num w:numId="23">
    <w:abstractNumId w:val="1"/>
  </w:num>
  <w:num w:numId="24">
    <w:abstractNumId w:val="60"/>
  </w:num>
  <w:num w:numId="25">
    <w:abstractNumId w:val="41"/>
  </w:num>
  <w:num w:numId="26">
    <w:abstractNumId w:val="33"/>
  </w:num>
  <w:num w:numId="27">
    <w:abstractNumId w:val="30"/>
  </w:num>
  <w:num w:numId="28">
    <w:abstractNumId w:val="65"/>
  </w:num>
  <w:num w:numId="29">
    <w:abstractNumId w:val="63"/>
  </w:num>
  <w:num w:numId="30">
    <w:abstractNumId w:val="23"/>
  </w:num>
  <w:num w:numId="31">
    <w:abstractNumId w:val="43"/>
  </w:num>
  <w:num w:numId="32">
    <w:abstractNumId w:val="21"/>
  </w:num>
  <w:num w:numId="33">
    <w:abstractNumId w:val="52"/>
  </w:num>
  <w:num w:numId="34">
    <w:abstractNumId w:val="32"/>
  </w:num>
  <w:num w:numId="35">
    <w:abstractNumId w:val="37"/>
  </w:num>
  <w:num w:numId="36">
    <w:abstractNumId w:val="26"/>
  </w:num>
  <w:num w:numId="37">
    <w:abstractNumId w:val="85"/>
  </w:num>
  <w:num w:numId="38">
    <w:abstractNumId w:val="24"/>
  </w:num>
  <w:num w:numId="39">
    <w:abstractNumId w:val="50"/>
  </w:num>
  <w:num w:numId="40">
    <w:abstractNumId w:val="96"/>
  </w:num>
  <w:num w:numId="41">
    <w:abstractNumId w:val="69"/>
  </w:num>
  <w:num w:numId="42">
    <w:abstractNumId w:val="56"/>
  </w:num>
  <w:num w:numId="43">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num>
  <w:num w:numId="45">
    <w:abstractNumId w:val="80"/>
  </w:num>
  <w:num w:numId="46">
    <w:abstractNumId w:val="82"/>
  </w:num>
  <w:num w:numId="47">
    <w:abstractNumId w:val="54"/>
  </w:num>
  <w:num w:numId="48">
    <w:abstractNumId w:val="34"/>
  </w:num>
  <w:num w:numId="49">
    <w:abstractNumId w:val="27"/>
  </w:num>
  <w:num w:numId="50">
    <w:abstractNumId w:val="38"/>
  </w:num>
  <w:num w:numId="51">
    <w:abstractNumId w:val="20"/>
  </w:num>
  <w:num w:numId="52">
    <w:abstractNumId w:val="10"/>
  </w:num>
  <w:num w:numId="53">
    <w:abstractNumId w:val="11"/>
  </w:num>
  <w:num w:numId="54">
    <w:abstractNumId w:val="70"/>
  </w:num>
  <w:num w:numId="55">
    <w:abstractNumId w:val="66"/>
  </w:num>
  <w:num w:numId="56">
    <w:abstractNumId w:val="99"/>
  </w:num>
  <w:num w:numId="57">
    <w:abstractNumId w:val="59"/>
  </w:num>
  <w:num w:numId="58">
    <w:abstractNumId w:val="36"/>
  </w:num>
  <w:num w:numId="59">
    <w:abstractNumId w:val="15"/>
  </w:num>
  <w:num w:numId="60">
    <w:abstractNumId w:val="100"/>
  </w:num>
  <w:num w:numId="61">
    <w:abstractNumId w:val="31"/>
  </w:num>
  <w:num w:numId="62">
    <w:abstractNumId w:val="62"/>
  </w:num>
  <w:num w:numId="63">
    <w:abstractNumId w:val="48"/>
  </w:num>
  <w:num w:numId="64">
    <w:abstractNumId w:val="68"/>
  </w:num>
  <w:num w:numId="65">
    <w:abstractNumId w:val="5"/>
  </w:num>
  <w:num w:numId="66">
    <w:abstractNumId w:val="84"/>
  </w:num>
  <w:num w:numId="67">
    <w:abstractNumId w:val="53"/>
  </w:num>
  <w:num w:numId="68">
    <w:abstractNumId w:val="90"/>
  </w:num>
  <w:num w:numId="69">
    <w:abstractNumId w:val="9"/>
  </w:num>
  <w:num w:numId="70">
    <w:abstractNumId w:val="46"/>
  </w:num>
  <w:num w:numId="71">
    <w:abstractNumId w:val="61"/>
  </w:num>
  <w:num w:numId="72">
    <w:abstractNumId w:val="29"/>
  </w:num>
  <w:num w:numId="73">
    <w:abstractNumId w:val="0"/>
  </w:num>
  <w:num w:numId="74">
    <w:abstractNumId w:val="39"/>
  </w:num>
  <w:num w:numId="75">
    <w:abstractNumId w:val="14"/>
  </w:num>
  <w:num w:numId="76">
    <w:abstractNumId w:val="86"/>
  </w:num>
  <w:num w:numId="77">
    <w:abstractNumId w:val="45"/>
  </w:num>
  <w:num w:numId="78">
    <w:abstractNumId w:val="7"/>
  </w:num>
  <w:num w:numId="79">
    <w:abstractNumId w:val="95"/>
  </w:num>
  <w:num w:numId="80">
    <w:abstractNumId w:val="75"/>
  </w:num>
  <w:num w:numId="81">
    <w:abstractNumId w:val="42"/>
  </w:num>
  <w:num w:numId="82">
    <w:abstractNumId w:val="57"/>
  </w:num>
  <w:num w:numId="83">
    <w:abstractNumId w:val="79"/>
  </w:num>
  <w:num w:numId="84">
    <w:abstractNumId w:val="3"/>
  </w:num>
  <w:num w:numId="85">
    <w:abstractNumId w:val="17"/>
  </w:num>
  <w:num w:numId="86">
    <w:abstractNumId w:val="72"/>
  </w:num>
  <w:num w:numId="87">
    <w:abstractNumId w:val="93"/>
  </w:num>
  <w:num w:numId="88">
    <w:abstractNumId w:val="89"/>
  </w:num>
  <w:num w:numId="89">
    <w:abstractNumId w:val="6"/>
  </w:num>
  <w:num w:numId="90">
    <w:abstractNumId w:val="13"/>
  </w:num>
  <w:num w:numId="91">
    <w:abstractNumId w:val="51"/>
  </w:num>
  <w:num w:numId="92">
    <w:abstractNumId w:val="91"/>
  </w:num>
  <w:num w:numId="93">
    <w:abstractNumId w:val="67"/>
  </w:num>
  <w:num w:numId="94">
    <w:abstractNumId w:val="28"/>
  </w:num>
  <w:num w:numId="95">
    <w:abstractNumId w:val="35"/>
  </w:num>
  <w:num w:numId="96">
    <w:abstractNumId w:val="94"/>
  </w:num>
  <w:num w:numId="97">
    <w:abstractNumId w:val="71"/>
  </w:num>
  <w:num w:numId="98">
    <w:abstractNumId w:val="55"/>
  </w:num>
  <w:num w:numId="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8"/>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rson w15:author="Uzivatel">
    <w15:presenceInfo w15:providerId="None" w15:userId="Uzivatel"/>
  </w15:person>
  <w15:person w15:author="OKMP">
    <w15:presenceInfo w15:providerId="None" w15:userId="OKMP"/>
  </w15:person>
  <w15:person w15:author="Zelinová, Daniela">
    <w15:presenceInfo w15:providerId="AD" w15:userId="S-1-5-21-770342266-1452753317-1341851483-17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trackRevisions/>
  <w:doNotTrackFormatting/>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7E4"/>
    <w:rsid w:val="0001784C"/>
    <w:rsid w:val="0002247B"/>
    <w:rsid w:val="00023E42"/>
    <w:rsid w:val="00023F09"/>
    <w:rsid w:val="00024207"/>
    <w:rsid w:val="000256B8"/>
    <w:rsid w:val="000267B0"/>
    <w:rsid w:val="000274E8"/>
    <w:rsid w:val="00027514"/>
    <w:rsid w:val="000277AD"/>
    <w:rsid w:val="00031085"/>
    <w:rsid w:val="00032919"/>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422"/>
    <w:rsid w:val="00062D18"/>
    <w:rsid w:val="00062EB6"/>
    <w:rsid w:val="00063355"/>
    <w:rsid w:val="0006435B"/>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87F25"/>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242"/>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2EE7"/>
    <w:rsid w:val="001040B5"/>
    <w:rsid w:val="001045B3"/>
    <w:rsid w:val="0010651D"/>
    <w:rsid w:val="001077A3"/>
    <w:rsid w:val="00107994"/>
    <w:rsid w:val="00110D6B"/>
    <w:rsid w:val="00113491"/>
    <w:rsid w:val="001146BA"/>
    <w:rsid w:val="0011479D"/>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3E03"/>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068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3FD3"/>
    <w:rsid w:val="00254314"/>
    <w:rsid w:val="00254810"/>
    <w:rsid w:val="0025540D"/>
    <w:rsid w:val="00256410"/>
    <w:rsid w:val="00257CDB"/>
    <w:rsid w:val="00260291"/>
    <w:rsid w:val="002628AB"/>
    <w:rsid w:val="00262FEC"/>
    <w:rsid w:val="002641E4"/>
    <w:rsid w:val="00265C08"/>
    <w:rsid w:val="002671DF"/>
    <w:rsid w:val="00270552"/>
    <w:rsid w:val="0027104F"/>
    <w:rsid w:val="002724B0"/>
    <w:rsid w:val="002732B2"/>
    <w:rsid w:val="00275038"/>
    <w:rsid w:val="00277061"/>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85C"/>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C6FC4"/>
    <w:rsid w:val="002D32B3"/>
    <w:rsid w:val="002D35A0"/>
    <w:rsid w:val="002D4281"/>
    <w:rsid w:val="002D671A"/>
    <w:rsid w:val="002D6F9D"/>
    <w:rsid w:val="002D706E"/>
    <w:rsid w:val="002D71B3"/>
    <w:rsid w:val="002D7A33"/>
    <w:rsid w:val="002E2777"/>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2F77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510"/>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A4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86BFD"/>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6E1"/>
    <w:rsid w:val="003C17B1"/>
    <w:rsid w:val="003C1A8E"/>
    <w:rsid w:val="003C276E"/>
    <w:rsid w:val="003C2A1E"/>
    <w:rsid w:val="003C2F12"/>
    <w:rsid w:val="003C472B"/>
    <w:rsid w:val="003C52B9"/>
    <w:rsid w:val="003C5CB5"/>
    <w:rsid w:val="003C6367"/>
    <w:rsid w:val="003C638B"/>
    <w:rsid w:val="003C66A4"/>
    <w:rsid w:val="003C699D"/>
    <w:rsid w:val="003C7189"/>
    <w:rsid w:val="003C77F7"/>
    <w:rsid w:val="003D08BC"/>
    <w:rsid w:val="003D1D50"/>
    <w:rsid w:val="003D2C35"/>
    <w:rsid w:val="003D3164"/>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89B"/>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D88"/>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373E"/>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5817"/>
    <w:rsid w:val="005168EF"/>
    <w:rsid w:val="0051753B"/>
    <w:rsid w:val="005177BE"/>
    <w:rsid w:val="00520110"/>
    <w:rsid w:val="00520757"/>
    <w:rsid w:val="00520DEC"/>
    <w:rsid w:val="0052196E"/>
    <w:rsid w:val="0052209F"/>
    <w:rsid w:val="005220B0"/>
    <w:rsid w:val="005246D3"/>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2AA1"/>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D7E6C"/>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5C1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33AF"/>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19F"/>
    <w:rsid w:val="00700BA7"/>
    <w:rsid w:val="0070152F"/>
    <w:rsid w:val="007025F0"/>
    <w:rsid w:val="00703587"/>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45B"/>
    <w:rsid w:val="00722CBC"/>
    <w:rsid w:val="00723141"/>
    <w:rsid w:val="00723F52"/>
    <w:rsid w:val="0072471A"/>
    <w:rsid w:val="00725390"/>
    <w:rsid w:val="007258B9"/>
    <w:rsid w:val="00725A78"/>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3338"/>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357"/>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1FA"/>
    <w:rsid w:val="007D6F7A"/>
    <w:rsid w:val="007D7145"/>
    <w:rsid w:val="007E0B64"/>
    <w:rsid w:val="007E0C1A"/>
    <w:rsid w:val="007E0C51"/>
    <w:rsid w:val="007E247E"/>
    <w:rsid w:val="007E34D1"/>
    <w:rsid w:val="007E35BD"/>
    <w:rsid w:val="007E391B"/>
    <w:rsid w:val="007E4BCC"/>
    <w:rsid w:val="007E7D14"/>
    <w:rsid w:val="007F0884"/>
    <w:rsid w:val="007F09D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3E7C"/>
    <w:rsid w:val="00864105"/>
    <w:rsid w:val="00864244"/>
    <w:rsid w:val="00864385"/>
    <w:rsid w:val="00864AE2"/>
    <w:rsid w:val="00864B76"/>
    <w:rsid w:val="00865742"/>
    <w:rsid w:val="00865924"/>
    <w:rsid w:val="00865B23"/>
    <w:rsid w:val="00866414"/>
    <w:rsid w:val="008664C6"/>
    <w:rsid w:val="00866F74"/>
    <w:rsid w:val="0086720E"/>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0794"/>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A65A0"/>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82B"/>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45"/>
    <w:rsid w:val="00956F72"/>
    <w:rsid w:val="00957DDF"/>
    <w:rsid w:val="00957F4B"/>
    <w:rsid w:val="009605C6"/>
    <w:rsid w:val="009610B0"/>
    <w:rsid w:val="00961A99"/>
    <w:rsid w:val="0096205D"/>
    <w:rsid w:val="00962417"/>
    <w:rsid w:val="00962C21"/>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2F49"/>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6690F"/>
    <w:rsid w:val="00A70C8A"/>
    <w:rsid w:val="00A70D4D"/>
    <w:rsid w:val="00A711C8"/>
    <w:rsid w:val="00A71593"/>
    <w:rsid w:val="00A7280F"/>
    <w:rsid w:val="00A72A08"/>
    <w:rsid w:val="00A73469"/>
    <w:rsid w:val="00A7424A"/>
    <w:rsid w:val="00A745AB"/>
    <w:rsid w:val="00A81EFA"/>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196"/>
    <w:rsid w:val="00AA527B"/>
    <w:rsid w:val="00AA5A0E"/>
    <w:rsid w:val="00AA6575"/>
    <w:rsid w:val="00AA6C9E"/>
    <w:rsid w:val="00AA6CCC"/>
    <w:rsid w:val="00AA7803"/>
    <w:rsid w:val="00AA7D1B"/>
    <w:rsid w:val="00AB1172"/>
    <w:rsid w:val="00AB1A7E"/>
    <w:rsid w:val="00AB2FC1"/>
    <w:rsid w:val="00AB4C0B"/>
    <w:rsid w:val="00AB4EE6"/>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64B"/>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4E11"/>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A28"/>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28C"/>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9"/>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28C"/>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A2C"/>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76463"/>
    <w:rsid w:val="00C814AB"/>
    <w:rsid w:val="00C824AA"/>
    <w:rsid w:val="00C82521"/>
    <w:rsid w:val="00C82DBF"/>
    <w:rsid w:val="00C836F5"/>
    <w:rsid w:val="00C867A6"/>
    <w:rsid w:val="00C87341"/>
    <w:rsid w:val="00C87BB8"/>
    <w:rsid w:val="00C87DDF"/>
    <w:rsid w:val="00C9133B"/>
    <w:rsid w:val="00C915AC"/>
    <w:rsid w:val="00C915B8"/>
    <w:rsid w:val="00C916BB"/>
    <w:rsid w:val="00C924B9"/>
    <w:rsid w:val="00C92BB6"/>
    <w:rsid w:val="00C93ADA"/>
    <w:rsid w:val="00C93DC9"/>
    <w:rsid w:val="00C953A6"/>
    <w:rsid w:val="00C95F62"/>
    <w:rsid w:val="00C964FF"/>
    <w:rsid w:val="00C966FA"/>
    <w:rsid w:val="00C97849"/>
    <w:rsid w:val="00CA004C"/>
    <w:rsid w:val="00CA020A"/>
    <w:rsid w:val="00CA08CE"/>
    <w:rsid w:val="00CA0FB4"/>
    <w:rsid w:val="00CA1385"/>
    <w:rsid w:val="00CA1691"/>
    <w:rsid w:val="00CA282A"/>
    <w:rsid w:val="00CA3D31"/>
    <w:rsid w:val="00CA4113"/>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B7C72"/>
    <w:rsid w:val="00CC01F9"/>
    <w:rsid w:val="00CC0DD5"/>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2B76"/>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259"/>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2A7"/>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B7BE5"/>
    <w:rsid w:val="00DC021B"/>
    <w:rsid w:val="00DC1838"/>
    <w:rsid w:val="00DC1975"/>
    <w:rsid w:val="00DC1D68"/>
    <w:rsid w:val="00DC1D93"/>
    <w:rsid w:val="00DC375D"/>
    <w:rsid w:val="00DC7813"/>
    <w:rsid w:val="00DC7AAA"/>
    <w:rsid w:val="00DD0AA5"/>
    <w:rsid w:val="00DD0BD3"/>
    <w:rsid w:val="00DD119E"/>
    <w:rsid w:val="00DD1A11"/>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6146"/>
    <w:rsid w:val="00DE78CA"/>
    <w:rsid w:val="00DF03A5"/>
    <w:rsid w:val="00DF0EEF"/>
    <w:rsid w:val="00DF20C9"/>
    <w:rsid w:val="00DF263E"/>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1B3B"/>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1FA3"/>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4CD0"/>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3E3B"/>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4A0"/>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419"/>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A7D66"/>
    <w:rsid w:val="00FB33B8"/>
    <w:rsid w:val="00FB38FA"/>
    <w:rsid w:val="00FB3C85"/>
    <w:rsid w:val="00FB448B"/>
    <w:rsid w:val="00FB5069"/>
    <w:rsid w:val="00FB508C"/>
    <w:rsid w:val="00FB5B34"/>
    <w:rsid w:val="00FB6D3F"/>
    <w:rsid w:val="00FC04D0"/>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596"/>
    <w:rsid w:val="00FF3BAE"/>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0"/>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0"/>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0"/>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0"/>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0"/>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0"/>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0"/>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0"/>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0"/>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3"/>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12713310">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employment.gov.sk"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partnerskadohoda.sk/"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opi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image" Target="media/image6.png"/><Relationship Id="rId32" Type="http://schemas.openxmlformats.org/officeDocument/2006/relationships/header" Target="header3.xm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s://www.opii.gov.sk/metodicke-dokumenty/prirucka-cba" TargetMode="External"/><Relationship Id="rId28" Type="http://schemas.openxmlformats.org/officeDocument/2006/relationships/hyperlink" Target="http://www.mindop.sk"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zbierka.sk/sk/predpisy/401-2012-z-z.p-34960.pdf" TargetMode="External"/><Relationship Id="rId30" Type="http://schemas.openxmlformats.org/officeDocument/2006/relationships/hyperlink" Target="http://www.eks.sk" TargetMode="External"/><Relationship Id="rId35" Type="http://schemas.openxmlformats.org/officeDocument/2006/relationships/hyperlink" Target="https://www.employment.gov.sk/sk/legislativa/pracovna-legislativ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opii.gov.sk" TargetMode="External"/><Relationship Id="rId2" Type="http://schemas.openxmlformats.org/officeDocument/2006/relationships/hyperlink" Target="http://www.mindop.sk" TargetMode="External"/><Relationship Id="rId1" Type="http://schemas.openxmlformats.org/officeDocument/2006/relationships/hyperlink" Target="http://www.opii.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3A006-E460-4A1E-86F3-43765E43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87</Pages>
  <Words>36664</Words>
  <Characters>208986</Characters>
  <Application>Microsoft Office Word</Application>
  <DocSecurity>0</DocSecurity>
  <Lines>1741</Lines>
  <Paragraphs>490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245160</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OKMP</cp:lastModifiedBy>
  <cp:revision>27</cp:revision>
  <cp:lastPrinted>2023-01-09T14:54:00Z</cp:lastPrinted>
  <dcterms:created xsi:type="dcterms:W3CDTF">2022-11-10T07:31:00Z</dcterms:created>
  <dcterms:modified xsi:type="dcterms:W3CDTF">2023-03-03T09:23:00Z</dcterms:modified>
</cp:coreProperties>
</file>