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358C2A5E" w:rsidR="00037C3D" w:rsidRDefault="00037C3D" w:rsidP="00415B1C">
      <w:pPr>
        <w:keepNext/>
        <w:keepLines/>
        <w:spacing w:before="360" w:after="60"/>
        <w:jc w:val="center"/>
        <w:rPr>
          <w:b/>
          <w:sz w:val="28"/>
          <w:szCs w:val="28"/>
        </w:rPr>
      </w:pPr>
      <w:r>
        <w:rPr>
          <w:b/>
          <w:sz w:val="28"/>
          <w:szCs w:val="28"/>
        </w:rPr>
        <w:t xml:space="preserve">Ministerstvo dopravy </w:t>
      </w:r>
      <w:del w:id="0" w:author="Zelinová, Daniela" w:date="2023-01-09T11:33:00Z">
        <w:r w:rsidR="00CA1385" w:rsidDel="00062422">
          <w:rPr>
            <w:b/>
            <w:sz w:val="28"/>
            <w:szCs w:val="28"/>
          </w:rPr>
          <w:delText xml:space="preserve">a </w:delText>
        </w:r>
        <w:r w:rsidDel="00062422">
          <w:rPr>
            <w:b/>
            <w:sz w:val="28"/>
            <w:szCs w:val="28"/>
          </w:rPr>
          <w:delText xml:space="preserve">výstavby </w:delText>
        </w:r>
      </w:del>
      <w:r>
        <w:rPr>
          <w:b/>
          <w:sz w:val="28"/>
          <w:szCs w:val="28"/>
        </w:rPr>
        <w:t>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1B9F9AF5"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1" w:author="Uzivatel" w:date="2023-01-05T11:06:00Z">
        <w:r w:rsidR="0047373E">
          <w:rPr>
            <w:rFonts w:cs="Calibri"/>
            <w:b/>
            <w:sz w:val="24"/>
            <w:szCs w:val="24"/>
          </w:rPr>
          <w:t>6</w:t>
        </w:r>
      </w:ins>
      <w:del w:id="2" w:author="Uzivatel" w:date="2023-01-05T11:06:00Z">
        <w:r w:rsidR="00BA59E9" w:rsidDel="0047373E">
          <w:rPr>
            <w:rFonts w:cs="Calibri"/>
            <w:b/>
            <w:sz w:val="24"/>
            <w:szCs w:val="24"/>
          </w:rPr>
          <w:delText>5</w:delText>
        </w:r>
      </w:del>
    </w:p>
    <w:p w14:paraId="76C3FD68" w14:textId="6EFFCAE6"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del w:id="3" w:author="Zelinová, Daniela" w:date="2023-01-09T11:26:00Z">
        <w:r w:rsidR="00CC0DD5" w:rsidDel="00615C1E">
          <w:rPr>
            <w:rFonts w:cs="Calibri"/>
            <w:b/>
            <w:sz w:val="24"/>
            <w:szCs w:val="24"/>
          </w:rPr>
          <w:delText>23.12.202</w:delText>
        </w:r>
      </w:del>
      <w:ins w:id="4" w:author="Uzivatel" w:date="2023-01-05T11:06:00Z">
        <w:del w:id="5" w:author="Zelinová, Daniela" w:date="2023-01-09T11:26:00Z">
          <w:r w:rsidR="0047373E" w:rsidDel="00615C1E">
            <w:rPr>
              <w:rFonts w:cs="Calibri"/>
              <w:b/>
              <w:sz w:val="24"/>
              <w:szCs w:val="24"/>
            </w:rPr>
            <w:delText>3</w:delText>
          </w:r>
        </w:del>
      </w:ins>
      <w:del w:id="6" w:author="Zelinová, Daniela" w:date="2023-01-09T11:26:00Z">
        <w:r w:rsidR="00CC0DD5" w:rsidDel="00615C1E">
          <w:rPr>
            <w:rFonts w:cs="Calibri"/>
            <w:b/>
            <w:sz w:val="24"/>
            <w:szCs w:val="24"/>
          </w:rPr>
          <w:delText>2</w:delText>
        </w:r>
      </w:del>
      <w:ins w:id="7" w:author="Zelinová, Daniela" w:date="2023-01-11T13:55:00Z">
        <w:r w:rsidR="00FF3596">
          <w:rPr>
            <w:rFonts w:cs="Calibri"/>
            <w:b/>
            <w:sz w:val="24"/>
            <w:szCs w:val="24"/>
          </w:rPr>
          <w:t>12.01.2023</w:t>
        </w:r>
      </w:ins>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8"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8"/>
    </w:p>
    <w:p w14:paraId="1026ECF7" w14:textId="50E8166D"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r w:rsidR="00615C1E">
        <w:fldChar w:fldCharType="begin"/>
      </w:r>
      <w:r w:rsidR="00615C1E">
        <w:instrText xml:space="preserve"> HYPERLINK \l "_Toc7078273" </w:instrText>
      </w:r>
      <w:r w:rsidR="00615C1E">
        <w:fldChar w:fldCharType="separate"/>
      </w:r>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ins w:id="9" w:author="Zelinová, Daniela" w:date="2023-01-09T15:54:00Z">
        <w:r w:rsidR="006433AF">
          <w:rPr>
            <w:noProof/>
            <w:webHidden/>
          </w:rPr>
          <w:t>4</w:t>
        </w:r>
      </w:ins>
      <w:del w:id="10" w:author="Zelinová, Daniela" w:date="2023-01-09T11:27:00Z">
        <w:r w:rsidR="00DE6146" w:rsidDel="00615C1E">
          <w:rPr>
            <w:noProof/>
            <w:webHidden/>
          </w:rPr>
          <w:delText>4</w:delText>
        </w:r>
      </w:del>
      <w:r w:rsidR="00493C12">
        <w:rPr>
          <w:noProof/>
          <w:webHidden/>
        </w:rPr>
        <w:fldChar w:fldCharType="end"/>
      </w:r>
      <w:r w:rsidR="00615C1E">
        <w:rPr>
          <w:noProof/>
        </w:rPr>
        <w:fldChar w:fldCharType="end"/>
      </w:r>
    </w:p>
    <w:p w14:paraId="405D8963" w14:textId="7035361D" w:rsidR="00493C12" w:rsidRPr="003177A3" w:rsidRDefault="00615C1E">
      <w:pPr>
        <w:pStyle w:val="Obsah2"/>
        <w:rPr>
          <w:iCs w:val="0"/>
          <w:noProof/>
          <w:sz w:val="22"/>
          <w:szCs w:val="22"/>
        </w:rPr>
      </w:pPr>
      <w:r>
        <w:fldChar w:fldCharType="begin"/>
      </w:r>
      <w:r>
        <w:instrText xml:space="preserve"> HYPERLINK \l "_Toc7078274" </w:instrText>
      </w:r>
      <w:r>
        <w:fldChar w:fldCharType="separate"/>
      </w:r>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ins w:id="11" w:author="Zelinová, Daniela" w:date="2023-01-09T15:54:00Z">
        <w:r w:rsidR="006433AF">
          <w:rPr>
            <w:noProof/>
            <w:webHidden/>
          </w:rPr>
          <w:t>4</w:t>
        </w:r>
      </w:ins>
      <w:del w:id="12" w:author="Zelinová, Daniela" w:date="2023-01-09T11:27:00Z">
        <w:r w:rsidR="00DE6146" w:rsidDel="00615C1E">
          <w:rPr>
            <w:noProof/>
            <w:webHidden/>
          </w:rPr>
          <w:delText>4</w:delText>
        </w:r>
      </w:del>
      <w:r w:rsidR="00493C12">
        <w:rPr>
          <w:noProof/>
          <w:webHidden/>
        </w:rPr>
        <w:fldChar w:fldCharType="end"/>
      </w:r>
      <w:r>
        <w:rPr>
          <w:noProof/>
        </w:rPr>
        <w:fldChar w:fldCharType="end"/>
      </w:r>
    </w:p>
    <w:p w14:paraId="5F6C63A5" w14:textId="2DCFDD91" w:rsidR="00493C12" w:rsidRPr="003177A3" w:rsidRDefault="00615C1E">
      <w:pPr>
        <w:pStyle w:val="Obsah2"/>
        <w:rPr>
          <w:iCs w:val="0"/>
          <w:noProof/>
          <w:sz w:val="22"/>
          <w:szCs w:val="22"/>
        </w:rPr>
      </w:pPr>
      <w:r>
        <w:fldChar w:fldCharType="begin"/>
      </w:r>
      <w:r>
        <w:instrText xml:space="preserve"> HYPERLINK \l "_Toc7078275" </w:instrText>
      </w:r>
      <w:r>
        <w:fldChar w:fldCharType="separate"/>
      </w:r>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ins w:id="13" w:author="Zelinová, Daniela" w:date="2023-01-09T15:54:00Z">
        <w:r w:rsidR="006433AF">
          <w:rPr>
            <w:noProof/>
            <w:webHidden/>
          </w:rPr>
          <w:t>4</w:t>
        </w:r>
      </w:ins>
      <w:del w:id="14" w:author="Zelinová, Daniela" w:date="2023-01-09T11:27:00Z">
        <w:r w:rsidR="00DE6146" w:rsidDel="00615C1E">
          <w:rPr>
            <w:noProof/>
            <w:webHidden/>
          </w:rPr>
          <w:delText>4</w:delText>
        </w:r>
      </w:del>
      <w:r w:rsidR="00493C12">
        <w:rPr>
          <w:noProof/>
          <w:webHidden/>
        </w:rPr>
        <w:fldChar w:fldCharType="end"/>
      </w:r>
      <w:r>
        <w:rPr>
          <w:noProof/>
        </w:rPr>
        <w:fldChar w:fldCharType="end"/>
      </w:r>
    </w:p>
    <w:p w14:paraId="5C37921F" w14:textId="68765499" w:rsidR="00493C12" w:rsidRPr="003177A3" w:rsidRDefault="00615C1E">
      <w:pPr>
        <w:pStyle w:val="Obsah1"/>
        <w:rPr>
          <w:b w:val="0"/>
          <w:bCs w:val="0"/>
          <w:noProof/>
          <w:sz w:val="22"/>
          <w:szCs w:val="22"/>
        </w:rPr>
      </w:pPr>
      <w:r>
        <w:fldChar w:fldCharType="begin"/>
      </w:r>
      <w:r>
        <w:instrText xml:space="preserve"> HYPERLINK \l "_Toc7078276" </w:instrText>
      </w:r>
      <w:r>
        <w:fldChar w:fldCharType="separate"/>
      </w:r>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ins w:id="15" w:author="Zelinová, Daniela" w:date="2023-01-09T15:54:00Z">
        <w:r w:rsidR="006433AF">
          <w:rPr>
            <w:noProof/>
            <w:webHidden/>
          </w:rPr>
          <w:t>5</w:t>
        </w:r>
      </w:ins>
      <w:del w:id="16" w:author="Zelinová, Daniela" w:date="2023-01-09T11:27:00Z">
        <w:r w:rsidR="00DE6146" w:rsidDel="00615C1E">
          <w:rPr>
            <w:noProof/>
            <w:webHidden/>
          </w:rPr>
          <w:delText>5</w:delText>
        </w:r>
      </w:del>
      <w:r w:rsidR="00493C12">
        <w:rPr>
          <w:noProof/>
          <w:webHidden/>
        </w:rPr>
        <w:fldChar w:fldCharType="end"/>
      </w:r>
      <w:r>
        <w:rPr>
          <w:noProof/>
        </w:rPr>
        <w:fldChar w:fldCharType="end"/>
      </w:r>
    </w:p>
    <w:p w14:paraId="5AED9FA7" w14:textId="58DC22FE" w:rsidR="00493C12" w:rsidRPr="003177A3" w:rsidRDefault="00615C1E">
      <w:pPr>
        <w:pStyle w:val="Obsah2"/>
        <w:rPr>
          <w:iCs w:val="0"/>
          <w:noProof/>
          <w:sz w:val="22"/>
          <w:szCs w:val="22"/>
        </w:rPr>
      </w:pPr>
      <w:r>
        <w:fldChar w:fldCharType="begin"/>
      </w:r>
      <w:r>
        <w:instrText xml:space="preserve"> HYPERLINK \l "_Toc7078277" </w:instrText>
      </w:r>
      <w:r>
        <w:fldChar w:fldCharType="separate"/>
      </w:r>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ins w:id="17" w:author="Zelinová, Daniela" w:date="2023-01-09T15:54:00Z">
        <w:r w:rsidR="006433AF">
          <w:rPr>
            <w:noProof/>
            <w:webHidden/>
          </w:rPr>
          <w:t>6</w:t>
        </w:r>
      </w:ins>
      <w:del w:id="18" w:author="Zelinová, Daniela" w:date="2023-01-09T11:27:00Z">
        <w:r w:rsidR="00DE6146" w:rsidDel="00615C1E">
          <w:rPr>
            <w:noProof/>
            <w:webHidden/>
          </w:rPr>
          <w:delText>6</w:delText>
        </w:r>
      </w:del>
      <w:r w:rsidR="00493C12">
        <w:rPr>
          <w:noProof/>
          <w:webHidden/>
        </w:rPr>
        <w:fldChar w:fldCharType="end"/>
      </w:r>
      <w:r>
        <w:rPr>
          <w:noProof/>
        </w:rPr>
        <w:fldChar w:fldCharType="end"/>
      </w:r>
    </w:p>
    <w:p w14:paraId="6912B530" w14:textId="357EA437" w:rsidR="00493C12" w:rsidRPr="003177A3" w:rsidRDefault="00615C1E">
      <w:pPr>
        <w:pStyle w:val="Obsah2"/>
        <w:rPr>
          <w:iCs w:val="0"/>
          <w:noProof/>
          <w:sz w:val="22"/>
          <w:szCs w:val="22"/>
        </w:rPr>
      </w:pPr>
      <w:r>
        <w:fldChar w:fldCharType="begin"/>
      </w:r>
      <w:r>
        <w:instrText xml:space="preserve"> HYPERLINK \l "_Toc7078278" </w:instrText>
      </w:r>
      <w:r>
        <w:fldChar w:fldCharType="separate"/>
      </w:r>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ins w:id="19" w:author="Zelinová, Daniela" w:date="2023-01-09T15:54:00Z">
        <w:r w:rsidR="006433AF">
          <w:rPr>
            <w:noProof/>
            <w:webHidden/>
          </w:rPr>
          <w:t>7</w:t>
        </w:r>
      </w:ins>
      <w:del w:id="20" w:author="Zelinová, Daniela" w:date="2023-01-09T11:27:00Z">
        <w:r w:rsidR="00DE6146" w:rsidDel="00615C1E">
          <w:rPr>
            <w:noProof/>
            <w:webHidden/>
          </w:rPr>
          <w:delText>7</w:delText>
        </w:r>
      </w:del>
      <w:r w:rsidR="00493C12">
        <w:rPr>
          <w:noProof/>
          <w:webHidden/>
        </w:rPr>
        <w:fldChar w:fldCharType="end"/>
      </w:r>
      <w:r>
        <w:rPr>
          <w:noProof/>
        </w:rPr>
        <w:fldChar w:fldCharType="end"/>
      </w:r>
    </w:p>
    <w:p w14:paraId="0DBDE562" w14:textId="6B4A30EC" w:rsidR="00493C12" w:rsidRPr="003177A3" w:rsidRDefault="00615C1E">
      <w:pPr>
        <w:pStyle w:val="Obsah2"/>
        <w:rPr>
          <w:iCs w:val="0"/>
          <w:noProof/>
          <w:sz w:val="22"/>
          <w:szCs w:val="22"/>
        </w:rPr>
      </w:pPr>
      <w:r>
        <w:fldChar w:fldCharType="begin"/>
      </w:r>
      <w:r>
        <w:instrText xml:space="preserve"> HYPERLINK \l "_Toc7078279" </w:instrText>
      </w:r>
      <w:r>
        <w:fldChar w:fldCharType="separate"/>
      </w:r>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ins w:id="21" w:author="Zelinová, Daniela" w:date="2023-01-09T15:54:00Z">
        <w:r w:rsidR="006433AF">
          <w:rPr>
            <w:noProof/>
            <w:webHidden/>
          </w:rPr>
          <w:t>8</w:t>
        </w:r>
      </w:ins>
      <w:del w:id="22" w:author="Zelinová, Daniela" w:date="2023-01-09T11:27:00Z">
        <w:r w:rsidR="00DE6146" w:rsidDel="00615C1E">
          <w:rPr>
            <w:noProof/>
            <w:webHidden/>
          </w:rPr>
          <w:delText>8</w:delText>
        </w:r>
      </w:del>
      <w:r w:rsidR="00493C12">
        <w:rPr>
          <w:noProof/>
          <w:webHidden/>
        </w:rPr>
        <w:fldChar w:fldCharType="end"/>
      </w:r>
      <w:r>
        <w:rPr>
          <w:noProof/>
        </w:rPr>
        <w:fldChar w:fldCharType="end"/>
      </w:r>
    </w:p>
    <w:p w14:paraId="49158624" w14:textId="778BD80B" w:rsidR="00493C12" w:rsidRPr="003177A3" w:rsidRDefault="00615C1E">
      <w:pPr>
        <w:pStyle w:val="Obsah2"/>
        <w:rPr>
          <w:iCs w:val="0"/>
          <w:noProof/>
          <w:sz w:val="22"/>
          <w:szCs w:val="22"/>
        </w:rPr>
      </w:pPr>
      <w:r>
        <w:fldChar w:fldCharType="begin"/>
      </w:r>
      <w:r>
        <w:instrText xml:space="preserve"> HYPERLINK \l "_Toc7078280" </w:instrText>
      </w:r>
      <w:r>
        <w:fldChar w:fldCharType="separate"/>
      </w:r>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ins w:id="23" w:author="Zelinová, Daniela" w:date="2023-01-09T15:54:00Z">
        <w:r w:rsidR="006433AF">
          <w:rPr>
            <w:noProof/>
            <w:webHidden/>
          </w:rPr>
          <w:t>8</w:t>
        </w:r>
      </w:ins>
      <w:del w:id="24" w:author="Zelinová, Daniela" w:date="2023-01-09T11:27:00Z">
        <w:r w:rsidR="00DE6146" w:rsidDel="00615C1E">
          <w:rPr>
            <w:noProof/>
            <w:webHidden/>
          </w:rPr>
          <w:delText>8</w:delText>
        </w:r>
      </w:del>
      <w:r w:rsidR="00493C12">
        <w:rPr>
          <w:noProof/>
          <w:webHidden/>
        </w:rPr>
        <w:fldChar w:fldCharType="end"/>
      </w:r>
      <w:r>
        <w:rPr>
          <w:noProof/>
        </w:rPr>
        <w:fldChar w:fldCharType="end"/>
      </w:r>
    </w:p>
    <w:p w14:paraId="59C7ECFE" w14:textId="5F4C7C7A" w:rsidR="00493C12" w:rsidRPr="003177A3" w:rsidRDefault="00615C1E">
      <w:pPr>
        <w:pStyle w:val="Obsah2"/>
        <w:rPr>
          <w:iCs w:val="0"/>
          <w:noProof/>
          <w:sz w:val="22"/>
          <w:szCs w:val="22"/>
        </w:rPr>
      </w:pPr>
      <w:r>
        <w:fldChar w:fldCharType="begin"/>
      </w:r>
      <w:r>
        <w:instrText xml:space="preserve"> HYPERLINK \l "_Toc7078281" </w:instrText>
      </w:r>
      <w:r>
        <w:fldChar w:fldCharType="separate"/>
      </w:r>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ins w:id="25" w:author="Zelinová, Daniela" w:date="2023-01-09T15:54:00Z">
        <w:r w:rsidR="006433AF">
          <w:rPr>
            <w:noProof/>
            <w:webHidden/>
          </w:rPr>
          <w:t>9</w:t>
        </w:r>
      </w:ins>
      <w:del w:id="26" w:author="Zelinová, Daniela" w:date="2023-01-09T11:27:00Z">
        <w:r w:rsidR="00DE6146" w:rsidDel="00615C1E">
          <w:rPr>
            <w:noProof/>
            <w:webHidden/>
          </w:rPr>
          <w:delText>9</w:delText>
        </w:r>
      </w:del>
      <w:r w:rsidR="00493C12">
        <w:rPr>
          <w:noProof/>
          <w:webHidden/>
        </w:rPr>
        <w:fldChar w:fldCharType="end"/>
      </w:r>
      <w:r>
        <w:rPr>
          <w:noProof/>
        </w:rPr>
        <w:fldChar w:fldCharType="end"/>
      </w:r>
    </w:p>
    <w:p w14:paraId="65DBA4E9" w14:textId="65AB2E2C" w:rsidR="00493C12" w:rsidRPr="003177A3" w:rsidRDefault="00615C1E">
      <w:pPr>
        <w:pStyle w:val="Obsah2"/>
        <w:rPr>
          <w:iCs w:val="0"/>
          <w:noProof/>
          <w:sz w:val="22"/>
          <w:szCs w:val="22"/>
        </w:rPr>
      </w:pPr>
      <w:r>
        <w:fldChar w:fldCharType="begin"/>
      </w:r>
      <w:r>
        <w:instrText xml:space="preserve"> HYPERLINK \l "_Toc7078282" </w:instrText>
      </w:r>
      <w:r>
        <w:fldChar w:fldCharType="separate"/>
      </w:r>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ins w:id="27" w:author="Zelinová, Daniela" w:date="2023-01-09T15:54:00Z">
        <w:r w:rsidR="006433AF">
          <w:rPr>
            <w:noProof/>
            <w:webHidden/>
          </w:rPr>
          <w:t>9</w:t>
        </w:r>
      </w:ins>
      <w:del w:id="28" w:author="Zelinová, Daniela" w:date="2023-01-09T11:27:00Z">
        <w:r w:rsidR="00DE6146" w:rsidDel="00615C1E">
          <w:rPr>
            <w:noProof/>
            <w:webHidden/>
          </w:rPr>
          <w:delText>9</w:delText>
        </w:r>
      </w:del>
      <w:r w:rsidR="00493C12">
        <w:rPr>
          <w:noProof/>
          <w:webHidden/>
        </w:rPr>
        <w:fldChar w:fldCharType="end"/>
      </w:r>
      <w:r>
        <w:rPr>
          <w:noProof/>
        </w:rPr>
        <w:fldChar w:fldCharType="end"/>
      </w:r>
    </w:p>
    <w:p w14:paraId="36527A47" w14:textId="5EA6CA0D" w:rsidR="00493C12" w:rsidRPr="003177A3" w:rsidRDefault="00615C1E">
      <w:pPr>
        <w:pStyle w:val="Obsah2"/>
        <w:rPr>
          <w:iCs w:val="0"/>
          <w:noProof/>
          <w:sz w:val="22"/>
          <w:szCs w:val="22"/>
        </w:rPr>
      </w:pPr>
      <w:r>
        <w:fldChar w:fldCharType="begin"/>
      </w:r>
      <w:r>
        <w:instrText xml:space="preserve"> HYPERLINK \l "_Toc7078283" </w:instrText>
      </w:r>
      <w:r>
        <w:fldChar w:fldCharType="separate"/>
      </w:r>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ins w:id="29" w:author="Zelinová, Daniela" w:date="2023-01-09T15:54:00Z">
        <w:r w:rsidR="006433AF">
          <w:rPr>
            <w:noProof/>
            <w:webHidden/>
          </w:rPr>
          <w:t>9</w:t>
        </w:r>
      </w:ins>
      <w:del w:id="30" w:author="Zelinová, Daniela" w:date="2023-01-09T11:27:00Z">
        <w:r w:rsidR="00DE6146" w:rsidDel="00615C1E">
          <w:rPr>
            <w:noProof/>
            <w:webHidden/>
          </w:rPr>
          <w:delText>9</w:delText>
        </w:r>
      </w:del>
      <w:r w:rsidR="00493C12">
        <w:rPr>
          <w:noProof/>
          <w:webHidden/>
        </w:rPr>
        <w:fldChar w:fldCharType="end"/>
      </w:r>
      <w:r>
        <w:rPr>
          <w:noProof/>
        </w:rPr>
        <w:fldChar w:fldCharType="end"/>
      </w:r>
    </w:p>
    <w:p w14:paraId="1529C465" w14:textId="4C3D17D8" w:rsidR="00493C12" w:rsidRPr="003177A3" w:rsidRDefault="00615C1E">
      <w:pPr>
        <w:pStyle w:val="Obsah2"/>
        <w:rPr>
          <w:iCs w:val="0"/>
          <w:noProof/>
          <w:sz w:val="22"/>
          <w:szCs w:val="22"/>
        </w:rPr>
      </w:pPr>
      <w:r>
        <w:fldChar w:fldCharType="begin"/>
      </w:r>
      <w:r>
        <w:instrText xml:space="preserve"> HYPERLINK \l "_Toc7078284" </w:instrText>
      </w:r>
      <w:r>
        <w:fldChar w:fldCharType="separate"/>
      </w:r>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ins w:id="31" w:author="Zelinová, Daniela" w:date="2023-01-09T15:54:00Z">
        <w:r w:rsidR="006433AF">
          <w:rPr>
            <w:noProof/>
            <w:webHidden/>
          </w:rPr>
          <w:t>11</w:t>
        </w:r>
      </w:ins>
      <w:del w:id="32" w:author="Zelinová, Daniela" w:date="2023-01-09T11:27:00Z">
        <w:r w:rsidR="00DE6146" w:rsidDel="00615C1E">
          <w:rPr>
            <w:noProof/>
            <w:webHidden/>
          </w:rPr>
          <w:delText>11</w:delText>
        </w:r>
      </w:del>
      <w:r w:rsidR="00493C12">
        <w:rPr>
          <w:noProof/>
          <w:webHidden/>
        </w:rPr>
        <w:fldChar w:fldCharType="end"/>
      </w:r>
      <w:r>
        <w:rPr>
          <w:noProof/>
        </w:rPr>
        <w:fldChar w:fldCharType="end"/>
      </w:r>
    </w:p>
    <w:p w14:paraId="7E601EEB" w14:textId="52F2AAE6" w:rsidR="00493C12" w:rsidRPr="003177A3" w:rsidRDefault="00615C1E">
      <w:pPr>
        <w:pStyle w:val="Obsah2"/>
        <w:rPr>
          <w:iCs w:val="0"/>
          <w:noProof/>
          <w:sz w:val="22"/>
          <w:szCs w:val="22"/>
        </w:rPr>
      </w:pPr>
      <w:r>
        <w:fldChar w:fldCharType="begin"/>
      </w:r>
      <w:r>
        <w:instrText xml:space="preserve"> HYPERLINK \l "_Toc7078285" </w:instrText>
      </w:r>
      <w:r>
        <w:fldChar w:fldCharType="separate"/>
      </w:r>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ins w:id="33" w:author="Zelinová, Daniela" w:date="2023-01-09T15:54:00Z">
        <w:r w:rsidR="006433AF">
          <w:rPr>
            <w:noProof/>
            <w:webHidden/>
          </w:rPr>
          <w:t>14</w:t>
        </w:r>
      </w:ins>
      <w:del w:id="34" w:author="Zelinová, Daniela" w:date="2023-01-09T11:27:00Z">
        <w:r w:rsidR="00DE6146" w:rsidDel="00615C1E">
          <w:rPr>
            <w:noProof/>
            <w:webHidden/>
          </w:rPr>
          <w:delText>14</w:delText>
        </w:r>
      </w:del>
      <w:r w:rsidR="00493C12">
        <w:rPr>
          <w:noProof/>
          <w:webHidden/>
        </w:rPr>
        <w:fldChar w:fldCharType="end"/>
      </w:r>
      <w:r>
        <w:rPr>
          <w:noProof/>
        </w:rPr>
        <w:fldChar w:fldCharType="end"/>
      </w:r>
    </w:p>
    <w:p w14:paraId="488F2178" w14:textId="235B2D53" w:rsidR="00493C12" w:rsidRPr="003177A3" w:rsidRDefault="00615C1E">
      <w:pPr>
        <w:pStyle w:val="Obsah2"/>
        <w:rPr>
          <w:iCs w:val="0"/>
          <w:noProof/>
          <w:sz w:val="22"/>
          <w:szCs w:val="22"/>
        </w:rPr>
      </w:pPr>
      <w:r>
        <w:fldChar w:fldCharType="begin"/>
      </w:r>
      <w:r>
        <w:instrText xml:space="preserve"> HYPERLINK \l "_Toc7078286" </w:instrText>
      </w:r>
      <w:r>
        <w:fldChar w:fldCharType="separate"/>
      </w:r>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ins w:id="35" w:author="Zelinová, Daniela" w:date="2023-01-09T15:54:00Z">
        <w:r w:rsidR="006433AF">
          <w:rPr>
            <w:noProof/>
            <w:webHidden/>
          </w:rPr>
          <w:t>14</w:t>
        </w:r>
      </w:ins>
      <w:del w:id="36" w:author="Zelinová, Daniela" w:date="2023-01-09T11:27:00Z">
        <w:r w:rsidR="00DE6146" w:rsidDel="00615C1E">
          <w:rPr>
            <w:noProof/>
            <w:webHidden/>
          </w:rPr>
          <w:delText>14</w:delText>
        </w:r>
      </w:del>
      <w:r w:rsidR="00493C12">
        <w:rPr>
          <w:noProof/>
          <w:webHidden/>
        </w:rPr>
        <w:fldChar w:fldCharType="end"/>
      </w:r>
      <w:r>
        <w:rPr>
          <w:noProof/>
        </w:rPr>
        <w:fldChar w:fldCharType="end"/>
      </w:r>
    </w:p>
    <w:p w14:paraId="3603DB6D" w14:textId="58920CC2" w:rsidR="00493C12" w:rsidRPr="003177A3" w:rsidRDefault="00615C1E">
      <w:pPr>
        <w:pStyle w:val="Obsah2"/>
        <w:rPr>
          <w:iCs w:val="0"/>
          <w:noProof/>
          <w:sz w:val="22"/>
          <w:szCs w:val="22"/>
        </w:rPr>
      </w:pPr>
      <w:r>
        <w:fldChar w:fldCharType="begin"/>
      </w:r>
      <w:r>
        <w:instrText xml:space="preserve"> HYPERLINK \l "_Toc7078287" </w:instrText>
      </w:r>
      <w:r>
        <w:fldChar w:fldCharType="separate"/>
      </w:r>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ins w:id="37" w:author="Zelinová, Daniela" w:date="2023-01-09T15:54:00Z">
        <w:r w:rsidR="006433AF">
          <w:rPr>
            <w:noProof/>
            <w:webHidden/>
          </w:rPr>
          <w:t>15</w:t>
        </w:r>
      </w:ins>
      <w:del w:id="38" w:author="Zelinová, Daniela" w:date="2023-01-09T11:27:00Z">
        <w:r w:rsidR="00DE6146" w:rsidDel="00615C1E">
          <w:rPr>
            <w:noProof/>
            <w:webHidden/>
          </w:rPr>
          <w:delText>15</w:delText>
        </w:r>
      </w:del>
      <w:r w:rsidR="00493C12">
        <w:rPr>
          <w:noProof/>
          <w:webHidden/>
        </w:rPr>
        <w:fldChar w:fldCharType="end"/>
      </w:r>
      <w:r>
        <w:rPr>
          <w:noProof/>
        </w:rPr>
        <w:fldChar w:fldCharType="end"/>
      </w:r>
    </w:p>
    <w:p w14:paraId="4D05AE7A" w14:textId="039E2035" w:rsidR="00493C12" w:rsidRPr="003177A3" w:rsidRDefault="00615C1E">
      <w:pPr>
        <w:pStyle w:val="Obsah2"/>
        <w:rPr>
          <w:iCs w:val="0"/>
          <w:noProof/>
          <w:sz w:val="22"/>
          <w:szCs w:val="22"/>
        </w:rPr>
      </w:pPr>
      <w:r>
        <w:fldChar w:fldCharType="begin"/>
      </w:r>
      <w:r>
        <w:instrText xml:space="preserve"> HYPERLINK \l "_Toc7078288" </w:instrText>
      </w:r>
      <w:r>
        <w:fldChar w:fldCharType="separate"/>
      </w:r>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ins w:id="39" w:author="Zelinová, Daniela" w:date="2023-01-09T15:54:00Z">
        <w:r w:rsidR="006433AF">
          <w:rPr>
            <w:noProof/>
            <w:webHidden/>
          </w:rPr>
          <w:t>16</w:t>
        </w:r>
      </w:ins>
      <w:del w:id="40" w:author="Zelinová, Daniela" w:date="2023-01-09T11:27:00Z">
        <w:r w:rsidR="00DE6146" w:rsidDel="00615C1E">
          <w:rPr>
            <w:noProof/>
            <w:webHidden/>
          </w:rPr>
          <w:delText>16</w:delText>
        </w:r>
      </w:del>
      <w:r w:rsidR="00493C12">
        <w:rPr>
          <w:noProof/>
          <w:webHidden/>
        </w:rPr>
        <w:fldChar w:fldCharType="end"/>
      </w:r>
      <w:r>
        <w:rPr>
          <w:noProof/>
        </w:rPr>
        <w:fldChar w:fldCharType="end"/>
      </w:r>
    </w:p>
    <w:p w14:paraId="6E035BE7" w14:textId="744F280E" w:rsidR="00493C12" w:rsidRPr="003177A3" w:rsidDel="00615C1E" w:rsidRDefault="00615C1E">
      <w:pPr>
        <w:pStyle w:val="Obsah2"/>
        <w:rPr>
          <w:del w:id="41" w:author="Zelinová, Daniela" w:date="2023-01-09T11:26:00Z"/>
          <w:iCs w:val="0"/>
          <w:noProof/>
          <w:sz w:val="22"/>
          <w:szCs w:val="22"/>
        </w:rPr>
      </w:pPr>
      <w:del w:id="42" w:author="Zelinová, Daniela" w:date="2023-01-09T11:26:00Z">
        <w:r w:rsidDel="00615C1E">
          <w:fldChar w:fldCharType="begin"/>
        </w:r>
        <w:r w:rsidDel="00615C1E">
          <w:delInstrText xml:space="preserve"> HYPERLINK \l "_Toc7078289" </w:delInstrText>
        </w:r>
        <w:r w:rsidDel="00615C1E">
          <w:fldChar w:fldCharType="separate"/>
        </w:r>
      </w:del>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ins w:id="43" w:author="Zelinová, Daniela" w:date="2023-01-09T15:54:00Z">
        <w:r w:rsidR="006433AF">
          <w:rPr>
            <w:noProof/>
            <w:webHidden/>
          </w:rPr>
          <w:t>17</w:t>
        </w:r>
      </w:ins>
      <w:del w:id="44" w:author="Zelinová, Daniela" w:date="2023-01-09T15:54:00Z">
        <w:r w:rsidR="00DE6146" w:rsidDel="006433AF">
          <w:rPr>
            <w:noProof/>
            <w:webHidden/>
          </w:rPr>
          <w:delText>17</w:delText>
        </w:r>
      </w:del>
      <w:r w:rsidR="00493C12">
        <w:rPr>
          <w:noProof/>
          <w:webHidden/>
        </w:rPr>
        <w:fldChar w:fldCharType="end"/>
      </w:r>
      <w:del w:id="45" w:author="Zelinová, Daniela" w:date="2023-01-09T11:26:00Z">
        <w:r w:rsidDel="00615C1E">
          <w:rPr>
            <w:noProof/>
          </w:rPr>
          <w:fldChar w:fldCharType="end"/>
        </w:r>
      </w:del>
    </w:p>
    <w:p w14:paraId="11E9A81A" w14:textId="45CABEB8" w:rsidR="00493C12" w:rsidRPr="003177A3" w:rsidRDefault="00615C1E">
      <w:pPr>
        <w:pStyle w:val="Obsah1"/>
        <w:rPr>
          <w:b w:val="0"/>
          <w:bCs w:val="0"/>
          <w:noProof/>
          <w:sz w:val="22"/>
          <w:szCs w:val="22"/>
        </w:rPr>
      </w:pPr>
      <w:r>
        <w:fldChar w:fldCharType="begin"/>
      </w:r>
      <w:r>
        <w:instrText xml:space="preserve"> HYPERLINK \l "_Toc7078290" </w:instrText>
      </w:r>
      <w:r>
        <w:fldChar w:fldCharType="separate"/>
      </w:r>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ins w:id="46" w:author="Zelinová, Daniela" w:date="2023-01-09T15:54:00Z">
        <w:r w:rsidR="006433AF">
          <w:rPr>
            <w:noProof/>
            <w:webHidden/>
          </w:rPr>
          <w:t>21</w:t>
        </w:r>
      </w:ins>
      <w:del w:id="47" w:author="Zelinová, Daniela" w:date="2023-01-09T11:27:00Z">
        <w:r w:rsidR="00DE6146" w:rsidDel="00615C1E">
          <w:rPr>
            <w:noProof/>
            <w:webHidden/>
          </w:rPr>
          <w:delText>21</w:delText>
        </w:r>
      </w:del>
      <w:r w:rsidR="00493C12">
        <w:rPr>
          <w:noProof/>
          <w:webHidden/>
        </w:rPr>
        <w:fldChar w:fldCharType="end"/>
      </w:r>
      <w:r>
        <w:rPr>
          <w:noProof/>
        </w:rPr>
        <w:fldChar w:fldCharType="end"/>
      </w:r>
    </w:p>
    <w:p w14:paraId="4BE2B899" w14:textId="3561D49A" w:rsidR="00493C12" w:rsidRPr="003177A3" w:rsidRDefault="00615C1E">
      <w:pPr>
        <w:pStyle w:val="Obsah2"/>
        <w:rPr>
          <w:iCs w:val="0"/>
          <w:noProof/>
          <w:sz w:val="22"/>
          <w:szCs w:val="22"/>
        </w:rPr>
      </w:pPr>
      <w:r>
        <w:fldChar w:fldCharType="begin"/>
      </w:r>
      <w:r>
        <w:instrText xml:space="preserve"> HYPERLINK \l "_Toc7078291" </w:instrText>
      </w:r>
      <w:r>
        <w:fldChar w:fldCharType="separate"/>
      </w:r>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ins w:id="48" w:author="Zelinová, Daniela" w:date="2023-01-09T15:54:00Z">
        <w:r w:rsidR="006433AF">
          <w:rPr>
            <w:noProof/>
            <w:webHidden/>
          </w:rPr>
          <w:t>21</w:t>
        </w:r>
      </w:ins>
      <w:del w:id="49" w:author="Zelinová, Daniela" w:date="2023-01-09T11:27:00Z">
        <w:r w:rsidR="00DE6146" w:rsidDel="00615C1E">
          <w:rPr>
            <w:noProof/>
            <w:webHidden/>
          </w:rPr>
          <w:delText>21</w:delText>
        </w:r>
      </w:del>
      <w:r w:rsidR="00493C12">
        <w:rPr>
          <w:noProof/>
          <w:webHidden/>
        </w:rPr>
        <w:fldChar w:fldCharType="end"/>
      </w:r>
      <w:r>
        <w:rPr>
          <w:noProof/>
        </w:rPr>
        <w:fldChar w:fldCharType="end"/>
      </w:r>
    </w:p>
    <w:p w14:paraId="53D0A68A" w14:textId="1891C209" w:rsidR="00493C12" w:rsidRPr="003177A3" w:rsidRDefault="00615C1E">
      <w:pPr>
        <w:pStyle w:val="Obsah2"/>
        <w:rPr>
          <w:iCs w:val="0"/>
          <w:noProof/>
          <w:sz w:val="22"/>
          <w:szCs w:val="22"/>
        </w:rPr>
      </w:pPr>
      <w:r>
        <w:fldChar w:fldCharType="begin"/>
      </w:r>
      <w:r>
        <w:instrText xml:space="preserve"> HYPERLINK \l "_Toc7078292" </w:instrText>
      </w:r>
      <w:r>
        <w:fldChar w:fldCharType="separate"/>
      </w:r>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ins w:id="50" w:author="Zelinová, Daniela" w:date="2023-01-09T15:54:00Z">
        <w:r w:rsidR="006433AF">
          <w:rPr>
            <w:noProof/>
            <w:webHidden/>
          </w:rPr>
          <w:t>21</w:t>
        </w:r>
      </w:ins>
      <w:del w:id="51" w:author="Zelinová, Daniela" w:date="2023-01-09T11:27:00Z">
        <w:r w:rsidR="00DE6146" w:rsidDel="00615C1E">
          <w:rPr>
            <w:noProof/>
            <w:webHidden/>
          </w:rPr>
          <w:delText>21</w:delText>
        </w:r>
      </w:del>
      <w:r w:rsidR="00493C12">
        <w:rPr>
          <w:noProof/>
          <w:webHidden/>
        </w:rPr>
        <w:fldChar w:fldCharType="end"/>
      </w:r>
      <w:r>
        <w:rPr>
          <w:noProof/>
        </w:rPr>
        <w:fldChar w:fldCharType="end"/>
      </w:r>
    </w:p>
    <w:p w14:paraId="0691D7A0" w14:textId="2AB6F38D" w:rsidR="00493C12" w:rsidRPr="003177A3" w:rsidRDefault="00615C1E">
      <w:pPr>
        <w:pStyle w:val="Obsah2"/>
        <w:rPr>
          <w:iCs w:val="0"/>
          <w:noProof/>
          <w:sz w:val="22"/>
          <w:szCs w:val="22"/>
        </w:rPr>
      </w:pPr>
      <w:r>
        <w:fldChar w:fldCharType="begin"/>
      </w:r>
      <w:r>
        <w:instrText xml:space="preserve"> HYPERLINK \l "_Toc7078293" </w:instrText>
      </w:r>
      <w:r>
        <w:fldChar w:fldCharType="separate"/>
      </w:r>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ins w:id="52" w:author="Zelinová, Daniela" w:date="2023-01-09T15:54:00Z">
        <w:r w:rsidR="006433AF">
          <w:rPr>
            <w:noProof/>
            <w:webHidden/>
          </w:rPr>
          <w:t>22</w:t>
        </w:r>
      </w:ins>
      <w:del w:id="53" w:author="Zelinová, Daniela" w:date="2023-01-09T11:27:00Z">
        <w:r w:rsidR="00DE6146" w:rsidDel="00615C1E">
          <w:rPr>
            <w:noProof/>
            <w:webHidden/>
          </w:rPr>
          <w:delText>22</w:delText>
        </w:r>
      </w:del>
      <w:r w:rsidR="00493C12">
        <w:rPr>
          <w:noProof/>
          <w:webHidden/>
        </w:rPr>
        <w:fldChar w:fldCharType="end"/>
      </w:r>
      <w:r>
        <w:rPr>
          <w:noProof/>
        </w:rPr>
        <w:fldChar w:fldCharType="end"/>
      </w:r>
    </w:p>
    <w:p w14:paraId="2409C049" w14:textId="666AF760" w:rsidR="00493C12" w:rsidRPr="003177A3" w:rsidRDefault="00615C1E">
      <w:pPr>
        <w:pStyle w:val="Obsah2"/>
        <w:rPr>
          <w:iCs w:val="0"/>
          <w:noProof/>
          <w:sz w:val="22"/>
          <w:szCs w:val="22"/>
        </w:rPr>
      </w:pPr>
      <w:r>
        <w:fldChar w:fldCharType="begin"/>
      </w:r>
      <w:r>
        <w:instrText xml:space="preserve"> HYPERLINK \l "_Toc7078294" </w:instrText>
      </w:r>
      <w:r>
        <w:fldChar w:fldCharType="separate"/>
      </w:r>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ins w:id="54" w:author="Zelinová, Daniela" w:date="2023-01-09T15:54:00Z">
        <w:r w:rsidR="006433AF">
          <w:rPr>
            <w:noProof/>
            <w:webHidden/>
          </w:rPr>
          <w:t>24</w:t>
        </w:r>
      </w:ins>
      <w:del w:id="55" w:author="Zelinová, Daniela" w:date="2023-01-09T11:27:00Z">
        <w:r w:rsidR="00DE6146" w:rsidDel="00615C1E">
          <w:rPr>
            <w:noProof/>
            <w:webHidden/>
          </w:rPr>
          <w:delText>24</w:delText>
        </w:r>
      </w:del>
      <w:r w:rsidR="00493C12">
        <w:rPr>
          <w:noProof/>
          <w:webHidden/>
        </w:rPr>
        <w:fldChar w:fldCharType="end"/>
      </w:r>
      <w:r>
        <w:rPr>
          <w:noProof/>
        </w:rPr>
        <w:fldChar w:fldCharType="end"/>
      </w:r>
    </w:p>
    <w:p w14:paraId="25227BF9" w14:textId="2CF53A81" w:rsidR="00493C12" w:rsidRPr="003177A3" w:rsidRDefault="00615C1E">
      <w:pPr>
        <w:pStyle w:val="Obsah2"/>
        <w:rPr>
          <w:iCs w:val="0"/>
          <w:noProof/>
          <w:sz w:val="22"/>
          <w:szCs w:val="22"/>
        </w:rPr>
      </w:pPr>
      <w:r>
        <w:fldChar w:fldCharType="begin"/>
      </w:r>
      <w:r>
        <w:instrText xml:space="preserve"> HYPERLINK \l "_Toc7078295" </w:instrText>
      </w:r>
      <w:r>
        <w:fldChar w:fldCharType="separate"/>
      </w:r>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ins w:id="56" w:author="Zelinová, Daniela" w:date="2023-01-09T15:54:00Z">
        <w:r w:rsidR="006433AF">
          <w:rPr>
            <w:noProof/>
            <w:webHidden/>
          </w:rPr>
          <w:t>25</w:t>
        </w:r>
      </w:ins>
      <w:del w:id="57" w:author="Zelinová, Daniela" w:date="2023-01-09T11:27:00Z">
        <w:r w:rsidR="00DE6146" w:rsidDel="00615C1E">
          <w:rPr>
            <w:noProof/>
            <w:webHidden/>
          </w:rPr>
          <w:delText>25</w:delText>
        </w:r>
      </w:del>
      <w:r w:rsidR="00493C12">
        <w:rPr>
          <w:noProof/>
          <w:webHidden/>
        </w:rPr>
        <w:fldChar w:fldCharType="end"/>
      </w:r>
      <w:r>
        <w:rPr>
          <w:noProof/>
        </w:rPr>
        <w:fldChar w:fldCharType="end"/>
      </w:r>
    </w:p>
    <w:p w14:paraId="36FAD5ED" w14:textId="58544A3B" w:rsidR="00493C12" w:rsidRPr="003177A3" w:rsidRDefault="00615C1E">
      <w:pPr>
        <w:pStyle w:val="Obsah2"/>
        <w:rPr>
          <w:iCs w:val="0"/>
          <w:noProof/>
          <w:sz w:val="22"/>
          <w:szCs w:val="22"/>
        </w:rPr>
      </w:pPr>
      <w:r>
        <w:fldChar w:fldCharType="begin"/>
      </w:r>
      <w:r>
        <w:instrText xml:space="preserve"> HYPERLINK \l "_Toc7078296" </w:instrText>
      </w:r>
      <w:r>
        <w:fldChar w:fldCharType="separate"/>
      </w:r>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ins w:id="58" w:author="Zelinová, Daniela" w:date="2023-01-09T15:54:00Z">
        <w:r w:rsidR="006433AF">
          <w:rPr>
            <w:noProof/>
            <w:webHidden/>
          </w:rPr>
          <w:t>26</w:t>
        </w:r>
      </w:ins>
      <w:del w:id="59" w:author="Zelinová, Daniela" w:date="2023-01-09T11:27:00Z">
        <w:r w:rsidR="00DE6146" w:rsidDel="00615C1E">
          <w:rPr>
            <w:noProof/>
            <w:webHidden/>
          </w:rPr>
          <w:delText>26</w:delText>
        </w:r>
      </w:del>
      <w:r w:rsidR="00493C12">
        <w:rPr>
          <w:noProof/>
          <w:webHidden/>
        </w:rPr>
        <w:fldChar w:fldCharType="end"/>
      </w:r>
      <w:r>
        <w:rPr>
          <w:noProof/>
        </w:rPr>
        <w:fldChar w:fldCharType="end"/>
      </w:r>
    </w:p>
    <w:p w14:paraId="4FEDB01A" w14:textId="74599E3F" w:rsidR="00493C12" w:rsidRPr="003177A3" w:rsidRDefault="00615C1E">
      <w:pPr>
        <w:pStyle w:val="Obsah2"/>
        <w:rPr>
          <w:iCs w:val="0"/>
          <w:noProof/>
          <w:sz w:val="22"/>
          <w:szCs w:val="22"/>
        </w:rPr>
      </w:pPr>
      <w:r>
        <w:fldChar w:fldCharType="begin"/>
      </w:r>
      <w:r>
        <w:instrText xml:space="preserve"> HYPERLINK \l "_Toc7078297" </w:instrText>
      </w:r>
      <w:r>
        <w:fldChar w:fldCharType="separate"/>
      </w:r>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ins w:id="60" w:author="Zelinová, Daniela" w:date="2023-01-09T15:54:00Z">
        <w:r w:rsidR="006433AF">
          <w:rPr>
            <w:noProof/>
            <w:webHidden/>
          </w:rPr>
          <w:t>28</w:t>
        </w:r>
      </w:ins>
      <w:del w:id="61" w:author="Zelinová, Daniela" w:date="2023-01-09T11:27:00Z">
        <w:r w:rsidR="00DE6146" w:rsidDel="00615C1E">
          <w:rPr>
            <w:noProof/>
            <w:webHidden/>
          </w:rPr>
          <w:delText>28</w:delText>
        </w:r>
      </w:del>
      <w:r w:rsidR="00493C12">
        <w:rPr>
          <w:noProof/>
          <w:webHidden/>
        </w:rPr>
        <w:fldChar w:fldCharType="end"/>
      </w:r>
      <w:r>
        <w:rPr>
          <w:noProof/>
        </w:rPr>
        <w:fldChar w:fldCharType="end"/>
      </w:r>
    </w:p>
    <w:p w14:paraId="6C89A877" w14:textId="2B990F58" w:rsidR="00493C12" w:rsidRPr="003177A3" w:rsidRDefault="00615C1E">
      <w:pPr>
        <w:pStyle w:val="Obsah2"/>
        <w:rPr>
          <w:iCs w:val="0"/>
          <w:noProof/>
          <w:sz w:val="22"/>
          <w:szCs w:val="22"/>
        </w:rPr>
      </w:pPr>
      <w:r>
        <w:fldChar w:fldCharType="begin"/>
      </w:r>
      <w:r>
        <w:instrText xml:space="preserve"> HYPERLINK \l "_Toc7078298" </w:instrText>
      </w:r>
      <w:r>
        <w:fldChar w:fldCharType="separate"/>
      </w:r>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ins w:id="62" w:author="Zelinová, Daniela" w:date="2023-01-09T15:54:00Z">
        <w:r w:rsidR="006433AF">
          <w:rPr>
            <w:noProof/>
            <w:webHidden/>
          </w:rPr>
          <w:t>29</w:t>
        </w:r>
      </w:ins>
      <w:del w:id="63" w:author="Zelinová, Daniela" w:date="2023-01-09T11:27:00Z">
        <w:r w:rsidR="00DE6146" w:rsidDel="00615C1E">
          <w:rPr>
            <w:noProof/>
            <w:webHidden/>
          </w:rPr>
          <w:delText>29</w:delText>
        </w:r>
      </w:del>
      <w:r w:rsidR="00493C12">
        <w:rPr>
          <w:noProof/>
          <w:webHidden/>
        </w:rPr>
        <w:fldChar w:fldCharType="end"/>
      </w:r>
      <w:r>
        <w:rPr>
          <w:noProof/>
        </w:rPr>
        <w:fldChar w:fldCharType="end"/>
      </w:r>
    </w:p>
    <w:p w14:paraId="7810C0F5" w14:textId="3BF2117C" w:rsidR="00493C12" w:rsidRPr="003177A3" w:rsidRDefault="00615C1E">
      <w:pPr>
        <w:pStyle w:val="Obsah2"/>
        <w:rPr>
          <w:iCs w:val="0"/>
          <w:noProof/>
          <w:sz w:val="22"/>
          <w:szCs w:val="22"/>
        </w:rPr>
      </w:pPr>
      <w:r>
        <w:fldChar w:fldCharType="begin"/>
      </w:r>
      <w:r>
        <w:instrText xml:space="preserve"> HYPERLINK \l "_Toc7078299" </w:instrText>
      </w:r>
      <w:r>
        <w:fldChar w:fldCharType="separate"/>
      </w:r>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ins w:id="64" w:author="Zelinová, Daniela" w:date="2023-01-09T15:54:00Z">
        <w:r w:rsidR="006433AF">
          <w:rPr>
            <w:noProof/>
            <w:webHidden/>
          </w:rPr>
          <w:t>29</w:t>
        </w:r>
      </w:ins>
      <w:del w:id="65" w:author="Zelinová, Daniela" w:date="2023-01-09T11:27:00Z">
        <w:r w:rsidR="00DE6146" w:rsidDel="00615C1E">
          <w:rPr>
            <w:noProof/>
            <w:webHidden/>
          </w:rPr>
          <w:delText>29</w:delText>
        </w:r>
      </w:del>
      <w:r w:rsidR="00493C12">
        <w:rPr>
          <w:noProof/>
          <w:webHidden/>
        </w:rPr>
        <w:fldChar w:fldCharType="end"/>
      </w:r>
      <w:r>
        <w:rPr>
          <w:noProof/>
        </w:rPr>
        <w:fldChar w:fldCharType="end"/>
      </w:r>
    </w:p>
    <w:p w14:paraId="35C76E37" w14:textId="1744FCBC" w:rsidR="00493C12" w:rsidRPr="003177A3" w:rsidRDefault="00615C1E">
      <w:pPr>
        <w:pStyle w:val="Obsah2"/>
        <w:rPr>
          <w:iCs w:val="0"/>
          <w:noProof/>
          <w:sz w:val="22"/>
          <w:szCs w:val="22"/>
        </w:rPr>
      </w:pPr>
      <w:r>
        <w:fldChar w:fldCharType="begin"/>
      </w:r>
      <w:r>
        <w:instrText xml:space="preserve"> HYPERLINK \l "_Toc7078300" </w:instrText>
      </w:r>
      <w:r>
        <w:fldChar w:fldCharType="separate"/>
      </w:r>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ins w:id="66" w:author="Zelinová, Daniela" w:date="2023-01-09T15:54:00Z">
        <w:r w:rsidR="006433AF">
          <w:rPr>
            <w:noProof/>
            <w:webHidden/>
          </w:rPr>
          <w:t>30</w:t>
        </w:r>
      </w:ins>
      <w:del w:id="67" w:author="Zelinová, Daniela" w:date="2023-01-09T11:27:00Z">
        <w:r w:rsidR="00DE6146" w:rsidDel="00615C1E">
          <w:rPr>
            <w:noProof/>
            <w:webHidden/>
          </w:rPr>
          <w:delText>30</w:delText>
        </w:r>
      </w:del>
      <w:r w:rsidR="00493C12">
        <w:rPr>
          <w:noProof/>
          <w:webHidden/>
        </w:rPr>
        <w:fldChar w:fldCharType="end"/>
      </w:r>
      <w:r>
        <w:rPr>
          <w:noProof/>
        </w:rPr>
        <w:fldChar w:fldCharType="end"/>
      </w:r>
    </w:p>
    <w:p w14:paraId="3EDC0D85" w14:textId="415BFC37" w:rsidR="00493C12" w:rsidRPr="003177A3" w:rsidRDefault="00615C1E">
      <w:pPr>
        <w:pStyle w:val="Obsah1"/>
        <w:rPr>
          <w:b w:val="0"/>
          <w:bCs w:val="0"/>
          <w:noProof/>
          <w:sz w:val="22"/>
          <w:szCs w:val="22"/>
        </w:rPr>
      </w:pPr>
      <w:r>
        <w:fldChar w:fldCharType="begin"/>
      </w:r>
      <w:r>
        <w:instrText xml:space="preserve"> HYPERLINK \l "_Toc7078301" </w:instrText>
      </w:r>
      <w:r>
        <w:fldChar w:fldCharType="separate"/>
      </w:r>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ins w:id="68" w:author="Zelinová, Daniela" w:date="2023-01-09T15:54:00Z">
        <w:r w:rsidR="006433AF">
          <w:rPr>
            <w:noProof/>
            <w:webHidden/>
          </w:rPr>
          <w:t>30</w:t>
        </w:r>
      </w:ins>
      <w:del w:id="69" w:author="Zelinová, Daniela" w:date="2023-01-09T11:27:00Z">
        <w:r w:rsidR="00DE6146" w:rsidDel="00615C1E">
          <w:rPr>
            <w:noProof/>
            <w:webHidden/>
          </w:rPr>
          <w:delText>30</w:delText>
        </w:r>
      </w:del>
      <w:r w:rsidR="00493C12">
        <w:rPr>
          <w:noProof/>
          <w:webHidden/>
        </w:rPr>
        <w:fldChar w:fldCharType="end"/>
      </w:r>
      <w:r>
        <w:rPr>
          <w:noProof/>
        </w:rPr>
        <w:fldChar w:fldCharType="end"/>
      </w:r>
    </w:p>
    <w:p w14:paraId="1AFF837B" w14:textId="4F98F713" w:rsidR="00493C12" w:rsidRPr="003177A3" w:rsidRDefault="00615C1E">
      <w:pPr>
        <w:pStyle w:val="Obsah2"/>
        <w:rPr>
          <w:iCs w:val="0"/>
          <w:noProof/>
          <w:sz w:val="22"/>
          <w:szCs w:val="22"/>
        </w:rPr>
      </w:pPr>
      <w:r>
        <w:fldChar w:fldCharType="begin"/>
      </w:r>
      <w:r>
        <w:instrText xml:space="preserve"> HYPERLINK \l "_Toc7078302" </w:instrText>
      </w:r>
      <w:r>
        <w:fldChar w:fldCharType="separate"/>
      </w:r>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ins w:id="70" w:author="Zelinová, Daniela" w:date="2023-01-09T15:54:00Z">
        <w:r w:rsidR="006433AF">
          <w:rPr>
            <w:noProof/>
            <w:webHidden/>
          </w:rPr>
          <w:t>31</w:t>
        </w:r>
      </w:ins>
      <w:del w:id="71" w:author="Zelinová, Daniela" w:date="2023-01-09T11:27:00Z">
        <w:r w:rsidR="00DE6146" w:rsidDel="00615C1E">
          <w:rPr>
            <w:noProof/>
            <w:webHidden/>
          </w:rPr>
          <w:delText>31</w:delText>
        </w:r>
      </w:del>
      <w:r w:rsidR="00493C12">
        <w:rPr>
          <w:noProof/>
          <w:webHidden/>
        </w:rPr>
        <w:fldChar w:fldCharType="end"/>
      </w:r>
      <w:r>
        <w:rPr>
          <w:noProof/>
        </w:rPr>
        <w:fldChar w:fldCharType="end"/>
      </w:r>
    </w:p>
    <w:p w14:paraId="5763C931" w14:textId="7CCBF77D" w:rsidR="00493C12" w:rsidRPr="003177A3" w:rsidRDefault="00615C1E">
      <w:pPr>
        <w:pStyle w:val="Obsah3"/>
        <w:rPr>
          <w:noProof/>
          <w:sz w:val="22"/>
          <w:szCs w:val="22"/>
          <w:lang w:val="sk-SK" w:eastAsia="sk-SK"/>
        </w:rPr>
      </w:pPr>
      <w:r>
        <w:fldChar w:fldCharType="begin"/>
      </w:r>
      <w:r>
        <w:instrText xml:space="preserve"> HYPERLINK \l "_Toc7078303" </w:instrText>
      </w:r>
      <w:r>
        <w:fldChar w:fldCharType="separate"/>
      </w:r>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ins w:id="72" w:author="Zelinová, Daniela" w:date="2023-01-09T15:54:00Z">
        <w:r w:rsidR="006433AF">
          <w:rPr>
            <w:noProof/>
            <w:webHidden/>
          </w:rPr>
          <w:t>31</w:t>
        </w:r>
      </w:ins>
      <w:del w:id="73" w:author="Zelinová, Daniela" w:date="2023-01-09T11:27:00Z">
        <w:r w:rsidR="00DE6146" w:rsidDel="00615C1E">
          <w:rPr>
            <w:noProof/>
            <w:webHidden/>
          </w:rPr>
          <w:delText>31</w:delText>
        </w:r>
      </w:del>
      <w:r w:rsidR="00493C12">
        <w:rPr>
          <w:noProof/>
          <w:webHidden/>
        </w:rPr>
        <w:fldChar w:fldCharType="end"/>
      </w:r>
      <w:r>
        <w:rPr>
          <w:noProof/>
        </w:rPr>
        <w:fldChar w:fldCharType="end"/>
      </w:r>
    </w:p>
    <w:p w14:paraId="2A2A4FE4" w14:textId="069F6EC4" w:rsidR="00493C12" w:rsidRPr="003177A3" w:rsidRDefault="00615C1E">
      <w:pPr>
        <w:pStyle w:val="Obsah3"/>
        <w:rPr>
          <w:noProof/>
          <w:sz w:val="22"/>
          <w:szCs w:val="22"/>
          <w:lang w:val="sk-SK" w:eastAsia="sk-SK"/>
        </w:rPr>
      </w:pPr>
      <w:r>
        <w:fldChar w:fldCharType="begin"/>
      </w:r>
      <w:r>
        <w:instrText xml:space="preserve"> HYPERLINK \l "_Toc7078304" </w:instrText>
      </w:r>
      <w:r>
        <w:fldChar w:fldCharType="separate"/>
      </w:r>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ins w:id="74" w:author="Zelinová, Daniela" w:date="2023-01-09T15:54:00Z">
        <w:r w:rsidR="006433AF">
          <w:rPr>
            <w:noProof/>
            <w:webHidden/>
          </w:rPr>
          <w:t>34</w:t>
        </w:r>
      </w:ins>
      <w:del w:id="75" w:author="Zelinová, Daniela" w:date="2023-01-09T11:27:00Z">
        <w:r w:rsidR="00DE6146" w:rsidDel="00615C1E">
          <w:rPr>
            <w:noProof/>
            <w:webHidden/>
          </w:rPr>
          <w:delText>34</w:delText>
        </w:r>
      </w:del>
      <w:r w:rsidR="00493C12">
        <w:rPr>
          <w:noProof/>
          <w:webHidden/>
        </w:rPr>
        <w:fldChar w:fldCharType="end"/>
      </w:r>
      <w:r>
        <w:rPr>
          <w:noProof/>
        </w:rPr>
        <w:fldChar w:fldCharType="end"/>
      </w:r>
    </w:p>
    <w:p w14:paraId="3447B7AB" w14:textId="346D0B21" w:rsidR="00493C12" w:rsidRPr="003177A3" w:rsidRDefault="00615C1E">
      <w:pPr>
        <w:pStyle w:val="Obsah2"/>
        <w:rPr>
          <w:iCs w:val="0"/>
          <w:noProof/>
          <w:sz w:val="22"/>
          <w:szCs w:val="22"/>
        </w:rPr>
      </w:pPr>
      <w:r>
        <w:fldChar w:fldCharType="begin"/>
      </w:r>
      <w:r>
        <w:instrText xml:space="preserve"> HYPERLINK \l "_Toc7078305" </w:instrText>
      </w:r>
      <w:r>
        <w:fldChar w:fldCharType="separate"/>
      </w:r>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ins w:id="76" w:author="Zelinová, Daniela" w:date="2023-01-09T15:54:00Z">
        <w:r w:rsidR="006433AF">
          <w:rPr>
            <w:noProof/>
            <w:webHidden/>
          </w:rPr>
          <w:t>34</w:t>
        </w:r>
      </w:ins>
      <w:del w:id="77" w:author="Zelinová, Daniela" w:date="2023-01-09T11:27:00Z">
        <w:r w:rsidR="00DE6146" w:rsidDel="00615C1E">
          <w:rPr>
            <w:noProof/>
            <w:webHidden/>
          </w:rPr>
          <w:delText>34</w:delText>
        </w:r>
      </w:del>
      <w:r w:rsidR="00493C12">
        <w:rPr>
          <w:noProof/>
          <w:webHidden/>
        </w:rPr>
        <w:fldChar w:fldCharType="end"/>
      </w:r>
      <w:r>
        <w:rPr>
          <w:noProof/>
        </w:rPr>
        <w:fldChar w:fldCharType="end"/>
      </w:r>
    </w:p>
    <w:p w14:paraId="3E5DECCB" w14:textId="743A1BEB" w:rsidR="00493C12" w:rsidRPr="003177A3" w:rsidRDefault="00615C1E">
      <w:pPr>
        <w:pStyle w:val="Obsah2"/>
        <w:rPr>
          <w:iCs w:val="0"/>
          <w:noProof/>
          <w:sz w:val="22"/>
          <w:szCs w:val="22"/>
        </w:rPr>
      </w:pPr>
      <w:r>
        <w:fldChar w:fldCharType="begin"/>
      </w:r>
      <w:r>
        <w:instrText xml:space="preserve"> HYPERLINK \l "_Toc7078306" </w:instrText>
      </w:r>
      <w:r>
        <w:fldChar w:fldCharType="separate"/>
      </w:r>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ins w:id="78" w:author="Zelinová, Daniela" w:date="2023-01-09T15:54:00Z">
        <w:r w:rsidR="006433AF">
          <w:rPr>
            <w:noProof/>
            <w:webHidden/>
          </w:rPr>
          <w:t>35</w:t>
        </w:r>
      </w:ins>
      <w:del w:id="79" w:author="Zelinová, Daniela" w:date="2023-01-09T11:27:00Z">
        <w:r w:rsidR="00DE6146" w:rsidDel="00615C1E">
          <w:rPr>
            <w:noProof/>
            <w:webHidden/>
          </w:rPr>
          <w:delText>35</w:delText>
        </w:r>
      </w:del>
      <w:r w:rsidR="00493C12">
        <w:rPr>
          <w:noProof/>
          <w:webHidden/>
        </w:rPr>
        <w:fldChar w:fldCharType="end"/>
      </w:r>
      <w:r>
        <w:rPr>
          <w:noProof/>
        </w:rPr>
        <w:fldChar w:fldCharType="end"/>
      </w:r>
    </w:p>
    <w:p w14:paraId="34520123" w14:textId="6E7EFCAB" w:rsidR="00493C12" w:rsidRPr="003177A3" w:rsidRDefault="00615C1E">
      <w:pPr>
        <w:pStyle w:val="Obsah2"/>
        <w:rPr>
          <w:iCs w:val="0"/>
          <w:noProof/>
          <w:sz w:val="22"/>
          <w:szCs w:val="22"/>
        </w:rPr>
      </w:pPr>
      <w:r>
        <w:fldChar w:fldCharType="begin"/>
      </w:r>
      <w:r>
        <w:instrText xml:space="preserve"> HYPERLINK \l "_Toc7078307" </w:instrText>
      </w:r>
      <w:r>
        <w:fldChar w:fldCharType="separate"/>
      </w:r>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ins w:id="80" w:author="Zelinová, Daniela" w:date="2023-01-09T15:54:00Z">
        <w:r w:rsidR="006433AF">
          <w:rPr>
            <w:noProof/>
            <w:webHidden/>
          </w:rPr>
          <w:t>35</w:t>
        </w:r>
      </w:ins>
      <w:del w:id="81" w:author="Zelinová, Daniela" w:date="2023-01-09T11:27:00Z">
        <w:r w:rsidR="00DE6146" w:rsidDel="00615C1E">
          <w:rPr>
            <w:noProof/>
            <w:webHidden/>
          </w:rPr>
          <w:delText>35</w:delText>
        </w:r>
      </w:del>
      <w:r w:rsidR="00493C12">
        <w:rPr>
          <w:noProof/>
          <w:webHidden/>
        </w:rPr>
        <w:fldChar w:fldCharType="end"/>
      </w:r>
      <w:r>
        <w:rPr>
          <w:noProof/>
        </w:rPr>
        <w:fldChar w:fldCharType="end"/>
      </w:r>
    </w:p>
    <w:p w14:paraId="490269F1" w14:textId="3939C28E" w:rsidR="00493C12" w:rsidRPr="003177A3" w:rsidRDefault="00615C1E">
      <w:pPr>
        <w:pStyle w:val="Obsah2"/>
        <w:rPr>
          <w:iCs w:val="0"/>
          <w:noProof/>
          <w:sz w:val="22"/>
          <w:szCs w:val="22"/>
        </w:rPr>
      </w:pPr>
      <w:r>
        <w:fldChar w:fldCharType="begin"/>
      </w:r>
      <w:r>
        <w:instrText xml:space="preserve"> HYPERLINK \l "_Toc7078308" </w:instrText>
      </w:r>
      <w:r>
        <w:fldChar w:fldCharType="separate"/>
      </w:r>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ins w:id="82" w:author="Zelinová, Daniela" w:date="2023-01-09T15:54:00Z">
        <w:r w:rsidR="006433AF">
          <w:rPr>
            <w:noProof/>
            <w:webHidden/>
          </w:rPr>
          <w:t>36</w:t>
        </w:r>
      </w:ins>
      <w:del w:id="83" w:author="Zelinová, Daniela" w:date="2023-01-09T11:27:00Z">
        <w:r w:rsidR="00DE6146" w:rsidDel="00615C1E">
          <w:rPr>
            <w:noProof/>
            <w:webHidden/>
          </w:rPr>
          <w:delText>36</w:delText>
        </w:r>
      </w:del>
      <w:r w:rsidR="00493C12">
        <w:rPr>
          <w:noProof/>
          <w:webHidden/>
        </w:rPr>
        <w:fldChar w:fldCharType="end"/>
      </w:r>
      <w:r>
        <w:rPr>
          <w:noProof/>
        </w:rPr>
        <w:fldChar w:fldCharType="end"/>
      </w:r>
    </w:p>
    <w:p w14:paraId="7CA70E4D" w14:textId="583313D0" w:rsidR="00493C12" w:rsidRPr="003177A3" w:rsidRDefault="00615C1E">
      <w:pPr>
        <w:pStyle w:val="Obsah2"/>
        <w:rPr>
          <w:iCs w:val="0"/>
          <w:noProof/>
          <w:sz w:val="22"/>
          <w:szCs w:val="22"/>
        </w:rPr>
      </w:pPr>
      <w:r>
        <w:fldChar w:fldCharType="begin"/>
      </w:r>
      <w:r>
        <w:instrText xml:space="preserve"> HYPERLINK \l "_Toc7078309" </w:instrText>
      </w:r>
      <w:r>
        <w:fldChar w:fldCharType="separate"/>
      </w:r>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ins w:id="84" w:author="Zelinová, Daniela" w:date="2023-01-09T15:54:00Z">
        <w:r w:rsidR="006433AF">
          <w:rPr>
            <w:noProof/>
            <w:webHidden/>
          </w:rPr>
          <w:t>36</w:t>
        </w:r>
      </w:ins>
      <w:del w:id="85" w:author="Zelinová, Daniela" w:date="2023-01-09T11:27:00Z">
        <w:r w:rsidR="00DE6146" w:rsidDel="00615C1E">
          <w:rPr>
            <w:noProof/>
            <w:webHidden/>
          </w:rPr>
          <w:delText>36</w:delText>
        </w:r>
      </w:del>
      <w:r w:rsidR="00493C12">
        <w:rPr>
          <w:noProof/>
          <w:webHidden/>
        </w:rPr>
        <w:fldChar w:fldCharType="end"/>
      </w:r>
      <w:r>
        <w:rPr>
          <w:noProof/>
        </w:rPr>
        <w:fldChar w:fldCharType="end"/>
      </w:r>
    </w:p>
    <w:p w14:paraId="2FDC9251" w14:textId="24AE4074" w:rsidR="00493C12" w:rsidRPr="003177A3" w:rsidRDefault="00615C1E">
      <w:pPr>
        <w:pStyle w:val="Obsah2"/>
        <w:rPr>
          <w:iCs w:val="0"/>
          <w:noProof/>
          <w:sz w:val="22"/>
          <w:szCs w:val="22"/>
        </w:rPr>
      </w:pPr>
      <w:r>
        <w:fldChar w:fldCharType="begin"/>
      </w:r>
      <w:r>
        <w:instrText xml:space="preserve"> HYPERLINK \l "_Toc7078310" </w:instrText>
      </w:r>
      <w:r>
        <w:fldChar w:fldCharType="separate"/>
      </w:r>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ins w:id="86" w:author="Zelinová, Daniela" w:date="2023-01-09T15:54:00Z">
        <w:r w:rsidR="006433AF">
          <w:rPr>
            <w:noProof/>
            <w:webHidden/>
          </w:rPr>
          <w:t>37</w:t>
        </w:r>
      </w:ins>
      <w:del w:id="87" w:author="Zelinová, Daniela" w:date="2023-01-09T11:27:00Z">
        <w:r w:rsidR="00DE6146" w:rsidDel="00615C1E">
          <w:rPr>
            <w:noProof/>
            <w:webHidden/>
          </w:rPr>
          <w:delText>37</w:delText>
        </w:r>
      </w:del>
      <w:r w:rsidR="00493C12">
        <w:rPr>
          <w:noProof/>
          <w:webHidden/>
        </w:rPr>
        <w:fldChar w:fldCharType="end"/>
      </w:r>
      <w:r>
        <w:rPr>
          <w:noProof/>
        </w:rPr>
        <w:fldChar w:fldCharType="end"/>
      </w:r>
    </w:p>
    <w:p w14:paraId="3BE5E818" w14:textId="22BE2C58" w:rsidR="00493C12" w:rsidRPr="003177A3" w:rsidRDefault="00615C1E">
      <w:pPr>
        <w:pStyle w:val="Obsah2"/>
        <w:rPr>
          <w:iCs w:val="0"/>
          <w:noProof/>
          <w:sz w:val="22"/>
          <w:szCs w:val="22"/>
        </w:rPr>
      </w:pPr>
      <w:r>
        <w:fldChar w:fldCharType="begin"/>
      </w:r>
      <w:r>
        <w:instrText xml:space="preserve"> HYPERLINK \l "_Toc7078311" </w:instrText>
      </w:r>
      <w:r>
        <w:fldChar w:fldCharType="separate"/>
      </w:r>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ins w:id="88" w:author="Zelinová, Daniela" w:date="2023-01-09T15:54:00Z">
        <w:r w:rsidR="006433AF">
          <w:rPr>
            <w:noProof/>
            <w:webHidden/>
          </w:rPr>
          <w:t>37</w:t>
        </w:r>
      </w:ins>
      <w:del w:id="89" w:author="Zelinová, Daniela" w:date="2023-01-09T11:27:00Z">
        <w:r w:rsidR="00DE6146" w:rsidDel="00615C1E">
          <w:rPr>
            <w:noProof/>
            <w:webHidden/>
          </w:rPr>
          <w:delText>37</w:delText>
        </w:r>
      </w:del>
      <w:r w:rsidR="00493C12">
        <w:rPr>
          <w:noProof/>
          <w:webHidden/>
        </w:rPr>
        <w:fldChar w:fldCharType="end"/>
      </w:r>
      <w:r>
        <w:rPr>
          <w:noProof/>
        </w:rPr>
        <w:fldChar w:fldCharType="end"/>
      </w:r>
    </w:p>
    <w:p w14:paraId="7E05C32C" w14:textId="4D20A8CB" w:rsidR="00493C12" w:rsidRPr="003177A3" w:rsidRDefault="00615C1E">
      <w:pPr>
        <w:pStyle w:val="Obsah2"/>
        <w:rPr>
          <w:iCs w:val="0"/>
          <w:noProof/>
          <w:sz w:val="22"/>
          <w:szCs w:val="22"/>
        </w:rPr>
      </w:pPr>
      <w:r>
        <w:fldChar w:fldCharType="begin"/>
      </w:r>
      <w:r>
        <w:instrText xml:space="preserve"> HYPERLINK \l "_Toc7078312" </w:instrText>
      </w:r>
      <w:r>
        <w:fldChar w:fldCharType="separate"/>
      </w:r>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ins w:id="90" w:author="Zelinová, Daniela" w:date="2023-01-09T15:54:00Z">
        <w:r w:rsidR="006433AF">
          <w:rPr>
            <w:noProof/>
            <w:webHidden/>
          </w:rPr>
          <w:t>38</w:t>
        </w:r>
      </w:ins>
      <w:del w:id="91" w:author="Zelinová, Daniela" w:date="2023-01-09T11:27:00Z">
        <w:r w:rsidR="00DE6146" w:rsidDel="00615C1E">
          <w:rPr>
            <w:noProof/>
            <w:webHidden/>
          </w:rPr>
          <w:delText>38</w:delText>
        </w:r>
      </w:del>
      <w:r w:rsidR="00493C12">
        <w:rPr>
          <w:noProof/>
          <w:webHidden/>
        </w:rPr>
        <w:fldChar w:fldCharType="end"/>
      </w:r>
      <w:r>
        <w:rPr>
          <w:noProof/>
        </w:rPr>
        <w:fldChar w:fldCharType="end"/>
      </w:r>
    </w:p>
    <w:p w14:paraId="3E1D62C0" w14:textId="6846CADA" w:rsidR="00493C12" w:rsidRPr="003177A3" w:rsidRDefault="00615C1E">
      <w:pPr>
        <w:pStyle w:val="Obsah3"/>
        <w:rPr>
          <w:noProof/>
          <w:sz w:val="22"/>
          <w:szCs w:val="22"/>
          <w:lang w:val="sk-SK" w:eastAsia="sk-SK"/>
        </w:rPr>
      </w:pPr>
      <w:r>
        <w:fldChar w:fldCharType="begin"/>
      </w:r>
      <w:r>
        <w:instrText xml:space="preserve"> HYPERLINK \l "_Toc7078313" </w:instrText>
      </w:r>
      <w:r>
        <w:fldChar w:fldCharType="separate"/>
      </w:r>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ins w:id="92" w:author="Zelinová, Daniela" w:date="2023-01-09T15:54:00Z">
        <w:r w:rsidR="006433AF">
          <w:rPr>
            <w:noProof/>
            <w:webHidden/>
          </w:rPr>
          <w:t>38</w:t>
        </w:r>
      </w:ins>
      <w:del w:id="93" w:author="Zelinová, Daniela" w:date="2023-01-09T11:27:00Z">
        <w:r w:rsidR="00DE6146" w:rsidDel="00615C1E">
          <w:rPr>
            <w:noProof/>
            <w:webHidden/>
          </w:rPr>
          <w:delText>38</w:delText>
        </w:r>
      </w:del>
      <w:r w:rsidR="00493C12">
        <w:rPr>
          <w:noProof/>
          <w:webHidden/>
        </w:rPr>
        <w:fldChar w:fldCharType="end"/>
      </w:r>
      <w:r>
        <w:rPr>
          <w:noProof/>
        </w:rPr>
        <w:fldChar w:fldCharType="end"/>
      </w:r>
    </w:p>
    <w:p w14:paraId="08622BA8" w14:textId="192DE65A" w:rsidR="00493C12" w:rsidRPr="003177A3" w:rsidRDefault="00615C1E">
      <w:pPr>
        <w:pStyle w:val="Obsah3"/>
        <w:rPr>
          <w:noProof/>
          <w:sz w:val="22"/>
          <w:szCs w:val="22"/>
          <w:lang w:val="sk-SK" w:eastAsia="sk-SK"/>
        </w:rPr>
      </w:pPr>
      <w:r>
        <w:fldChar w:fldCharType="begin"/>
      </w:r>
      <w:r>
        <w:instrText xml:space="preserve"> HYPERLINK \l "_Toc7078314" </w:instrText>
      </w:r>
      <w:r>
        <w:fldChar w:fldCharType="separate"/>
      </w:r>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ins w:id="94" w:author="Zelinová, Daniela" w:date="2023-01-09T15:54:00Z">
        <w:r w:rsidR="006433AF">
          <w:rPr>
            <w:noProof/>
            <w:webHidden/>
          </w:rPr>
          <w:t>44</w:t>
        </w:r>
      </w:ins>
      <w:del w:id="95" w:author="Zelinová, Daniela" w:date="2023-01-09T11:27:00Z">
        <w:r w:rsidR="00DE6146" w:rsidDel="00615C1E">
          <w:rPr>
            <w:noProof/>
            <w:webHidden/>
          </w:rPr>
          <w:delText>44</w:delText>
        </w:r>
      </w:del>
      <w:r w:rsidR="00493C12">
        <w:rPr>
          <w:noProof/>
          <w:webHidden/>
        </w:rPr>
        <w:fldChar w:fldCharType="end"/>
      </w:r>
      <w:r>
        <w:rPr>
          <w:noProof/>
        </w:rPr>
        <w:fldChar w:fldCharType="end"/>
      </w:r>
    </w:p>
    <w:p w14:paraId="39317F95" w14:textId="1B34D123" w:rsidR="00493C12" w:rsidRPr="003177A3" w:rsidRDefault="00615C1E">
      <w:pPr>
        <w:pStyle w:val="Obsah2"/>
        <w:rPr>
          <w:iCs w:val="0"/>
          <w:noProof/>
          <w:sz w:val="22"/>
          <w:szCs w:val="22"/>
        </w:rPr>
      </w:pPr>
      <w:r>
        <w:fldChar w:fldCharType="begin"/>
      </w:r>
      <w:r>
        <w:instrText xml:space="preserve"> HYPERLINK \l "_Toc7078315" </w:instrText>
      </w:r>
      <w:r>
        <w:fldChar w:fldCharType="separate"/>
      </w:r>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ins w:id="96" w:author="Zelinová, Daniela" w:date="2023-01-09T15:54:00Z">
        <w:r w:rsidR="006433AF">
          <w:rPr>
            <w:noProof/>
            <w:webHidden/>
          </w:rPr>
          <w:t>47</w:t>
        </w:r>
      </w:ins>
      <w:del w:id="97" w:author="Zelinová, Daniela" w:date="2023-01-09T11:27:00Z">
        <w:r w:rsidR="00DE6146" w:rsidDel="00615C1E">
          <w:rPr>
            <w:noProof/>
            <w:webHidden/>
          </w:rPr>
          <w:delText>47</w:delText>
        </w:r>
      </w:del>
      <w:r w:rsidR="00493C12">
        <w:rPr>
          <w:noProof/>
          <w:webHidden/>
        </w:rPr>
        <w:fldChar w:fldCharType="end"/>
      </w:r>
      <w:r>
        <w:rPr>
          <w:noProof/>
        </w:rPr>
        <w:fldChar w:fldCharType="end"/>
      </w:r>
    </w:p>
    <w:p w14:paraId="3AF84FC5" w14:textId="67F3424F" w:rsidR="00493C12" w:rsidRPr="003177A3" w:rsidRDefault="00615C1E">
      <w:pPr>
        <w:pStyle w:val="Obsah2"/>
        <w:rPr>
          <w:iCs w:val="0"/>
          <w:noProof/>
          <w:sz w:val="22"/>
          <w:szCs w:val="22"/>
        </w:rPr>
      </w:pPr>
      <w:r>
        <w:fldChar w:fldCharType="begin"/>
      </w:r>
      <w:r>
        <w:instrText xml:space="preserve"> HYPERLINK \l "_Toc7078316" </w:instrText>
      </w:r>
      <w:r>
        <w:fldChar w:fldCharType="separate"/>
      </w:r>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ins w:id="98" w:author="Zelinová, Daniela" w:date="2023-01-09T15:54:00Z">
        <w:r w:rsidR="006433AF">
          <w:rPr>
            <w:noProof/>
            <w:webHidden/>
          </w:rPr>
          <w:t>48</w:t>
        </w:r>
      </w:ins>
      <w:del w:id="99" w:author="Zelinová, Daniela" w:date="2023-01-09T11:27:00Z">
        <w:r w:rsidR="00DE6146" w:rsidDel="00615C1E">
          <w:rPr>
            <w:noProof/>
            <w:webHidden/>
          </w:rPr>
          <w:delText>48</w:delText>
        </w:r>
      </w:del>
      <w:r w:rsidR="00493C12">
        <w:rPr>
          <w:noProof/>
          <w:webHidden/>
        </w:rPr>
        <w:fldChar w:fldCharType="end"/>
      </w:r>
      <w:r>
        <w:rPr>
          <w:noProof/>
        </w:rPr>
        <w:fldChar w:fldCharType="end"/>
      </w:r>
    </w:p>
    <w:p w14:paraId="63190DD5" w14:textId="168401A9" w:rsidR="00493C12" w:rsidRPr="003177A3" w:rsidRDefault="00615C1E">
      <w:pPr>
        <w:pStyle w:val="Obsah2"/>
        <w:rPr>
          <w:iCs w:val="0"/>
          <w:noProof/>
          <w:sz w:val="22"/>
          <w:szCs w:val="22"/>
        </w:rPr>
      </w:pPr>
      <w:r>
        <w:fldChar w:fldCharType="begin"/>
      </w:r>
      <w:r>
        <w:instrText xml:space="preserve"> HYPERLINK \l "_Toc7078317" </w:instrText>
      </w:r>
      <w:r>
        <w:fldChar w:fldCharType="separate"/>
      </w:r>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ins w:id="100" w:author="Zelinová, Daniela" w:date="2023-01-09T15:54:00Z">
        <w:r w:rsidR="006433AF">
          <w:rPr>
            <w:noProof/>
            <w:webHidden/>
          </w:rPr>
          <w:t>49</w:t>
        </w:r>
      </w:ins>
      <w:del w:id="101" w:author="Zelinová, Daniela" w:date="2023-01-09T11:27:00Z">
        <w:r w:rsidR="00DE6146" w:rsidDel="00615C1E">
          <w:rPr>
            <w:noProof/>
            <w:webHidden/>
          </w:rPr>
          <w:delText>49</w:delText>
        </w:r>
      </w:del>
      <w:r w:rsidR="00493C12">
        <w:rPr>
          <w:noProof/>
          <w:webHidden/>
        </w:rPr>
        <w:fldChar w:fldCharType="end"/>
      </w:r>
      <w:r>
        <w:rPr>
          <w:noProof/>
        </w:rPr>
        <w:fldChar w:fldCharType="end"/>
      </w:r>
    </w:p>
    <w:p w14:paraId="53349957" w14:textId="025A849D" w:rsidR="00493C12" w:rsidRPr="003177A3" w:rsidRDefault="00615C1E">
      <w:pPr>
        <w:pStyle w:val="Obsah2"/>
        <w:rPr>
          <w:iCs w:val="0"/>
          <w:noProof/>
          <w:sz w:val="22"/>
          <w:szCs w:val="22"/>
        </w:rPr>
      </w:pPr>
      <w:r>
        <w:fldChar w:fldCharType="begin"/>
      </w:r>
      <w:r>
        <w:instrText xml:space="preserve"> HYPERLINK \l "_Toc7078318" </w:instrText>
      </w:r>
      <w:r>
        <w:fldChar w:fldCharType="separate"/>
      </w:r>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ins w:id="102" w:author="Zelinová, Daniela" w:date="2023-01-09T15:54:00Z">
        <w:r w:rsidR="006433AF">
          <w:rPr>
            <w:noProof/>
            <w:webHidden/>
          </w:rPr>
          <w:t>49</w:t>
        </w:r>
      </w:ins>
      <w:del w:id="103" w:author="Zelinová, Daniela" w:date="2023-01-09T11:27:00Z">
        <w:r w:rsidR="00DE6146" w:rsidDel="00615C1E">
          <w:rPr>
            <w:noProof/>
            <w:webHidden/>
          </w:rPr>
          <w:delText>49</w:delText>
        </w:r>
      </w:del>
      <w:r w:rsidR="00493C12">
        <w:rPr>
          <w:noProof/>
          <w:webHidden/>
        </w:rPr>
        <w:fldChar w:fldCharType="end"/>
      </w:r>
      <w:r>
        <w:rPr>
          <w:noProof/>
        </w:rPr>
        <w:fldChar w:fldCharType="end"/>
      </w:r>
    </w:p>
    <w:p w14:paraId="23EB8D34" w14:textId="7FC470C3" w:rsidR="00493C12" w:rsidRPr="003177A3" w:rsidRDefault="00615C1E">
      <w:pPr>
        <w:pStyle w:val="Obsah2"/>
        <w:rPr>
          <w:iCs w:val="0"/>
          <w:noProof/>
          <w:sz w:val="22"/>
          <w:szCs w:val="22"/>
        </w:rPr>
      </w:pPr>
      <w:r>
        <w:fldChar w:fldCharType="begin"/>
      </w:r>
      <w:r>
        <w:instrText xml:space="preserve"> HYPERLINK \l "_Toc7078319" </w:instrText>
      </w:r>
      <w:r>
        <w:fldChar w:fldCharType="separate"/>
      </w:r>
      <w:r w:rsidR="00493C12" w:rsidRPr="00F61AEE">
        <w:rPr>
          <w:rStyle w:val="Hypertextovprepojenie"/>
          <w:noProof/>
        </w:rPr>
        <w:t>4.1</w:t>
      </w:r>
      <w:r w:rsidR="00493C12" w:rsidRPr="00F13E3B">
        <w:rPr>
          <w:rStyle w:val="Hypertextovprepojenie"/>
          <w:noProof/>
        </w:rPr>
        <w:t>4</w:t>
      </w:r>
      <w:r w:rsidR="00983F81" w:rsidRPr="00F13E3B">
        <w:rPr>
          <w:iCs w:val="0"/>
          <w:noProof/>
        </w:rPr>
        <w:t xml:space="preserve"> </w:t>
      </w:r>
      <w:r w:rsidR="0006435B" w:rsidRPr="0006435B">
        <w:rPr>
          <w:rStyle w:val="Hypertextovprepojenie"/>
          <w:noProof/>
        </w:rPr>
        <w:t xml:space="preserve">Dodatočné výdavky a </w:t>
      </w:r>
      <w:r w:rsidR="00773338">
        <w:rPr>
          <w:rStyle w:val="Hypertextovprepojenie"/>
          <w:noProof/>
        </w:rPr>
        <w:t>r</w:t>
      </w:r>
      <w:r w:rsidR="00493C12" w:rsidRPr="00F61AEE">
        <w:rPr>
          <w:rStyle w:val="Hypertextovprepojenie"/>
          <w:noProof/>
        </w:rPr>
        <w:t>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ins w:id="104" w:author="Zelinová, Daniela" w:date="2023-01-09T15:54:00Z">
        <w:r w:rsidR="006433AF">
          <w:rPr>
            <w:noProof/>
            <w:webHidden/>
          </w:rPr>
          <w:t>50</w:t>
        </w:r>
      </w:ins>
      <w:del w:id="105" w:author="Zelinová, Daniela" w:date="2023-01-09T11:27:00Z">
        <w:r w:rsidR="00DE6146" w:rsidDel="00615C1E">
          <w:rPr>
            <w:noProof/>
            <w:webHidden/>
          </w:rPr>
          <w:delText>50</w:delText>
        </w:r>
      </w:del>
      <w:r w:rsidR="00493C12">
        <w:rPr>
          <w:noProof/>
          <w:webHidden/>
        </w:rPr>
        <w:fldChar w:fldCharType="end"/>
      </w:r>
      <w:r>
        <w:rPr>
          <w:noProof/>
        </w:rPr>
        <w:fldChar w:fldCharType="end"/>
      </w:r>
    </w:p>
    <w:p w14:paraId="1E94BB44" w14:textId="24BBC8D9" w:rsidR="00493C12" w:rsidRPr="003177A3" w:rsidRDefault="00615C1E">
      <w:pPr>
        <w:pStyle w:val="Obsah1"/>
        <w:rPr>
          <w:b w:val="0"/>
          <w:bCs w:val="0"/>
          <w:noProof/>
          <w:sz w:val="22"/>
          <w:szCs w:val="22"/>
        </w:rPr>
      </w:pPr>
      <w:r>
        <w:lastRenderedPageBreak/>
        <w:fldChar w:fldCharType="begin"/>
      </w:r>
      <w:r>
        <w:instrText xml:space="preserve"> HYPERLINK \l "_Toc7078320" </w:instrText>
      </w:r>
      <w:r>
        <w:fldChar w:fldCharType="separate"/>
      </w:r>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ins w:id="106" w:author="Zelinová, Daniela" w:date="2023-01-09T15:54:00Z">
        <w:r w:rsidR="006433AF">
          <w:rPr>
            <w:noProof/>
            <w:webHidden/>
          </w:rPr>
          <w:t>54</w:t>
        </w:r>
      </w:ins>
      <w:del w:id="107" w:author="Zelinová, Daniela" w:date="2023-01-09T11:27:00Z">
        <w:r w:rsidR="00DE6146" w:rsidDel="00615C1E">
          <w:rPr>
            <w:noProof/>
            <w:webHidden/>
          </w:rPr>
          <w:delText>54</w:delText>
        </w:r>
      </w:del>
      <w:r w:rsidR="00493C12">
        <w:rPr>
          <w:noProof/>
          <w:webHidden/>
        </w:rPr>
        <w:fldChar w:fldCharType="end"/>
      </w:r>
      <w:r>
        <w:rPr>
          <w:noProof/>
        </w:rPr>
        <w:fldChar w:fldCharType="end"/>
      </w:r>
    </w:p>
    <w:p w14:paraId="4AE0DC18" w14:textId="64E511BD" w:rsidR="00493C12" w:rsidRPr="003177A3" w:rsidRDefault="00615C1E">
      <w:pPr>
        <w:pStyle w:val="Obsah2"/>
        <w:rPr>
          <w:iCs w:val="0"/>
          <w:noProof/>
          <w:sz w:val="22"/>
          <w:szCs w:val="22"/>
        </w:rPr>
      </w:pPr>
      <w:r>
        <w:fldChar w:fldCharType="begin"/>
      </w:r>
      <w:r>
        <w:instrText xml:space="preserve"> HYPERLINK \l "_Toc7078321" </w:instrText>
      </w:r>
      <w:r>
        <w:fldChar w:fldCharType="separate"/>
      </w:r>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ins w:id="108" w:author="Zelinová, Daniela" w:date="2023-01-09T15:54:00Z">
        <w:r w:rsidR="006433AF">
          <w:rPr>
            <w:noProof/>
            <w:webHidden/>
          </w:rPr>
          <w:t>54</w:t>
        </w:r>
      </w:ins>
      <w:del w:id="109" w:author="Zelinová, Daniela" w:date="2023-01-09T11:27:00Z">
        <w:r w:rsidR="00DE6146" w:rsidDel="00615C1E">
          <w:rPr>
            <w:noProof/>
            <w:webHidden/>
          </w:rPr>
          <w:delText>54</w:delText>
        </w:r>
      </w:del>
      <w:r w:rsidR="00493C12">
        <w:rPr>
          <w:noProof/>
          <w:webHidden/>
        </w:rPr>
        <w:fldChar w:fldCharType="end"/>
      </w:r>
      <w:r>
        <w:rPr>
          <w:noProof/>
        </w:rPr>
        <w:fldChar w:fldCharType="end"/>
      </w:r>
    </w:p>
    <w:p w14:paraId="2F686DFF" w14:textId="1B1B28A1" w:rsidR="00493C12" w:rsidRPr="003177A3" w:rsidRDefault="00615C1E">
      <w:pPr>
        <w:pStyle w:val="Obsah2"/>
        <w:rPr>
          <w:iCs w:val="0"/>
          <w:noProof/>
          <w:sz w:val="22"/>
          <w:szCs w:val="22"/>
        </w:rPr>
      </w:pPr>
      <w:r>
        <w:fldChar w:fldCharType="begin"/>
      </w:r>
      <w:r>
        <w:instrText xml:space="preserve"> HYPERLINK \l "_Toc7078322" </w:instrText>
      </w:r>
      <w:r>
        <w:fldChar w:fldCharType="separate"/>
      </w:r>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ins w:id="110" w:author="Zelinová, Daniela" w:date="2023-01-09T15:54:00Z">
        <w:r w:rsidR="006433AF">
          <w:rPr>
            <w:noProof/>
            <w:webHidden/>
          </w:rPr>
          <w:t>56</w:t>
        </w:r>
      </w:ins>
      <w:del w:id="111" w:author="Zelinová, Daniela" w:date="2023-01-09T11:27:00Z">
        <w:r w:rsidR="00DE6146" w:rsidDel="00615C1E">
          <w:rPr>
            <w:noProof/>
            <w:webHidden/>
          </w:rPr>
          <w:delText>56</w:delText>
        </w:r>
      </w:del>
      <w:r w:rsidR="00493C12">
        <w:rPr>
          <w:noProof/>
          <w:webHidden/>
        </w:rPr>
        <w:fldChar w:fldCharType="end"/>
      </w:r>
      <w:r>
        <w:rPr>
          <w:noProof/>
        </w:rPr>
        <w:fldChar w:fldCharType="end"/>
      </w:r>
    </w:p>
    <w:p w14:paraId="54508AFB" w14:textId="1F035EC5" w:rsidR="00493C12" w:rsidRPr="003177A3" w:rsidRDefault="00615C1E">
      <w:pPr>
        <w:pStyle w:val="Obsah2"/>
        <w:rPr>
          <w:iCs w:val="0"/>
          <w:noProof/>
          <w:sz w:val="22"/>
          <w:szCs w:val="22"/>
        </w:rPr>
      </w:pPr>
      <w:r>
        <w:fldChar w:fldCharType="begin"/>
      </w:r>
      <w:r>
        <w:instrText xml:space="preserve"> HYPERLINK \l "_Toc7078323" </w:instrText>
      </w:r>
      <w:r>
        <w:fldChar w:fldCharType="separate"/>
      </w:r>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ins w:id="112" w:author="Zelinová, Daniela" w:date="2023-01-09T15:54:00Z">
        <w:r w:rsidR="006433AF">
          <w:rPr>
            <w:noProof/>
            <w:webHidden/>
          </w:rPr>
          <w:t>56</w:t>
        </w:r>
      </w:ins>
      <w:del w:id="113" w:author="Zelinová, Daniela" w:date="2023-01-09T11:27:00Z">
        <w:r w:rsidR="00DE6146" w:rsidDel="00615C1E">
          <w:rPr>
            <w:noProof/>
            <w:webHidden/>
          </w:rPr>
          <w:delText>56</w:delText>
        </w:r>
      </w:del>
      <w:r w:rsidR="00493C12">
        <w:rPr>
          <w:noProof/>
          <w:webHidden/>
        </w:rPr>
        <w:fldChar w:fldCharType="end"/>
      </w:r>
      <w:r>
        <w:rPr>
          <w:noProof/>
        </w:rPr>
        <w:fldChar w:fldCharType="end"/>
      </w:r>
    </w:p>
    <w:p w14:paraId="30F093A1" w14:textId="3A190A4D" w:rsidR="00493C12" w:rsidRPr="003177A3" w:rsidRDefault="00615C1E">
      <w:pPr>
        <w:pStyle w:val="Obsah2"/>
        <w:rPr>
          <w:iCs w:val="0"/>
          <w:noProof/>
          <w:sz w:val="22"/>
          <w:szCs w:val="22"/>
        </w:rPr>
      </w:pPr>
      <w:r>
        <w:fldChar w:fldCharType="begin"/>
      </w:r>
      <w:r>
        <w:instrText xml:space="preserve"> HYPERLINK \l "_Toc7078324" </w:instrText>
      </w:r>
      <w:r>
        <w:fldChar w:fldCharType="separate"/>
      </w:r>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ins w:id="114" w:author="Zelinová, Daniela" w:date="2023-01-09T15:54:00Z">
        <w:r w:rsidR="006433AF">
          <w:rPr>
            <w:noProof/>
            <w:webHidden/>
          </w:rPr>
          <w:t>57</w:t>
        </w:r>
      </w:ins>
      <w:del w:id="115" w:author="Zelinová, Daniela" w:date="2023-01-09T11:27:00Z">
        <w:r w:rsidR="00DE6146" w:rsidDel="00615C1E">
          <w:rPr>
            <w:noProof/>
            <w:webHidden/>
          </w:rPr>
          <w:delText>57</w:delText>
        </w:r>
      </w:del>
      <w:r w:rsidR="00493C12">
        <w:rPr>
          <w:noProof/>
          <w:webHidden/>
        </w:rPr>
        <w:fldChar w:fldCharType="end"/>
      </w:r>
      <w:r>
        <w:rPr>
          <w:noProof/>
        </w:rPr>
        <w:fldChar w:fldCharType="end"/>
      </w:r>
    </w:p>
    <w:p w14:paraId="185C562A" w14:textId="20B0DAA7" w:rsidR="00493C12" w:rsidRPr="003177A3" w:rsidRDefault="00615C1E">
      <w:pPr>
        <w:pStyle w:val="Obsah2"/>
        <w:rPr>
          <w:iCs w:val="0"/>
          <w:noProof/>
          <w:sz w:val="22"/>
          <w:szCs w:val="22"/>
        </w:rPr>
      </w:pPr>
      <w:r>
        <w:fldChar w:fldCharType="begin"/>
      </w:r>
      <w:r>
        <w:instrText xml:space="preserve"> HYPERLINK \l "_Toc7078325" </w:instrText>
      </w:r>
      <w:r>
        <w:fldChar w:fldCharType="separate"/>
      </w:r>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ins w:id="116" w:author="Zelinová, Daniela" w:date="2023-01-09T15:54:00Z">
        <w:r w:rsidR="006433AF">
          <w:rPr>
            <w:noProof/>
            <w:webHidden/>
          </w:rPr>
          <w:t>58</w:t>
        </w:r>
      </w:ins>
      <w:del w:id="117" w:author="Zelinová, Daniela" w:date="2023-01-09T11:27:00Z">
        <w:r w:rsidR="00DE6146" w:rsidDel="00615C1E">
          <w:rPr>
            <w:noProof/>
            <w:webHidden/>
          </w:rPr>
          <w:delText>58</w:delText>
        </w:r>
      </w:del>
      <w:r w:rsidR="00493C12">
        <w:rPr>
          <w:noProof/>
          <w:webHidden/>
        </w:rPr>
        <w:fldChar w:fldCharType="end"/>
      </w:r>
      <w:r>
        <w:rPr>
          <w:noProof/>
        </w:rPr>
        <w:fldChar w:fldCharType="end"/>
      </w:r>
    </w:p>
    <w:p w14:paraId="29625875" w14:textId="74F084EF" w:rsidR="00493C12" w:rsidRPr="003177A3" w:rsidRDefault="00615C1E">
      <w:pPr>
        <w:pStyle w:val="Obsah2"/>
        <w:rPr>
          <w:iCs w:val="0"/>
          <w:noProof/>
          <w:sz w:val="22"/>
          <w:szCs w:val="22"/>
        </w:rPr>
      </w:pPr>
      <w:r>
        <w:fldChar w:fldCharType="begin"/>
      </w:r>
      <w:r>
        <w:instrText xml:space="preserve"> HYPERLINK \l "_Toc7078326" </w:instrText>
      </w:r>
      <w:r>
        <w:fldChar w:fldCharType="separate"/>
      </w:r>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ins w:id="118" w:author="Zelinová, Daniela" w:date="2023-01-09T15:54:00Z">
        <w:r w:rsidR="006433AF">
          <w:rPr>
            <w:noProof/>
            <w:webHidden/>
          </w:rPr>
          <w:t>59</w:t>
        </w:r>
      </w:ins>
      <w:del w:id="119" w:author="Zelinová, Daniela" w:date="2023-01-09T11:27:00Z">
        <w:r w:rsidR="00DE6146" w:rsidDel="00615C1E">
          <w:rPr>
            <w:noProof/>
            <w:webHidden/>
          </w:rPr>
          <w:delText>59</w:delText>
        </w:r>
      </w:del>
      <w:r w:rsidR="00493C12">
        <w:rPr>
          <w:noProof/>
          <w:webHidden/>
        </w:rPr>
        <w:fldChar w:fldCharType="end"/>
      </w:r>
      <w:r>
        <w:rPr>
          <w:noProof/>
        </w:rPr>
        <w:fldChar w:fldCharType="end"/>
      </w:r>
    </w:p>
    <w:p w14:paraId="3CE85A1E" w14:textId="1A6EA008" w:rsidR="00493C12" w:rsidRPr="003177A3" w:rsidRDefault="00615C1E">
      <w:pPr>
        <w:pStyle w:val="Obsah2"/>
        <w:rPr>
          <w:iCs w:val="0"/>
          <w:noProof/>
          <w:sz w:val="22"/>
          <w:szCs w:val="22"/>
        </w:rPr>
      </w:pPr>
      <w:r>
        <w:fldChar w:fldCharType="begin"/>
      </w:r>
      <w:r>
        <w:instrText xml:space="preserve"> HYPERLINK \l "_Toc7078327" </w:instrText>
      </w:r>
      <w:r>
        <w:fldChar w:fldCharType="separate"/>
      </w:r>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ins w:id="120" w:author="Zelinová, Daniela" w:date="2023-01-09T15:54:00Z">
        <w:r w:rsidR="006433AF">
          <w:rPr>
            <w:noProof/>
            <w:webHidden/>
          </w:rPr>
          <w:t>59</w:t>
        </w:r>
      </w:ins>
      <w:del w:id="121" w:author="Zelinová, Daniela" w:date="2023-01-09T11:27:00Z">
        <w:r w:rsidR="00DE6146" w:rsidDel="00615C1E">
          <w:rPr>
            <w:noProof/>
            <w:webHidden/>
          </w:rPr>
          <w:delText>59</w:delText>
        </w:r>
      </w:del>
      <w:r w:rsidR="00493C12">
        <w:rPr>
          <w:noProof/>
          <w:webHidden/>
        </w:rPr>
        <w:fldChar w:fldCharType="end"/>
      </w:r>
      <w:r>
        <w:rPr>
          <w:noProof/>
        </w:rPr>
        <w:fldChar w:fldCharType="end"/>
      </w:r>
    </w:p>
    <w:p w14:paraId="38D61408" w14:textId="4F1EEE8E" w:rsidR="00493C12" w:rsidRPr="003177A3" w:rsidRDefault="00615C1E">
      <w:pPr>
        <w:pStyle w:val="Obsah2"/>
        <w:rPr>
          <w:iCs w:val="0"/>
          <w:noProof/>
          <w:sz w:val="22"/>
          <w:szCs w:val="22"/>
        </w:rPr>
      </w:pPr>
      <w:r>
        <w:fldChar w:fldCharType="begin"/>
      </w:r>
      <w:r>
        <w:instrText xml:space="preserve"> HYPERLINK \l "_Toc7078328" </w:instrText>
      </w:r>
      <w:r>
        <w:fldChar w:fldCharType="separate"/>
      </w:r>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ins w:id="122" w:author="Zelinová, Daniela" w:date="2023-01-09T15:54:00Z">
        <w:r w:rsidR="006433AF">
          <w:rPr>
            <w:noProof/>
            <w:webHidden/>
          </w:rPr>
          <w:t>59</w:t>
        </w:r>
      </w:ins>
      <w:del w:id="123" w:author="Zelinová, Daniela" w:date="2023-01-09T11:27:00Z">
        <w:r w:rsidR="00DE6146" w:rsidDel="00615C1E">
          <w:rPr>
            <w:noProof/>
            <w:webHidden/>
          </w:rPr>
          <w:delText>59</w:delText>
        </w:r>
      </w:del>
      <w:r w:rsidR="00493C12">
        <w:rPr>
          <w:noProof/>
          <w:webHidden/>
        </w:rPr>
        <w:fldChar w:fldCharType="end"/>
      </w:r>
      <w:r>
        <w:rPr>
          <w:noProof/>
        </w:rPr>
        <w:fldChar w:fldCharType="end"/>
      </w:r>
    </w:p>
    <w:p w14:paraId="07CB364D" w14:textId="0D512ED1" w:rsidR="00493C12" w:rsidRPr="003177A3" w:rsidRDefault="00615C1E">
      <w:pPr>
        <w:pStyle w:val="Obsah2"/>
        <w:rPr>
          <w:iCs w:val="0"/>
          <w:noProof/>
          <w:sz w:val="22"/>
          <w:szCs w:val="22"/>
        </w:rPr>
      </w:pPr>
      <w:r>
        <w:fldChar w:fldCharType="begin"/>
      </w:r>
      <w:r>
        <w:instrText xml:space="preserve"> HYPERLINK \l "_Toc7078329" </w:instrText>
      </w:r>
      <w:r>
        <w:fldChar w:fldCharType="separate"/>
      </w:r>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ins w:id="124" w:author="Zelinová, Daniela" w:date="2023-01-09T15:54:00Z">
        <w:r w:rsidR="006433AF">
          <w:rPr>
            <w:noProof/>
            <w:webHidden/>
          </w:rPr>
          <w:t>60</w:t>
        </w:r>
      </w:ins>
      <w:del w:id="125" w:author="Zelinová, Daniela" w:date="2023-01-09T11:27:00Z">
        <w:r w:rsidR="00DE6146" w:rsidDel="00615C1E">
          <w:rPr>
            <w:noProof/>
            <w:webHidden/>
          </w:rPr>
          <w:delText>60</w:delText>
        </w:r>
      </w:del>
      <w:r w:rsidR="00493C12">
        <w:rPr>
          <w:noProof/>
          <w:webHidden/>
        </w:rPr>
        <w:fldChar w:fldCharType="end"/>
      </w:r>
      <w:r>
        <w:rPr>
          <w:noProof/>
        </w:rPr>
        <w:fldChar w:fldCharType="end"/>
      </w:r>
    </w:p>
    <w:p w14:paraId="19EECEB7" w14:textId="3AE6D4EF" w:rsidR="00493C12" w:rsidRPr="003177A3" w:rsidRDefault="00615C1E">
      <w:pPr>
        <w:pStyle w:val="Obsah2"/>
        <w:rPr>
          <w:iCs w:val="0"/>
          <w:noProof/>
          <w:sz w:val="22"/>
          <w:szCs w:val="22"/>
        </w:rPr>
      </w:pPr>
      <w:r>
        <w:fldChar w:fldCharType="begin"/>
      </w:r>
      <w:r>
        <w:instrText xml:space="preserve"> HYPERLINK \l "_Toc7078330" </w:instrText>
      </w:r>
      <w:r>
        <w:fldChar w:fldCharType="separate"/>
      </w:r>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ins w:id="126" w:author="Zelinová, Daniela" w:date="2023-01-09T15:54:00Z">
        <w:r w:rsidR="006433AF">
          <w:rPr>
            <w:noProof/>
            <w:webHidden/>
          </w:rPr>
          <w:t>64</w:t>
        </w:r>
      </w:ins>
      <w:del w:id="127" w:author="Zelinová, Daniela" w:date="2023-01-09T11:27:00Z">
        <w:r w:rsidR="00DE6146" w:rsidDel="00615C1E">
          <w:rPr>
            <w:noProof/>
            <w:webHidden/>
          </w:rPr>
          <w:delText>64</w:delText>
        </w:r>
      </w:del>
      <w:r w:rsidR="00493C12">
        <w:rPr>
          <w:noProof/>
          <w:webHidden/>
        </w:rPr>
        <w:fldChar w:fldCharType="end"/>
      </w:r>
      <w:r>
        <w:rPr>
          <w:noProof/>
        </w:rPr>
        <w:fldChar w:fldCharType="end"/>
      </w:r>
    </w:p>
    <w:p w14:paraId="797CF26E" w14:textId="07892732" w:rsidR="00493C12" w:rsidRPr="003177A3" w:rsidRDefault="00615C1E">
      <w:pPr>
        <w:pStyle w:val="Obsah2"/>
        <w:rPr>
          <w:iCs w:val="0"/>
          <w:noProof/>
          <w:sz w:val="22"/>
          <w:szCs w:val="22"/>
        </w:rPr>
      </w:pPr>
      <w:r>
        <w:fldChar w:fldCharType="begin"/>
      </w:r>
      <w:r>
        <w:instrText xml:space="preserve"> HYPERLINK \l "_Toc7078331" </w:instrText>
      </w:r>
      <w:r>
        <w:fldChar w:fldCharType="separate"/>
      </w:r>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ins w:id="128" w:author="Zelinová, Daniela" w:date="2023-01-09T15:54:00Z">
        <w:r w:rsidR="006433AF">
          <w:rPr>
            <w:noProof/>
            <w:webHidden/>
          </w:rPr>
          <w:t>65</w:t>
        </w:r>
      </w:ins>
      <w:del w:id="129" w:author="Zelinová, Daniela" w:date="2023-01-09T11:27:00Z">
        <w:r w:rsidR="00DE6146" w:rsidDel="00615C1E">
          <w:rPr>
            <w:noProof/>
            <w:webHidden/>
          </w:rPr>
          <w:delText>65</w:delText>
        </w:r>
      </w:del>
      <w:r w:rsidR="00493C12">
        <w:rPr>
          <w:noProof/>
          <w:webHidden/>
        </w:rPr>
        <w:fldChar w:fldCharType="end"/>
      </w:r>
      <w:r>
        <w:rPr>
          <w:noProof/>
        </w:rPr>
        <w:fldChar w:fldCharType="end"/>
      </w:r>
    </w:p>
    <w:p w14:paraId="496D6FC1" w14:textId="3846F9B7" w:rsidR="00493C12" w:rsidRPr="003177A3" w:rsidRDefault="00615C1E">
      <w:pPr>
        <w:pStyle w:val="Obsah2"/>
        <w:rPr>
          <w:iCs w:val="0"/>
          <w:noProof/>
          <w:sz w:val="22"/>
          <w:szCs w:val="22"/>
        </w:rPr>
      </w:pPr>
      <w:r>
        <w:fldChar w:fldCharType="begin"/>
      </w:r>
      <w:r>
        <w:instrText xml:space="preserve"> HYPERLINK \l "_Toc7078332" </w:instrText>
      </w:r>
      <w:r>
        <w:fldChar w:fldCharType="separate"/>
      </w:r>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ins w:id="130" w:author="Zelinová, Daniela" w:date="2023-01-09T15:54:00Z">
        <w:r w:rsidR="006433AF">
          <w:rPr>
            <w:noProof/>
            <w:webHidden/>
          </w:rPr>
          <w:t>66</w:t>
        </w:r>
      </w:ins>
      <w:del w:id="131" w:author="Zelinová, Daniela" w:date="2023-01-09T11:27:00Z">
        <w:r w:rsidR="00DE6146" w:rsidDel="00615C1E">
          <w:rPr>
            <w:noProof/>
            <w:webHidden/>
          </w:rPr>
          <w:delText>66</w:delText>
        </w:r>
      </w:del>
      <w:r w:rsidR="00493C12">
        <w:rPr>
          <w:noProof/>
          <w:webHidden/>
        </w:rPr>
        <w:fldChar w:fldCharType="end"/>
      </w:r>
      <w:r>
        <w:rPr>
          <w:noProof/>
        </w:rPr>
        <w:fldChar w:fldCharType="end"/>
      </w:r>
    </w:p>
    <w:p w14:paraId="06651A74" w14:textId="4C712FB5" w:rsidR="00493C12" w:rsidRPr="003177A3" w:rsidRDefault="00615C1E">
      <w:pPr>
        <w:pStyle w:val="Obsah1"/>
        <w:rPr>
          <w:b w:val="0"/>
          <w:bCs w:val="0"/>
          <w:noProof/>
          <w:sz w:val="22"/>
          <w:szCs w:val="22"/>
        </w:rPr>
      </w:pPr>
      <w:r>
        <w:fldChar w:fldCharType="begin"/>
      </w:r>
      <w:r>
        <w:instrText xml:space="preserve"> HYPERLINK \l "_Toc7078333" </w:instrText>
      </w:r>
      <w:r>
        <w:fldChar w:fldCharType="separate"/>
      </w:r>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ins w:id="132" w:author="Zelinová, Daniela" w:date="2023-01-09T15:54:00Z">
        <w:r w:rsidR="006433AF">
          <w:rPr>
            <w:noProof/>
            <w:webHidden/>
          </w:rPr>
          <w:t>69</w:t>
        </w:r>
      </w:ins>
      <w:del w:id="133" w:author="Zelinová, Daniela" w:date="2023-01-09T11:27:00Z">
        <w:r w:rsidR="00DE6146" w:rsidDel="00615C1E">
          <w:rPr>
            <w:noProof/>
            <w:webHidden/>
          </w:rPr>
          <w:delText>69</w:delText>
        </w:r>
      </w:del>
      <w:r w:rsidR="00493C12">
        <w:rPr>
          <w:noProof/>
          <w:webHidden/>
        </w:rPr>
        <w:fldChar w:fldCharType="end"/>
      </w:r>
      <w:r>
        <w:rPr>
          <w:noProof/>
        </w:rPr>
        <w:fldChar w:fldCharType="end"/>
      </w:r>
    </w:p>
    <w:p w14:paraId="6FB497B9" w14:textId="0CC2B9CF" w:rsidR="00493C12" w:rsidRPr="003177A3" w:rsidRDefault="00615C1E">
      <w:pPr>
        <w:pStyle w:val="Obsah1"/>
        <w:rPr>
          <w:b w:val="0"/>
          <w:bCs w:val="0"/>
          <w:noProof/>
          <w:sz w:val="22"/>
          <w:szCs w:val="22"/>
        </w:rPr>
      </w:pPr>
      <w:r>
        <w:fldChar w:fldCharType="begin"/>
      </w:r>
      <w:r>
        <w:instrText xml:space="preserve"> HYPERLINK \l "_Toc7078334" </w:instrText>
      </w:r>
      <w:r>
        <w:fldChar w:fldCharType="separate"/>
      </w:r>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ins w:id="134" w:author="Zelinová, Daniela" w:date="2023-01-09T15:54:00Z">
        <w:r w:rsidR="006433AF">
          <w:rPr>
            <w:noProof/>
            <w:webHidden/>
          </w:rPr>
          <w:t>77</w:t>
        </w:r>
      </w:ins>
      <w:del w:id="135" w:author="Zelinová, Daniela" w:date="2023-01-09T11:27:00Z">
        <w:r w:rsidR="00DE6146" w:rsidDel="00615C1E">
          <w:rPr>
            <w:noProof/>
            <w:webHidden/>
          </w:rPr>
          <w:delText>77</w:delText>
        </w:r>
      </w:del>
      <w:r w:rsidR="00493C12">
        <w:rPr>
          <w:noProof/>
          <w:webHidden/>
        </w:rPr>
        <w:fldChar w:fldCharType="end"/>
      </w:r>
      <w:r>
        <w:rPr>
          <w:noProof/>
        </w:rPr>
        <w:fldChar w:fldCharType="end"/>
      </w:r>
    </w:p>
    <w:p w14:paraId="7E2D8E43" w14:textId="463852DD" w:rsidR="00493C12" w:rsidRPr="003177A3" w:rsidRDefault="00615C1E">
      <w:pPr>
        <w:pStyle w:val="Obsah1"/>
        <w:rPr>
          <w:b w:val="0"/>
          <w:bCs w:val="0"/>
          <w:noProof/>
          <w:sz w:val="22"/>
          <w:szCs w:val="22"/>
        </w:rPr>
      </w:pPr>
      <w:r>
        <w:fldChar w:fldCharType="begin"/>
      </w:r>
      <w:r>
        <w:instrText xml:space="preserve"> HYPERLINK \l "_Toc7078335" </w:instrText>
      </w:r>
      <w:r>
        <w:fldChar w:fldCharType="separate"/>
      </w:r>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ins w:id="136" w:author="Zelinová, Daniela" w:date="2023-01-09T15:54:00Z">
        <w:r w:rsidR="006433AF">
          <w:rPr>
            <w:noProof/>
            <w:webHidden/>
          </w:rPr>
          <w:t>78</w:t>
        </w:r>
      </w:ins>
      <w:del w:id="137" w:author="Zelinová, Daniela" w:date="2023-01-09T11:27:00Z">
        <w:r w:rsidR="00DE6146" w:rsidDel="00615C1E">
          <w:rPr>
            <w:noProof/>
            <w:webHidden/>
          </w:rPr>
          <w:delText>78</w:delText>
        </w:r>
      </w:del>
      <w:r w:rsidR="00493C12">
        <w:rPr>
          <w:noProof/>
          <w:webHidden/>
        </w:rPr>
        <w:fldChar w:fldCharType="end"/>
      </w:r>
      <w:r>
        <w:rPr>
          <w:noProof/>
        </w:rPr>
        <w:fldChar w:fldCharType="end"/>
      </w:r>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146" w:name="_Toc7078273"/>
      <w:r w:rsidRPr="00A374F2">
        <w:rPr>
          <w:b/>
          <w:color w:val="FFFFFF"/>
        </w:rPr>
        <w:lastRenderedPageBreak/>
        <w:t>Úvod</w:t>
      </w:r>
      <w:bookmarkEnd w:id="146"/>
    </w:p>
    <w:p w14:paraId="0765C2CA" w14:textId="77777777" w:rsidR="008468E9" w:rsidRDefault="008468E9" w:rsidP="00415B1C">
      <w:pPr>
        <w:pStyle w:val="Nadpis2"/>
        <w:keepLines/>
        <w:numPr>
          <w:ilvl w:val="0"/>
          <w:numId w:val="0"/>
        </w:numPr>
        <w:spacing w:before="120" w:after="0"/>
        <w:ind w:left="576"/>
      </w:pPr>
      <w:bookmarkStart w:id="147" w:name="_Toc413652658"/>
      <w:bookmarkStart w:id="148" w:name="_Toc413680798"/>
      <w:bookmarkStart w:id="149" w:name="_Toc413681970"/>
      <w:bookmarkStart w:id="150"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151" w:name="_Toc7078274"/>
      <w:r w:rsidRPr="00A374F2">
        <w:t>Cieľ príručky</w:t>
      </w:r>
      <w:bookmarkEnd w:id="147"/>
      <w:bookmarkEnd w:id="148"/>
      <w:bookmarkEnd w:id="149"/>
      <w:bookmarkEnd w:id="150"/>
      <w:bookmarkEnd w:id="151"/>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w:t>
      </w:r>
      <w:proofErr w:type="spellStart"/>
      <w:r w:rsidR="003B3E20">
        <w:rPr>
          <w:rFonts w:cs="Calibri"/>
          <w:sz w:val="20"/>
        </w:rPr>
        <w:t>PkOV</w:t>
      </w:r>
      <w:proofErr w:type="spellEnd"/>
      <w:r w:rsidR="003B3E20">
        <w:rPr>
          <w:rFonts w:cs="Calibri"/>
          <w:sz w:val="20"/>
        </w:rPr>
        <w:t>“</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62857BB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del w:id="152" w:author="Zelinová, Daniela" w:date="2023-01-09T11:34:00Z">
        <w:r w:rsidR="00CA1385" w:rsidDel="00062422">
          <w:rPr>
            <w:rFonts w:cs="Calibri"/>
            <w:sz w:val="20"/>
          </w:rPr>
          <w:delText xml:space="preserve">a </w:delText>
        </w:r>
        <w:r w:rsidRPr="00A374F2" w:rsidDel="00062422">
          <w:rPr>
            <w:rFonts w:cs="Calibri"/>
            <w:sz w:val="20"/>
          </w:rPr>
          <w:delText xml:space="preserve">výstavby </w:delText>
        </w:r>
      </w:del>
      <w:r w:rsidRPr="00A374F2">
        <w:rPr>
          <w:rFonts w:cs="Calibri"/>
          <w:sz w:val="20"/>
        </w:rPr>
        <w:t xml:space="preserve">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4"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5"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153" w:name="_Toc413652660"/>
      <w:bookmarkStart w:id="154" w:name="_Toc413680800"/>
      <w:bookmarkStart w:id="155" w:name="_Toc413681972"/>
      <w:bookmarkStart w:id="156" w:name="_Toc413682305"/>
      <w:bookmarkStart w:id="157" w:name="_Toc7078275"/>
      <w:r w:rsidRPr="00A374F2">
        <w:t xml:space="preserve">Platnosť </w:t>
      </w:r>
      <w:r w:rsidR="00425DEC">
        <w:rPr>
          <w:lang w:val="sk-SK"/>
        </w:rPr>
        <w:t xml:space="preserve">a účinnosť </w:t>
      </w:r>
      <w:r w:rsidRPr="00A374F2">
        <w:t>príručky</w:t>
      </w:r>
      <w:bookmarkEnd w:id="153"/>
      <w:bookmarkEnd w:id="154"/>
      <w:bookmarkEnd w:id="155"/>
      <w:bookmarkEnd w:id="156"/>
      <w:bookmarkEnd w:id="157"/>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w:t>
      </w:r>
      <w:proofErr w:type="spellStart"/>
      <w:r w:rsidR="00D91B26" w:rsidRPr="00333E62">
        <w:rPr>
          <w:rFonts w:ascii="Calibri" w:hAnsi="Calibri" w:cs="Calibri"/>
          <w:sz w:val="20"/>
          <w:szCs w:val="20"/>
          <w:lang w:val="sk-SK"/>
        </w:rPr>
        <w:t>PkOV</w:t>
      </w:r>
      <w:proofErr w:type="spellEnd"/>
      <w:r w:rsidR="00D91B26" w:rsidRPr="00333E62">
        <w:rPr>
          <w:rFonts w:ascii="Calibri" w:hAnsi="Calibri" w:cs="Calibri"/>
          <w:sz w:val="20"/>
          <w:szCs w:val="20"/>
          <w:lang w:val="sk-SK"/>
        </w:rPr>
        <w:t xml:space="preserve">, ktorá je platná k dátumu predloženia </w:t>
      </w:r>
      <w:proofErr w:type="spellStart"/>
      <w:r w:rsidR="00D91B26" w:rsidRPr="00333E62">
        <w:rPr>
          <w:rFonts w:ascii="Calibri" w:hAnsi="Calibri" w:cs="Calibri"/>
          <w:sz w:val="20"/>
          <w:szCs w:val="20"/>
          <w:lang w:val="sk-SK"/>
        </w:rPr>
        <w:t>ŽoNFP</w:t>
      </w:r>
      <w:proofErr w:type="spellEnd"/>
      <w:r w:rsidR="00D91B26" w:rsidRPr="00333E62">
        <w:rPr>
          <w:rFonts w:ascii="Calibri" w:hAnsi="Calibri" w:cs="Calibri"/>
          <w:sz w:val="20"/>
          <w:szCs w:val="20"/>
          <w:lang w:val="sk-SK"/>
        </w:rPr>
        <w:t xml:space="preserve"> riadiacemu orgánu pre OPII v rámci platného Vyzvania</w:t>
      </w:r>
      <w:r w:rsidR="00FA08F6" w:rsidRPr="00333E62">
        <w:rPr>
          <w:rFonts w:ascii="Calibri" w:hAnsi="Calibri" w:cs="Calibri"/>
          <w:sz w:val="20"/>
          <w:szCs w:val="20"/>
          <w:lang w:val="sk-SK"/>
        </w:rPr>
        <w:t xml:space="preserve"> na prekladanie </w:t>
      </w:r>
      <w:proofErr w:type="spellStart"/>
      <w:r w:rsidR="00FA08F6" w:rsidRPr="00333E62">
        <w:rPr>
          <w:rFonts w:ascii="Calibri" w:hAnsi="Calibri" w:cs="Calibri"/>
          <w:sz w:val="20"/>
          <w:szCs w:val="20"/>
          <w:lang w:val="sk-SK"/>
        </w:rPr>
        <w:t>ŽoNFP</w:t>
      </w:r>
      <w:proofErr w:type="spellEnd"/>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58" w:name="_Všeobecné_pravidlá_oprávnenosti"/>
      <w:bookmarkStart w:id="159" w:name="_Toc7078276"/>
      <w:bookmarkEnd w:id="158"/>
      <w:r w:rsidRPr="00A374F2">
        <w:rPr>
          <w:b/>
          <w:color w:val="FFFFFF"/>
          <w:szCs w:val="32"/>
        </w:rPr>
        <w:lastRenderedPageBreak/>
        <w:t>Všeobecné pravidlá oprávnenosti výdavkov</w:t>
      </w:r>
      <w:bookmarkEnd w:id="159"/>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 xml:space="preserve">RO rozhoduje o oprávnenosti, resp. neoprávnenosti výdavkov projektu v procese schvaľovania </w:t>
      </w:r>
      <w:proofErr w:type="spellStart"/>
      <w:r w:rsidRPr="00A374F2">
        <w:rPr>
          <w:rFonts w:cs="Calibri"/>
          <w:sz w:val="20"/>
          <w:szCs w:val="20"/>
        </w:rPr>
        <w:t>ŽoNFP</w:t>
      </w:r>
      <w:proofErr w:type="spellEnd"/>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2.25pt;height:217.5pt;mso-width-percent:0;mso-height-percent:0;mso-width-percent:0;mso-height-percent:0" o:ole="">
            <v:imagedata r:id="rId16" o:title=""/>
          </v:shape>
          <o:OLEObject Type="Embed" ProgID="Visio.Drawing.11" ShapeID="_x0000_i1025" DrawAspect="Content" ObjectID="_1734950575" r:id="rId17"/>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lastRenderedPageBreak/>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w:t>
      </w:r>
      <w:proofErr w:type="spellStart"/>
      <w:r w:rsidRPr="00A374F2">
        <w:rPr>
          <w:rFonts w:cs="Calibri"/>
          <w:sz w:val="20"/>
          <w:szCs w:val="20"/>
        </w:rPr>
        <w:t>minimis</w:t>
      </w:r>
      <w:proofErr w:type="spellEnd"/>
      <w:r w:rsidRPr="00A374F2">
        <w:rPr>
          <w:rFonts w:cs="Calibri"/>
          <w:sz w:val="20"/>
          <w:szCs w:val="20"/>
        </w:rPr>
        <w:t xml:space="preserve">.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8"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9"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60" w:name="_Toc7078277"/>
      <w:r w:rsidRPr="00A374F2">
        <w:t>Vecná oprávnenosť výdavku</w:t>
      </w:r>
      <w:bookmarkEnd w:id="160"/>
    </w:p>
    <w:p w14:paraId="664CC1D4" w14:textId="77777777" w:rsidR="00520DEC" w:rsidRPr="00A374F2" w:rsidRDefault="00520DEC" w:rsidP="0092782B">
      <w:pPr>
        <w:widowControl w:val="0"/>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w:t>
      </w:r>
      <w:proofErr w:type="spellStart"/>
      <w:r w:rsidRPr="00A374F2">
        <w:rPr>
          <w:rFonts w:cs="Calibri"/>
          <w:color w:val="000000"/>
          <w:sz w:val="20"/>
          <w:szCs w:val="20"/>
        </w:rPr>
        <w:t>ŽoNFP</w:t>
      </w:r>
      <w:proofErr w:type="spellEnd"/>
      <w:r w:rsidRPr="00A374F2">
        <w:rPr>
          <w:rFonts w:cs="Calibri"/>
          <w:color w:val="000000"/>
          <w:sz w:val="20"/>
          <w:szCs w:val="20"/>
        </w:rPr>
        <w:t xml:space="preserve">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xml:space="preserve">, </w:t>
      </w:r>
      <w:proofErr w:type="spellStart"/>
      <w:r w:rsidRPr="00A374F2">
        <w:rPr>
          <w:rFonts w:cs="Calibri"/>
          <w:color w:val="000000"/>
          <w:sz w:val="20"/>
          <w:szCs w:val="20"/>
        </w:rPr>
        <w:t>t.j</w:t>
      </w:r>
      <w:proofErr w:type="spellEnd"/>
      <w:r w:rsidRPr="00A374F2">
        <w:rPr>
          <w:rFonts w:cs="Calibri"/>
          <w:color w:val="000000"/>
          <w:sz w:val="20"/>
          <w:szCs w:val="20"/>
        </w:rPr>
        <w:t>.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w:t>
      </w:r>
      <w:r w:rsidRPr="00A374F2">
        <w:rPr>
          <w:rFonts w:cs="Calibri"/>
          <w:color w:val="000000"/>
          <w:sz w:val="20"/>
          <w:szCs w:val="20"/>
        </w:rPr>
        <w:lastRenderedPageBreak/>
        <w:t xml:space="preserve">finančného hospodárenia podľa čl. 30 nariadenia 966/2012; </w:t>
      </w:r>
    </w:p>
    <w:p w14:paraId="55C73AF2" w14:textId="77777777" w:rsidR="00A646A8" w:rsidRPr="00D96C63"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 xml:space="preserve">Preddavkovou platbou sa rozumie úhrada finančných prostriedkov zo strany prijímateľa v prospech dodávateľa vopred, </w:t>
      </w:r>
      <w:proofErr w:type="spellStart"/>
      <w:r w:rsidR="006031D2" w:rsidRPr="00333E62">
        <w:rPr>
          <w:rFonts w:eastAsia="EUAlbertina-Regular-Identity-H" w:cs="Arial"/>
          <w:sz w:val="20"/>
          <w:szCs w:val="20"/>
        </w:rPr>
        <w:t>t.j</w:t>
      </w:r>
      <w:proofErr w:type="spellEnd"/>
      <w:r w:rsidR="006031D2" w:rsidRPr="00333E62">
        <w:rPr>
          <w:rFonts w:eastAsia="EUAlbertina-Regular-Identity-H" w:cs="Arial"/>
          <w:sz w:val="20"/>
          <w:szCs w:val="20"/>
        </w:rPr>
        <w:t xml:space="preserve">.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w:t>
      </w:r>
      <w:proofErr w:type="spellStart"/>
      <w:r w:rsidR="006031D2" w:rsidRPr="00333E62">
        <w:rPr>
          <w:rFonts w:eastAsia="EUAlbertina-Regular-Identity-H" w:cs="Arial"/>
          <w:sz w:val="20"/>
          <w:szCs w:val="20"/>
        </w:rPr>
        <w:t>t.j</w:t>
      </w:r>
      <w:proofErr w:type="spellEnd"/>
      <w:r w:rsidR="006031D2" w:rsidRPr="00333E62">
        <w:rPr>
          <w:rFonts w:eastAsia="EUAlbertina-Regular-Identity-H" w:cs="Arial"/>
          <w:sz w:val="20"/>
          <w:szCs w:val="20"/>
        </w:rPr>
        <w:t xml:space="preserve">. </w:t>
      </w:r>
      <w:proofErr w:type="spellStart"/>
      <w:r w:rsidR="006031D2" w:rsidRPr="00333E62">
        <w:rPr>
          <w:rFonts w:eastAsia="EUAlbertina-Regular-Identity-H" w:cs="Arial"/>
          <w:sz w:val="20"/>
          <w:szCs w:val="20"/>
        </w:rPr>
        <w:t>predfinancovanie</w:t>
      </w:r>
      <w:proofErr w:type="spellEnd"/>
      <w:r w:rsidR="006031D2" w:rsidRPr="00333E62">
        <w:rPr>
          <w:rFonts w:eastAsia="EUAlbertina-Regular-Identity-H" w:cs="Arial"/>
          <w:sz w:val="20"/>
          <w:szCs w:val="20"/>
        </w:rPr>
        <w:t>,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w:t>
      </w:r>
      <w:proofErr w:type="spellStart"/>
      <w:r w:rsidRPr="00A374F2">
        <w:rPr>
          <w:rFonts w:cs="Calibri"/>
          <w:color w:val="000000"/>
          <w:sz w:val="20"/>
          <w:szCs w:val="20"/>
        </w:rPr>
        <w:t>ŽoP</w:t>
      </w:r>
      <w:proofErr w:type="spellEnd"/>
      <w:r w:rsidRPr="00A374F2">
        <w:rPr>
          <w:rFonts w:cs="Calibri"/>
          <w:color w:val="000000"/>
          <w:sz w:val="20"/>
          <w:szCs w:val="20"/>
        </w:rPr>
        <w:t xml:space="preserve"> jedným z EŠIF neposkytla podpora z iného fondu alebo nástroja EÚ, ani podpora z rovnakého fondu v rámci iného OP. </w:t>
      </w:r>
    </w:p>
    <w:p w14:paraId="3C24A22B" w14:textId="77777777" w:rsidR="00716E23" w:rsidRPr="00A374F2" w:rsidRDefault="00716E23" w:rsidP="0092782B">
      <w:pPr>
        <w:widowControl w:val="0"/>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92782B">
      <w:pPr>
        <w:pStyle w:val="Nadpis2"/>
        <w:keepNext w:val="0"/>
        <w:widowControl w:val="0"/>
        <w:tabs>
          <w:tab w:val="clear" w:pos="2128"/>
          <w:tab w:val="num" w:pos="567"/>
        </w:tabs>
        <w:spacing w:before="120" w:after="0"/>
        <w:ind w:left="567" w:hanging="567"/>
      </w:pPr>
      <w:bookmarkStart w:id="161" w:name="_Časová_oprávnenosť_výdavku"/>
      <w:bookmarkStart w:id="162" w:name="_Toc7078278"/>
      <w:bookmarkEnd w:id="161"/>
      <w:r w:rsidRPr="00A374F2">
        <w:t>Časová oprávnenosť výdavku</w:t>
      </w:r>
      <w:bookmarkEnd w:id="162"/>
      <w:r w:rsidRPr="00A374F2">
        <w:t xml:space="preserve"> </w:t>
      </w:r>
    </w:p>
    <w:p w14:paraId="6F0AA3C5" w14:textId="10D51036" w:rsidR="00520DEC" w:rsidRPr="00A374F2" w:rsidRDefault="00893466"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r w:rsidR="00CA6CC8">
        <w:rPr>
          <w:rStyle w:val="Odkaznapoznmkupodiarou"/>
          <w:rFonts w:cs="Calibri"/>
          <w:color w:val="000000"/>
          <w:szCs w:val="20"/>
        </w:rPr>
        <w:footnoteReference w:id="6"/>
      </w:r>
      <w:r w:rsidR="00520DEC" w:rsidRPr="00A374F2">
        <w:rPr>
          <w:rFonts w:cs="Calibri"/>
          <w:color w:val="000000"/>
          <w:sz w:val="20"/>
          <w:szCs w:val="20"/>
        </w:rPr>
        <w:t xml:space="preserve"> </w:t>
      </w:r>
    </w:p>
    <w:p w14:paraId="0639C1F1" w14:textId="77777777" w:rsidR="00520DEC" w:rsidRPr="00A374F2" w:rsidRDefault="00520DEC"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w:t>
      </w:r>
      <w:proofErr w:type="spellStart"/>
      <w:r w:rsidRPr="00A374F2">
        <w:rPr>
          <w:rFonts w:cs="Calibri"/>
          <w:color w:val="000000"/>
          <w:sz w:val="20"/>
          <w:szCs w:val="20"/>
        </w:rPr>
        <w:t>ŽoNFP</w:t>
      </w:r>
      <w:proofErr w:type="spellEnd"/>
      <w:r w:rsidRPr="00A374F2">
        <w:rPr>
          <w:rFonts w:cs="Calibri"/>
          <w:color w:val="000000"/>
          <w:sz w:val="20"/>
          <w:szCs w:val="20"/>
        </w:rPr>
        <w:t xml:space="preserve">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92782B">
      <w:pPr>
        <w:widowControl w:val="0"/>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 xml:space="preserve">Podpora z EŠIF sa môže udeliť na projekty, ktoré boli fyzicky ukončené alebo sa plne realizovali ešte pred predložením </w:t>
      </w:r>
      <w:proofErr w:type="spellStart"/>
      <w:r w:rsidRPr="008E548B">
        <w:rPr>
          <w:rFonts w:cs="Calibri"/>
          <w:color w:val="000000"/>
          <w:sz w:val="20"/>
          <w:szCs w:val="20"/>
        </w:rPr>
        <w:t>ŽoNFP</w:t>
      </w:r>
      <w:proofErr w:type="spellEnd"/>
      <w:r w:rsidRPr="008E548B">
        <w:rPr>
          <w:rFonts w:cs="Calibri"/>
          <w:color w:val="000000"/>
          <w:sz w:val="20"/>
          <w:szCs w:val="20"/>
        </w:rPr>
        <w:t xml:space="preserve">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92782B">
      <w:pPr>
        <w:widowControl w:val="0"/>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w:t>
      </w:r>
      <w:proofErr w:type="spellStart"/>
      <w:r w:rsidRPr="006A6980">
        <w:rPr>
          <w:rFonts w:cs="Calibri"/>
          <w:color w:val="000000"/>
          <w:sz w:val="20"/>
          <w:szCs w:val="20"/>
        </w:rPr>
        <w:t>ŽoNFP</w:t>
      </w:r>
      <w:proofErr w:type="spellEnd"/>
      <w:r w:rsidRPr="006A6980">
        <w:rPr>
          <w:rFonts w:cs="Calibri"/>
          <w:color w:val="000000"/>
          <w:sz w:val="20"/>
          <w:szCs w:val="20"/>
        </w:rPr>
        <w:t xml:space="preserve">,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proofErr w:type="spellStart"/>
      <w:r w:rsidRPr="006A6980">
        <w:rPr>
          <w:rFonts w:cs="Calibri"/>
          <w:color w:val="000000"/>
          <w:sz w:val="20"/>
          <w:szCs w:val="20"/>
        </w:rPr>
        <w:t>ŽoNFP</w:t>
      </w:r>
      <w:proofErr w:type="spellEnd"/>
      <w:r>
        <w:rPr>
          <w:rFonts w:cs="Calibri"/>
          <w:color w:val="000000"/>
          <w:sz w:val="20"/>
          <w:szCs w:val="20"/>
        </w:rPr>
        <w:t xml:space="preserve"> posudzuje</w:t>
      </w:r>
      <w:r w:rsidRPr="006A6980">
        <w:rPr>
          <w:rFonts w:cs="Calibri"/>
          <w:color w:val="000000"/>
          <w:sz w:val="20"/>
          <w:szCs w:val="20"/>
        </w:rPr>
        <w:t xml:space="preserve"> na základe popisu vzniknutých výdavkov v </w:t>
      </w:r>
      <w:proofErr w:type="spellStart"/>
      <w:r w:rsidRPr="006A6980">
        <w:rPr>
          <w:rFonts w:cs="Calibri"/>
          <w:color w:val="000000"/>
          <w:sz w:val="20"/>
          <w:szCs w:val="20"/>
        </w:rPr>
        <w:t>ŽoNFP</w:t>
      </w:r>
      <w:proofErr w:type="spellEnd"/>
      <w:r w:rsidRPr="006A6980">
        <w:rPr>
          <w:rFonts w:cs="Calibri"/>
          <w:color w:val="000000"/>
          <w:sz w:val="20"/>
          <w:szCs w:val="20"/>
        </w:rPr>
        <w:t xml:space="preserve">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92782B">
      <w:pPr>
        <w:widowControl w:val="0"/>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92782B">
      <w:pPr>
        <w:pStyle w:val="Nadpis2"/>
        <w:keepNext w:val="0"/>
        <w:widowControl w:val="0"/>
        <w:tabs>
          <w:tab w:val="clear" w:pos="2128"/>
          <w:tab w:val="num" w:pos="567"/>
        </w:tabs>
        <w:spacing w:before="120" w:after="0"/>
        <w:ind w:left="567" w:hanging="567"/>
      </w:pPr>
      <w:bookmarkStart w:id="163" w:name="_Toc7078279"/>
      <w:r w:rsidRPr="00A374F2">
        <w:lastRenderedPageBreak/>
        <w:t>Územná oprávnenosť výdavku</w:t>
      </w:r>
      <w:bookmarkEnd w:id="163"/>
      <w:r w:rsidRPr="00A374F2">
        <w:t xml:space="preserve"> </w:t>
      </w:r>
    </w:p>
    <w:p w14:paraId="3A733FB6" w14:textId="77777777" w:rsidR="0099046F" w:rsidRPr="001D0386" w:rsidRDefault="00520DEC" w:rsidP="0092782B">
      <w:pPr>
        <w:widowControl w:val="0"/>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w:t>
      </w:r>
      <w:proofErr w:type="spellStart"/>
      <w:r w:rsidRPr="00A374F2">
        <w:rPr>
          <w:sz w:val="20"/>
          <w:szCs w:val="20"/>
        </w:rPr>
        <w:t>t.j</w:t>
      </w:r>
      <w:proofErr w:type="spellEnd"/>
      <w:r w:rsidRPr="00A374F2">
        <w:rPr>
          <w:sz w:val="20"/>
          <w:szCs w:val="20"/>
        </w:rPr>
        <w:t xml:space="preserve">.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2CF42A42" w14:textId="77777777" w:rsidR="005957AE" w:rsidRPr="00A374F2" w:rsidRDefault="00666906" w:rsidP="0092782B">
      <w:pPr>
        <w:widowControl w:val="0"/>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92782B">
            <w:pPr>
              <w:widowControl w:val="0"/>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92782B">
            <w:pPr>
              <w:widowControl w:val="0"/>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92782B">
            <w:pPr>
              <w:widowControl w:val="0"/>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92782B">
            <w:pPr>
              <w:widowControl w:val="0"/>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92782B">
            <w:pPr>
              <w:widowControl w:val="0"/>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92782B">
            <w:pPr>
              <w:widowControl w:val="0"/>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92782B">
            <w:pPr>
              <w:widowControl w:val="0"/>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92782B">
            <w:pPr>
              <w:widowControl w:val="0"/>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92782B">
            <w:pPr>
              <w:widowControl w:val="0"/>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92782B">
            <w:pPr>
              <w:widowControl w:val="0"/>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92782B">
            <w:pPr>
              <w:widowControl w:val="0"/>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92782B">
            <w:pPr>
              <w:widowControl w:val="0"/>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92782B">
            <w:pPr>
              <w:widowControl w:val="0"/>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92782B">
            <w:pPr>
              <w:widowControl w:val="0"/>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92782B">
            <w:pPr>
              <w:widowControl w:val="0"/>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92782B">
            <w:pPr>
              <w:widowControl w:val="0"/>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92782B">
            <w:pPr>
              <w:widowControl w:val="0"/>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92782B">
            <w:pPr>
              <w:widowControl w:val="0"/>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92782B">
            <w:pPr>
              <w:widowControl w:val="0"/>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92782B">
            <w:pPr>
              <w:widowControl w:val="0"/>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92782B">
            <w:pPr>
              <w:widowControl w:val="0"/>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92782B">
            <w:pPr>
              <w:widowControl w:val="0"/>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92782B">
            <w:pPr>
              <w:widowControl w:val="0"/>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92782B">
            <w:pPr>
              <w:widowControl w:val="0"/>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92782B">
            <w:pPr>
              <w:widowControl w:val="0"/>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92782B">
            <w:pPr>
              <w:widowControl w:val="0"/>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92782B">
            <w:pPr>
              <w:widowControl w:val="0"/>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92782B">
      <w:pPr>
        <w:widowControl w:val="0"/>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proofErr w:type="spellStart"/>
      <w:r w:rsidR="00802B18">
        <w:rPr>
          <w:sz w:val="20"/>
          <w:szCs w:val="20"/>
        </w:rPr>
        <w:t>t.j</w:t>
      </w:r>
      <w:proofErr w:type="spellEnd"/>
      <w:r w:rsidR="00802B18">
        <w:rPr>
          <w:sz w:val="20"/>
          <w:szCs w:val="20"/>
        </w:rPr>
        <w:t xml:space="preserve">.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92782B">
      <w:pPr>
        <w:widowControl w:val="0"/>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92782B">
      <w:pPr>
        <w:widowControl w:val="0"/>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92782B">
      <w:pPr>
        <w:widowControl w:val="0"/>
        <w:autoSpaceDE w:val="0"/>
        <w:autoSpaceDN w:val="0"/>
        <w:adjustRightInd w:val="0"/>
        <w:spacing w:before="120" w:after="0" w:line="240" w:lineRule="auto"/>
        <w:jc w:val="both"/>
        <w:rPr>
          <w:sz w:val="20"/>
          <w:szCs w:val="20"/>
        </w:rPr>
      </w:pPr>
    </w:p>
    <w:p w14:paraId="076EBBD5" w14:textId="77777777" w:rsidR="00697BE9" w:rsidRPr="00A374F2" w:rsidRDefault="00520DEC" w:rsidP="0092782B">
      <w:pPr>
        <w:pStyle w:val="Nadpis2"/>
        <w:keepNext w:val="0"/>
        <w:widowControl w:val="0"/>
        <w:tabs>
          <w:tab w:val="clear" w:pos="2128"/>
          <w:tab w:val="num" w:pos="567"/>
        </w:tabs>
        <w:spacing w:before="120" w:after="0"/>
        <w:ind w:left="567" w:hanging="567"/>
      </w:pPr>
      <w:bookmarkStart w:id="164" w:name="_Toc7078280"/>
      <w:r w:rsidRPr="00A374F2">
        <w:t>Neoprávnené výdavky</w:t>
      </w:r>
      <w:bookmarkEnd w:id="164"/>
    </w:p>
    <w:p w14:paraId="3E2895F3" w14:textId="77777777" w:rsidR="00520DEC" w:rsidRPr="00333E62" w:rsidRDefault="00A02E46" w:rsidP="0092782B">
      <w:pPr>
        <w:widowControl w:val="0"/>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92782B">
      <w:pPr>
        <w:widowControl w:val="0"/>
        <w:numPr>
          <w:ilvl w:val="0"/>
          <w:numId w:val="65"/>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92782B">
      <w:pPr>
        <w:widowControl w:val="0"/>
        <w:numPr>
          <w:ilvl w:val="0"/>
          <w:numId w:val="65"/>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w:t>
      </w:r>
      <w:proofErr w:type="spellStart"/>
      <w:r w:rsidR="007F4744">
        <w:rPr>
          <w:sz w:val="20"/>
          <w:szCs w:val="20"/>
        </w:rPr>
        <w:t>t.j</w:t>
      </w:r>
      <w:proofErr w:type="spellEnd"/>
      <w:r w:rsidR="007F4744">
        <w:rPr>
          <w:sz w:val="20"/>
          <w:szCs w:val="20"/>
        </w:rPr>
        <w:t>. pred 1.1.2014);</w:t>
      </w:r>
    </w:p>
    <w:p w14:paraId="4F7DEEC7" w14:textId="77777777" w:rsidR="007F4744" w:rsidRDefault="007F4744" w:rsidP="0092782B">
      <w:pPr>
        <w:widowControl w:val="0"/>
        <w:numPr>
          <w:ilvl w:val="0"/>
          <w:numId w:val="65"/>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92782B">
      <w:pPr>
        <w:widowControl w:val="0"/>
        <w:numPr>
          <w:ilvl w:val="0"/>
          <w:numId w:val="65"/>
        </w:numPr>
        <w:spacing w:before="120" w:after="0" w:line="240" w:lineRule="auto"/>
        <w:jc w:val="both"/>
        <w:rPr>
          <w:sz w:val="20"/>
          <w:szCs w:val="20"/>
        </w:rPr>
      </w:pPr>
      <w:r w:rsidRPr="00A374F2">
        <w:rPr>
          <w:sz w:val="20"/>
          <w:szCs w:val="20"/>
        </w:rPr>
        <w:lastRenderedPageBreak/>
        <w:t>úroky z dlžných súm okrem grantov poskytnutých vo forme úrokových dotácií alebo dotácií záručných poplatkov;</w:t>
      </w:r>
    </w:p>
    <w:p w14:paraId="421256A6" w14:textId="77777777" w:rsidR="00520DEC" w:rsidRPr="00A374F2" w:rsidRDefault="00520DEC" w:rsidP="0092782B">
      <w:pPr>
        <w:widowControl w:val="0"/>
        <w:numPr>
          <w:ilvl w:val="0"/>
          <w:numId w:val="65"/>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92782B">
      <w:pPr>
        <w:widowControl w:val="0"/>
        <w:numPr>
          <w:ilvl w:val="0"/>
          <w:numId w:val="65"/>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92782B">
      <w:pPr>
        <w:widowControl w:val="0"/>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92782B">
      <w:pPr>
        <w:widowControl w:val="0"/>
        <w:numPr>
          <w:ilvl w:val="0"/>
          <w:numId w:val="57"/>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20"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92782B">
      <w:pPr>
        <w:widowControl w:val="0"/>
        <w:numPr>
          <w:ilvl w:val="0"/>
          <w:numId w:val="57"/>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92782B">
      <w:pPr>
        <w:widowControl w:val="0"/>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92782B">
      <w:pPr>
        <w:widowControl w:val="0"/>
        <w:spacing w:before="120" w:after="0" w:line="240" w:lineRule="auto"/>
        <w:ind w:left="284"/>
        <w:jc w:val="both"/>
        <w:rPr>
          <w:sz w:val="20"/>
          <w:szCs w:val="20"/>
        </w:rPr>
      </w:pPr>
    </w:p>
    <w:p w14:paraId="0E11CC4A" w14:textId="77777777" w:rsidR="00697BE9" w:rsidRPr="00A374F2" w:rsidRDefault="00520DEC" w:rsidP="0092782B">
      <w:pPr>
        <w:pStyle w:val="Nadpis2"/>
        <w:keepNext w:val="0"/>
        <w:widowControl w:val="0"/>
        <w:tabs>
          <w:tab w:val="clear" w:pos="2128"/>
          <w:tab w:val="num" w:pos="567"/>
        </w:tabs>
        <w:spacing w:before="120" w:after="240"/>
        <w:ind w:left="567" w:hanging="567"/>
      </w:pPr>
      <w:bookmarkStart w:id="165" w:name="_Toc7078281"/>
      <w:r w:rsidRPr="00A374F2">
        <w:t>Projekty generujúce čisté príjmy</w:t>
      </w:r>
      <w:bookmarkEnd w:id="165"/>
    </w:p>
    <w:p w14:paraId="5BD6F186" w14:textId="77777777" w:rsidR="00797539" w:rsidRPr="0094777E" w:rsidRDefault="0053516C" w:rsidP="0092782B">
      <w:pPr>
        <w:pStyle w:val="Nadpis2"/>
        <w:keepNext w:val="0"/>
        <w:widowControl w:val="0"/>
        <w:numPr>
          <w:ilvl w:val="0"/>
          <w:numId w:val="0"/>
        </w:numPr>
        <w:rPr>
          <w:rFonts w:ascii="Calibri" w:hAnsi="Calibri"/>
          <w:sz w:val="24"/>
          <w:szCs w:val="22"/>
          <w:lang w:eastAsia="en-US"/>
        </w:rPr>
      </w:pPr>
      <w:bookmarkStart w:id="166" w:name="_Toc466636461"/>
      <w:bookmarkStart w:id="167" w:name="_Toc534784223"/>
      <w:bookmarkStart w:id="168" w:name="_Toc7078282"/>
      <w:r w:rsidRPr="0094777E">
        <w:rPr>
          <w:rFonts w:ascii="Calibri" w:hAnsi="Calibri"/>
          <w:sz w:val="24"/>
          <w:szCs w:val="22"/>
          <w:lang w:eastAsia="en-US"/>
        </w:rPr>
        <w:t>Typy čistých príjmov</w:t>
      </w:r>
      <w:bookmarkEnd w:id="166"/>
      <w:bookmarkEnd w:id="167"/>
      <w:bookmarkEnd w:id="168"/>
      <w:r w:rsidRPr="0094777E">
        <w:rPr>
          <w:rFonts w:ascii="Calibri" w:hAnsi="Calibri"/>
          <w:sz w:val="24"/>
          <w:szCs w:val="22"/>
          <w:lang w:eastAsia="en-US"/>
        </w:rPr>
        <w:t xml:space="preserve"> </w:t>
      </w:r>
    </w:p>
    <w:p w14:paraId="5FFC75D3" w14:textId="77777777" w:rsidR="0053516C" w:rsidRPr="00797539" w:rsidRDefault="0053516C" w:rsidP="0092782B">
      <w:pPr>
        <w:pStyle w:val="Nadpis2"/>
        <w:keepNext w:val="0"/>
        <w:widowControl w:val="0"/>
        <w:numPr>
          <w:ilvl w:val="0"/>
          <w:numId w:val="0"/>
        </w:numPr>
        <w:rPr>
          <w:rFonts w:ascii="Calibri" w:hAnsi="Calibri"/>
          <w:color w:val="auto"/>
          <w:sz w:val="20"/>
          <w:szCs w:val="20"/>
          <w:u w:val="single"/>
          <w:lang w:val="sk-SK" w:eastAsia="en-US"/>
        </w:rPr>
      </w:pPr>
      <w:bookmarkStart w:id="169" w:name="_Toc534784224"/>
      <w:bookmarkStart w:id="170" w:name="_Toc7078283"/>
      <w:r w:rsidRPr="00797539">
        <w:rPr>
          <w:rFonts w:ascii="Calibri" w:hAnsi="Calibri"/>
          <w:color w:val="auto"/>
          <w:sz w:val="20"/>
          <w:szCs w:val="20"/>
          <w:u w:val="single"/>
          <w:lang w:val="sk-SK" w:eastAsia="en-US"/>
        </w:rPr>
        <w:t>Príjmy realizované v rámci projektu je možné rozdeliť na:</w:t>
      </w:r>
      <w:bookmarkEnd w:id="169"/>
      <w:bookmarkEnd w:id="170"/>
    </w:p>
    <w:p w14:paraId="7340F8D0" w14:textId="77777777" w:rsidR="0053516C" w:rsidRPr="003D2960" w:rsidRDefault="0053516C" w:rsidP="0092782B">
      <w:pPr>
        <w:pStyle w:val="Odsekzoznamu"/>
        <w:widowControl w:val="0"/>
        <w:numPr>
          <w:ilvl w:val="0"/>
          <w:numId w:val="82"/>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92782B">
      <w:pPr>
        <w:pStyle w:val="Odsekzoznamu"/>
        <w:widowControl w:val="0"/>
        <w:numPr>
          <w:ilvl w:val="0"/>
          <w:numId w:val="82"/>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92782B">
      <w:pPr>
        <w:widowControl w:val="0"/>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92782B">
      <w:pPr>
        <w:widowControl w:val="0"/>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92782B">
      <w:pPr>
        <w:widowControl w:val="0"/>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92782B">
      <w:pPr>
        <w:widowControl w:val="0"/>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w:t>
      </w:r>
      <w:r w:rsidRPr="003D2960">
        <w:rPr>
          <w:sz w:val="20"/>
        </w:rPr>
        <w:lastRenderedPageBreak/>
        <w:t xml:space="preserve">projektu, ako aj obdobie po jeho dokončení. </w:t>
      </w:r>
    </w:p>
    <w:p w14:paraId="763A73EA" w14:textId="77777777" w:rsidR="0053516C" w:rsidRPr="00C503D1" w:rsidRDefault="0053516C" w:rsidP="0092782B">
      <w:pPr>
        <w:widowControl w:val="0"/>
        <w:spacing w:before="120" w:after="120" w:line="288" w:lineRule="auto"/>
        <w:jc w:val="both"/>
        <w:rPr>
          <w:sz w:val="20"/>
        </w:rPr>
      </w:pPr>
      <w:r w:rsidRPr="003D2960">
        <w:rPr>
          <w:sz w:val="20"/>
        </w:rPr>
        <w:t>Referenčné obdobie predstavuje časové obdobie (</w:t>
      </w:r>
      <w:proofErr w:type="spellStart"/>
      <w:r w:rsidRPr="003D2960">
        <w:rPr>
          <w:sz w:val="20"/>
        </w:rPr>
        <w:t>t.j</w:t>
      </w:r>
      <w:proofErr w:type="spellEnd"/>
      <w:r w:rsidRPr="003D2960">
        <w:rPr>
          <w:sz w:val="20"/>
        </w:rPr>
        <w:t xml:space="preserve">.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92782B">
      <w:pPr>
        <w:widowControl w:val="0"/>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92782B">
      <w:pPr>
        <w:pStyle w:val="Popis"/>
        <w:widowControl w:val="0"/>
      </w:pPr>
      <w:proofErr w:type="spellStart"/>
      <w:r>
        <w:t>Referenčné</w:t>
      </w:r>
      <w:proofErr w:type="spellEnd"/>
      <w:r>
        <w:t xml:space="preserve"> </w:t>
      </w:r>
      <w:proofErr w:type="spellStart"/>
      <w:r>
        <w:t>obdobia</w:t>
      </w:r>
      <w:proofErr w:type="spellEnd"/>
      <w:r>
        <w:t xml:space="preserve"> pre </w:t>
      </w:r>
      <w:proofErr w:type="spellStart"/>
      <w:r>
        <w:t>sektor</w:t>
      </w:r>
      <w:proofErr w:type="spellEnd"/>
      <w:r>
        <w:t xml:space="preserve"> </w:t>
      </w:r>
      <w:proofErr w:type="spellStart"/>
      <w:r>
        <w:t>dopravy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92782B">
            <w:pPr>
              <w:widowControl w:val="0"/>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92782B">
            <w:pPr>
              <w:widowControl w:val="0"/>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92782B">
            <w:pPr>
              <w:widowControl w:val="0"/>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92782B">
            <w:pPr>
              <w:widowControl w:val="0"/>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92782B">
            <w:pPr>
              <w:widowControl w:val="0"/>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92782B">
            <w:pPr>
              <w:widowControl w:val="0"/>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92782B">
            <w:pPr>
              <w:widowControl w:val="0"/>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92782B">
            <w:pPr>
              <w:widowControl w:val="0"/>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92782B">
            <w:pPr>
              <w:widowControl w:val="0"/>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92782B">
            <w:pPr>
              <w:widowControl w:val="0"/>
              <w:spacing w:after="0"/>
              <w:jc w:val="center"/>
              <w:rPr>
                <w:sz w:val="20"/>
              </w:rPr>
            </w:pPr>
            <w:r w:rsidRPr="003D2960">
              <w:rPr>
                <w:sz w:val="20"/>
              </w:rPr>
              <w:t>25-30</w:t>
            </w:r>
          </w:p>
        </w:tc>
      </w:tr>
    </w:tbl>
    <w:p w14:paraId="3EEE6D7C" w14:textId="77777777" w:rsidR="0065019D" w:rsidRDefault="0065019D" w:rsidP="0092782B">
      <w:pPr>
        <w:widowControl w:val="0"/>
        <w:spacing w:before="120" w:after="120" w:line="288" w:lineRule="auto"/>
        <w:jc w:val="both"/>
        <w:rPr>
          <w:sz w:val="20"/>
        </w:rPr>
      </w:pPr>
    </w:p>
    <w:p w14:paraId="5BEAFAB2" w14:textId="77777777" w:rsidR="0053516C" w:rsidRPr="003D2960" w:rsidRDefault="0053516C" w:rsidP="0092782B">
      <w:pPr>
        <w:widowControl w:val="0"/>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w:t>
      </w:r>
      <w:proofErr w:type="spellStart"/>
      <w:r w:rsidRPr="003D2960">
        <w:rPr>
          <w:sz w:val="20"/>
        </w:rPr>
        <w:t>cost</w:t>
      </w:r>
      <w:proofErr w:type="spellEnd"/>
      <w:r w:rsidRPr="003D2960">
        <w:rPr>
          <w:sz w:val="20"/>
        </w:rPr>
        <w:t xml:space="preserve">-benefit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92782B">
      <w:pPr>
        <w:pStyle w:val="Popis"/>
        <w:widowControl w:val="0"/>
        <w:jc w:val="both"/>
        <w:rPr>
          <w:sz w:val="20"/>
          <w:szCs w:val="20"/>
          <w:lang w:val="sk-SK"/>
        </w:rPr>
      </w:pPr>
    </w:p>
    <w:p w14:paraId="0724885A" w14:textId="77777777" w:rsidR="0053516C" w:rsidRPr="00DF7664" w:rsidRDefault="0053516C" w:rsidP="0092782B">
      <w:pPr>
        <w:pStyle w:val="Popis"/>
        <w:widowControl w:val="0"/>
        <w:jc w:val="both"/>
      </w:pPr>
      <w:proofErr w:type="spellStart"/>
      <w:r w:rsidRPr="00927FA9">
        <w:rPr>
          <w:sz w:val="20"/>
          <w:szCs w:val="20"/>
        </w:rPr>
        <w:t>Výpočet</w:t>
      </w:r>
      <w:proofErr w:type="spellEnd"/>
      <w:r w:rsidRPr="00927FA9">
        <w:rPr>
          <w:sz w:val="20"/>
          <w:szCs w:val="20"/>
        </w:rPr>
        <w:t xml:space="preserve"> </w:t>
      </w:r>
      <w:proofErr w:type="spellStart"/>
      <w:r w:rsidRPr="00927FA9">
        <w:rPr>
          <w:sz w:val="20"/>
          <w:szCs w:val="20"/>
        </w:rPr>
        <w:t>finančnej</w:t>
      </w:r>
      <w:proofErr w:type="spellEnd"/>
      <w:r w:rsidRPr="00927FA9">
        <w:rPr>
          <w:sz w:val="20"/>
          <w:szCs w:val="20"/>
        </w:rPr>
        <w:t xml:space="preserve"> </w:t>
      </w:r>
      <w:proofErr w:type="spellStart"/>
      <w:r w:rsidRPr="00927FA9">
        <w:rPr>
          <w:sz w:val="20"/>
          <w:szCs w:val="20"/>
        </w:rPr>
        <w:t>medzery</w:t>
      </w:r>
      <w:proofErr w:type="spellEnd"/>
    </w:p>
    <w:p w14:paraId="1F8F9759" w14:textId="6EAB423A" w:rsidR="0053516C" w:rsidRDefault="00335510" w:rsidP="0092782B">
      <w:pPr>
        <w:widowControl w:val="0"/>
        <w:spacing w:before="120" w:after="120" w:line="288" w:lineRule="auto"/>
        <w:jc w:val="both"/>
        <w:rPr>
          <w:sz w:val="20"/>
          <w:szCs w:val="20"/>
        </w:rPr>
      </w:pPr>
      <w:r>
        <w:rPr>
          <w:noProof/>
          <w:sz w:val="16"/>
          <w:lang w:eastAsia="sk-SK"/>
        </w:rPr>
        <w:drawing>
          <wp:inline distT="0" distB="0" distL="0" distR="0" wp14:anchorId="0463F3B6" wp14:editId="3C0388FE">
            <wp:extent cx="5105400" cy="223837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5400" cy="2238375"/>
                    </a:xfrm>
                    <a:prstGeom prst="rect">
                      <a:avLst/>
                    </a:prstGeom>
                    <a:noFill/>
                    <a:ln>
                      <a:noFill/>
                    </a:ln>
                  </pic:spPr>
                </pic:pic>
              </a:graphicData>
            </a:graphic>
          </wp:inline>
        </w:drawing>
      </w:r>
    </w:p>
    <w:p w14:paraId="62AE0314" w14:textId="77777777" w:rsidR="0053516C" w:rsidRDefault="0053516C" w:rsidP="0092782B">
      <w:pPr>
        <w:pStyle w:val="Odsekzoznamu"/>
        <w:widowControl w:val="0"/>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92782B">
      <w:pPr>
        <w:widowControl w:val="0"/>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 xml:space="preserve">príjmy musí prijímateľ vysporiadať najneskôr pri predložení záverečnej </w:t>
      </w:r>
      <w:proofErr w:type="spellStart"/>
      <w:r w:rsidRPr="003D2960">
        <w:rPr>
          <w:sz w:val="20"/>
        </w:rPr>
        <w:t>ŽoP</w:t>
      </w:r>
      <w:proofErr w:type="spellEnd"/>
      <w:r w:rsidRPr="003D2960">
        <w:rPr>
          <w:sz w:val="20"/>
        </w:rPr>
        <w:t xml:space="preserve"> na RO OPII. Tieto peňažné príjmy nespadajú pod článok 61 a nezahŕňajú sa do výpočtu finančnej medzery.</w:t>
      </w:r>
    </w:p>
    <w:p w14:paraId="7ADA223A" w14:textId="77777777" w:rsidR="0053516C" w:rsidRDefault="0053516C" w:rsidP="0092782B">
      <w:pPr>
        <w:pStyle w:val="Popis"/>
        <w:widowControl w:val="0"/>
      </w:pPr>
      <w:proofErr w:type="spellStart"/>
      <w:r>
        <w:t>Príklady</w:t>
      </w:r>
      <w:proofErr w:type="spellEnd"/>
      <w:r>
        <w:t xml:space="preserve"> </w:t>
      </w:r>
      <w:proofErr w:type="spellStart"/>
      <w:r>
        <w:t>príjmov</w:t>
      </w:r>
      <w:proofErr w:type="spellEnd"/>
      <w:r>
        <w:t xml:space="preserve"> </w:t>
      </w:r>
      <w:proofErr w:type="spellStart"/>
      <w:r>
        <w:t>projektu</w:t>
      </w:r>
      <w:proofErr w:type="spellEnd"/>
    </w:p>
    <w:p w14:paraId="1D5FFD90" w14:textId="464F3693" w:rsidR="0053516C" w:rsidRPr="0053516C" w:rsidRDefault="00335510" w:rsidP="0092782B">
      <w:pPr>
        <w:pStyle w:val="Popis"/>
        <w:widowControl w:val="0"/>
        <w:rPr>
          <w:rFonts w:ascii="Calibri" w:eastAsia="Calibri" w:hAnsi="Calibri"/>
          <w:sz w:val="22"/>
          <w:szCs w:val="22"/>
          <w:lang w:val="sk-SK"/>
        </w:rPr>
      </w:pPr>
      <w:r>
        <w:rPr>
          <w:rFonts w:ascii="Calibri" w:eastAsia="Calibri" w:hAnsi="Calibri"/>
          <w:noProof/>
          <w:sz w:val="22"/>
          <w:szCs w:val="22"/>
          <w:lang w:val="sk-SK" w:eastAsia="sk-SK"/>
        </w:rPr>
        <w:lastRenderedPageBreak/>
        <w:drawing>
          <wp:inline distT="0" distB="0" distL="0" distR="0" wp14:anchorId="1F85BAA3" wp14:editId="3DC193C8">
            <wp:extent cx="5105400" cy="175260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05400" cy="1752600"/>
                    </a:xfrm>
                    <a:prstGeom prst="rect">
                      <a:avLst/>
                    </a:prstGeom>
                    <a:noFill/>
                    <a:ln>
                      <a:noFill/>
                    </a:ln>
                  </pic:spPr>
                </pic:pic>
              </a:graphicData>
            </a:graphic>
          </wp:inline>
        </w:drawing>
      </w:r>
    </w:p>
    <w:p w14:paraId="068F45C6" w14:textId="77777777" w:rsidR="0053516C" w:rsidRPr="003D2960" w:rsidRDefault="00DF0EEF" w:rsidP="0092782B">
      <w:pPr>
        <w:widowControl w:val="0"/>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v </w:t>
      </w:r>
      <w:proofErr w:type="spellStart"/>
      <w:r>
        <w:rPr>
          <w:sz w:val="20"/>
        </w:rPr>
        <w:t>ŽoNFP</w:t>
      </w:r>
      <w:proofErr w:type="spellEnd"/>
      <w:r>
        <w:rPr>
          <w:sz w:val="20"/>
        </w:rPr>
        <w:t xml:space="preserve">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w:t>
      </w:r>
      <w:proofErr w:type="spellStart"/>
      <w:r w:rsidR="0053516C">
        <w:rPr>
          <w:sz w:val="20"/>
        </w:rPr>
        <w:t>vratkám</w:t>
      </w:r>
      <w:proofErr w:type="spellEnd"/>
      <w:r w:rsidR="0053516C">
        <w:rPr>
          <w:sz w:val="20"/>
        </w:rPr>
        <w:t>.</w:t>
      </w:r>
    </w:p>
    <w:p w14:paraId="417462D8" w14:textId="77777777" w:rsidR="0053516C" w:rsidRPr="00606DC5" w:rsidRDefault="0053516C" w:rsidP="0092782B">
      <w:pPr>
        <w:widowControl w:val="0"/>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92782B">
      <w:pPr>
        <w:pStyle w:val="Nadpis2"/>
        <w:keepNext w:val="0"/>
        <w:widowControl w:val="0"/>
        <w:numPr>
          <w:ilvl w:val="0"/>
          <w:numId w:val="0"/>
        </w:numPr>
        <w:rPr>
          <w:rFonts w:ascii="Calibri" w:hAnsi="Calibri"/>
          <w:sz w:val="24"/>
          <w:szCs w:val="22"/>
          <w:lang w:eastAsia="en-US"/>
        </w:rPr>
      </w:pPr>
      <w:bookmarkStart w:id="171" w:name="_Toc466636462"/>
      <w:bookmarkStart w:id="172" w:name="_Toc534784225"/>
      <w:bookmarkStart w:id="173" w:name="_Toc7078284"/>
      <w:r w:rsidRPr="0094777E">
        <w:rPr>
          <w:rFonts w:ascii="Calibri" w:hAnsi="Calibri"/>
          <w:sz w:val="24"/>
          <w:szCs w:val="22"/>
          <w:lang w:eastAsia="en-US"/>
        </w:rPr>
        <w:t>Stanovenie výšky čistých príjmov (ex-</w:t>
      </w:r>
      <w:proofErr w:type="spellStart"/>
      <w:r w:rsidRPr="0094777E">
        <w:rPr>
          <w:rFonts w:ascii="Calibri" w:hAnsi="Calibri"/>
          <w:sz w:val="24"/>
          <w:szCs w:val="22"/>
          <w:lang w:eastAsia="en-US"/>
        </w:rPr>
        <w:t>ante</w:t>
      </w:r>
      <w:proofErr w:type="spellEnd"/>
      <w:r w:rsidRPr="0094777E">
        <w:rPr>
          <w:rFonts w:ascii="Calibri" w:hAnsi="Calibri"/>
          <w:sz w:val="24"/>
          <w:szCs w:val="22"/>
          <w:lang w:eastAsia="en-US"/>
        </w:rPr>
        <w:t>)</w:t>
      </w:r>
      <w:bookmarkEnd w:id="171"/>
      <w:bookmarkEnd w:id="172"/>
      <w:bookmarkEnd w:id="173"/>
    </w:p>
    <w:p w14:paraId="1F0CB853" w14:textId="77777777" w:rsidR="0053516C" w:rsidRPr="003D2960" w:rsidRDefault="0053516C" w:rsidP="0092782B">
      <w:pPr>
        <w:widowControl w:val="0"/>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xml:space="preserve">, určiť potenciálnu výšku čistého príjmu vopred, </w:t>
      </w:r>
      <w:proofErr w:type="spellStart"/>
      <w:r w:rsidRPr="003D2960">
        <w:rPr>
          <w:sz w:val="20"/>
        </w:rPr>
        <w:t>t.j</w:t>
      </w:r>
      <w:proofErr w:type="spellEnd"/>
      <w:r w:rsidRPr="003D2960">
        <w:rPr>
          <w:sz w:val="20"/>
        </w:rPr>
        <w:t xml:space="preserve">. pred predložením </w:t>
      </w:r>
      <w:proofErr w:type="spellStart"/>
      <w:r w:rsidRPr="003D2960">
        <w:rPr>
          <w:sz w:val="20"/>
        </w:rPr>
        <w:t>ŽoNFP</w:t>
      </w:r>
      <w:proofErr w:type="spellEnd"/>
      <w:r w:rsidRPr="003D2960">
        <w:rPr>
          <w:sz w:val="20"/>
        </w:rPr>
        <w:t xml:space="preserve"> na RO OPII. Pre určenie potenciálneho čistého príjmu prijímateľ využije metódu diskontovaného čistého príjmu projektu pri zohľadnení referenčného obdobia daného sektora.</w:t>
      </w:r>
    </w:p>
    <w:p w14:paraId="4607F8EE" w14:textId="77777777" w:rsidR="0053516C" w:rsidRDefault="0053516C" w:rsidP="0092782B">
      <w:pPr>
        <w:widowControl w:val="0"/>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92782B">
      <w:pPr>
        <w:pStyle w:val="Popis"/>
        <w:widowControl w:val="0"/>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92782B">
            <w:pPr>
              <w:widowControl w:val="0"/>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92782B">
            <w:pPr>
              <w:widowControl w:val="0"/>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92782B">
            <w:pPr>
              <w:widowControl w:val="0"/>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92782B">
            <w:pPr>
              <w:widowControl w:val="0"/>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92782B">
            <w:pPr>
              <w:widowControl w:val="0"/>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92782B">
            <w:pPr>
              <w:widowControl w:val="0"/>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92782B">
            <w:pPr>
              <w:widowControl w:val="0"/>
              <w:spacing w:before="120" w:after="120" w:line="288" w:lineRule="auto"/>
              <w:jc w:val="center"/>
              <w:rPr>
                <w:sz w:val="20"/>
              </w:rPr>
            </w:pPr>
          </w:p>
        </w:tc>
        <w:tc>
          <w:tcPr>
            <w:tcW w:w="3129" w:type="dxa"/>
            <w:vAlign w:val="center"/>
          </w:tcPr>
          <w:p w14:paraId="06D9A857" w14:textId="77777777" w:rsidR="0053516C" w:rsidRPr="003D2960" w:rsidRDefault="0053516C" w:rsidP="0092782B">
            <w:pPr>
              <w:widowControl w:val="0"/>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92782B">
            <w:pPr>
              <w:widowControl w:val="0"/>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92782B">
            <w:pPr>
              <w:widowControl w:val="0"/>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92782B">
            <w:pPr>
              <w:widowControl w:val="0"/>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92782B">
            <w:pPr>
              <w:widowControl w:val="0"/>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92782B">
      <w:pPr>
        <w:widowControl w:val="0"/>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 xml:space="preserve">Metodická príručka k tvorbe Analýz výdavkov a príjmov v rámci </w:t>
      </w:r>
      <w:r w:rsidRPr="0053516C">
        <w:rPr>
          <w:i/>
          <w:iCs/>
          <w:sz w:val="20"/>
          <w:szCs w:val="20"/>
        </w:rPr>
        <w:lastRenderedPageBreak/>
        <w:t>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92782B">
      <w:pPr>
        <w:pStyle w:val="Odsekzoznamu"/>
        <w:widowControl w:val="0"/>
        <w:spacing w:before="120" w:after="0" w:line="240" w:lineRule="auto"/>
        <w:ind w:left="0"/>
        <w:rPr>
          <w:color w:val="4F81BD"/>
          <w:sz w:val="24"/>
          <w:lang w:val="sk-SK"/>
        </w:rPr>
      </w:pPr>
    </w:p>
    <w:p w14:paraId="5A114FDF" w14:textId="77777777" w:rsidR="0048058E" w:rsidRPr="00333E62" w:rsidRDefault="0048058E" w:rsidP="0092782B">
      <w:pPr>
        <w:pStyle w:val="Odsekzoznamu"/>
        <w:widowControl w:val="0"/>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92782B">
      <w:pPr>
        <w:widowControl w:val="0"/>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92782B">
      <w:pPr>
        <w:widowControl w:val="0"/>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92782B">
      <w:pPr>
        <w:widowControl w:val="0"/>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92782B">
      <w:pPr>
        <w:widowControl w:val="0"/>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Pr="00A374F2">
        <w:rPr>
          <w:sz w:val="20"/>
          <w:szCs w:val="20"/>
        </w:rPr>
        <w:t>ŽoP</w:t>
      </w:r>
      <w:proofErr w:type="spellEnd"/>
      <w:r w:rsidRPr="00A374F2">
        <w:rPr>
          <w:sz w:val="20"/>
          <w:szCs w:val="20"/>
        </w:rPr>
        <w:t xml:space="preserve">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92782B">
      <w:pPr>
        <w:widowControl w:val="0"/>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92782B">
      <w:pPr>
        <w:widowControl w:val="0"/>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92782B">
      <w:pPr>
        <w:widowControl w:val="0"/>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Finančná analýza projektu je vykonávaná prírastkovou metódou, </w:t>
      </w:r>
      <w:proofErr w:type="spellStart"/>
      <w:r w:rsidRPr="00A374F2">
        <w:rPr>
          <w:sz w:val="20"/>
          <w:szCs w:val="20"/>
        </w:rPr>
        <w:t>t.j</w:t>
      </w:r>
      <w:proofErr w:type="spellEnd"/>
      <w:r w:rsidRPr="00A374F2">
        <w:rPr>
          <w:sz w:val="20"/>
          <w:szCs w:val="20"/>
        </w:rPr>
        <w:t xml:space="preserve">. projekt sa hodnotí na základe rozdielov v hotovostných tokoch medzi scenárom s realizáciou projektu a alternatívnym scenárom bez realizácie projektu. </w:t>
      </w:r>
    </w:p>
    <w:p w14:paraId="0C88328C"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92782B">
      <w:pPr>
        <w:widowControl w:val="0"/>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92782B">
      <w:pPr>
        <w:widowControl w:val="0"/>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3"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4"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92782B">
      <w:pPr>
        <w:widowControl w:val="0"/>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92782B">
      <w:pPr>
        <w:widowControl w:val="0"/>
        <w:spacing w:before="120" w:after="0" w:line="240" w:lineRule="auto"/>
        <w:jc w:val="both"/>
        <w:rPr>
          <w:sz w:val="20"/>
          <w:szCs w:val="20"/>
        </w:rPr>
      </w:pPr>
      <w:r w:rsidRPr="00A374F2">
        <w:rPr>
          <w:sz w:val="20"/>
          <w:szCs w:val="20"/>
        </w:rPr>
        <w:lastRenderedPageBreak/>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92782B">
      <w:pPr>
        <w:widowControl w:val="0"/>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92782B">
      <w:pPr>
        <w:widowControl w:val="0"/>
        <w:numPr>
          <w:ilvl w:val="0"/>
          <w:numId w:val="58"/>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92782B">
      <w:pPr>
        <w:widowControl w:val="0"/>
        <w:numPr>
          <w:ilvl w:val="0"/>
          <w:numId w:val="58"/>
        </w:numPr>
        <w:spacing w:before="120" w:after="0" w:line="240" w:lineRule="auto"/>
        <w:jc w:val="both"/>
        <w:rPr>
          <w:sz w:val="20"/>
          <w:szCs w:val="20"/>
        </w:rPr>
      </w:pPr>
      <w:r w:rsidRPr="00AF0359">
        <w:rPr>
          <w:sz w:val="20"/>
          <w:szCs w:val="20"/>
        </w:rPr>
        <w:t xml:space="preserve">pomoc de </w:t>
      </w:r>
      <w:proofErr w:type="spellStart"/>
      <w:r w:rsidRPr="00AF0359">
        <w:rPr>
          <w:sz w:val="20"/>
          <w:szCs w:val="20"/>
        </w:rPr>
        <w:t>minimis</w:t>
      </w:r>
      <w:proofErr w:type="spellEnd"/>
      <w:r w:rsidRPr="00AF0359">
        <w:rPr>
          <w:sz w:val="20"/>
          <w:szCs w:val="20"/>
        </w:rPr>
        <w:t>;</w:t>
      </w:r>
    </w:p>
    <w:p w14:paraId="6CB1B782" w14:textId="77777777" w:rsidR="00520DEC" w:rsidRPr="00A374F2" w:rsidRDefault="00520DEC" w:rsidP="0092782B">
      <w:pPr>
        <w:widowControl w:val="0"/>
        <w:numPr>
          <w:ilvl w:val="0"/>
          <w:numId w:val="58"/>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92782B">
      <w:pPr>
        <w:widowControl w:val="0"/>
        <w:numPr>
          <w:ilvl w:val="0"/>
          <w:numId w:val="58"/>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92782B">
      <w:pPr>
        <w:widowControl w:val="0"/>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92782B">
      <w:pPr>
        <w:pStyle w:val="Odsekzoznamu"/>
        <w:widowControl w:val="0"/>
        <w:spacing w:before="120" w:after="0" w:line="240" w:lineRule="auto"/>
        <w:ind w:left="0"/>
        <w:rPr>
          <w:rFonts w:ascii="Arial Narrow" w:hAnsi="Arial Narrow"/>
          <w:color w:val="4F81BD"/>
          <w:sz w:val="24"/>
          <w:lang w:val="sk-SK"/>
        </w:rPr>
      </w:pPr>
    </w:p>
    <w:p w14:paraId="66F04230" w14:textId="77777777" w:rsidR="00697BE9" w:rsidRPr="006C23FE" w:rsidRDefault="00520DEC" w:rsidP="0092782B">
      <w:pPr>
        <w:pStyle w:val="Odsekzoznamu"/>
        <w:widowControl w:val="0"/>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A374F2">
        <w:rPr>
          <w:sz w:val="20"/>
          <w:szCs w:val="20"/>
        </w:rPr>
        <w:t>ŽoP</w:t>
      </w:r>
      <w:proofErr w:type="spellEnd"/>
      <w:r w:rsidRPr="00A374F2">
        <w:rPr>
          <w:sz w:val="20"/>
          <w:szCs w:val="20"/>
        </w:rPr>
        <w:t xml:space="preserve">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92782B">
      <w:pPr>
        <w:widowControl w:val="0"/>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92782B">
      <w:pPr>
        <w:widowControl w:val="0"/>
        <w:numPr>
          <w:ilvl w:val="0"/>
          <w:numId w:val="59"/>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92782B">
      <w:pPr>
        <w:widowControl w:val="0"/>
        <w:numPr>
          <w:ilvl w:val="0"/>
          <w:numId w:val="59"/>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92782B">
      <w:pPr>
        <w:widowControl w:val="0"/>
        <w:spacing w:before="120" w:after="0" w:line="240" w:lineRule="auto"/>
        <w:jc w:val="both"/>
        <w:rPr>
          <w:sz w:val="20"/>
          <w:szCs w:val="20"/>
        </w:rPr>
      </w:pPr>
    </w:p>
    <w:p w14:paraId="631550DA" w14:textId="77777777" w:rsidR="00697BE9" w:rsidRDefault="00520DEC" w:rsidP="0092782B">
      <w:pPr>
        <w:widowControl w:val="0"/>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92782B">
      <w:pPr>
        <w:widowControl w:val="0"/>
        <w:spacing w:before="120" w:after="0" w:line="240" w:lineRule="auto"/>
        <w:jc w:val="both"/>
        <w:rPr>
          <w:color w:val="4F81BD"/>
          <w:sz w:val="24"/>
          <w:lang w:val="x-none"/>
        </w:rPr>
      </w:pPr>
      <w:bookmarkStart w:id="174" w:name="_Toc469685696"/>
      <w:r w:rsidRPr="00FA4143">
        <w:rPr>
          <w:color w:val="4F81BD"/>
          <w:sz w:val="24"/>
          <w:lang w:val="x-none"/>
        </w:rPr>
        <w:t>Životný cyklus príjmov v rámci projektov generujúcich príjem</w:t>
      </w:r>
      <w:bookmarkEnd w:id="174"/>
    </w:p>
    <w:p w14:paraId="7607218C" w14:textId="77777777" w:rsidR="00FA4143" w:rsidRPr="00FA4143" w:rsidRDefault="00FA4143" w:rsidP="0092782B">
      <w:pPr>
        <w:widowControl w:val="0"/>
        <w:spacing w:before="120" w:after="0" w:line="240" w:lineRule="auto"/>
        <w:jc w:val="both"/>
        <w:rPr>
          <w:sz w:val="20"/>
          <w:szCs w:val="20"/>
        </w:rPr>
      </w:pPr>
      <w:r w:rsidRPr="00FA4143">
        <w:rPr>
          <w:sz w:val="20"/>
          <w:szCs w:val="20"/>
        </w:rPr>
        <w:t xml:space="preserve">Nasledujúca schéma znázorňuje životný cyklus príjmov projektu s ohľadom na jednotlivé fázy projektu, počnúc prípravou </w:t>
      </w:r>
      <w:proofErr w:type="spellStart"/>
      <w:r w:rsidRPr="00FA4143">
        <w:rPr>
          <w:sz w:val="20"/>
          <w:szCs w:val="20"/>
        </w:rPr>
        <w:t>ŽoNFP</w:t>
      </w:r>
      <w:proofErr w:type="spellEnd"/>
      <w:r w:rsidRPr="00FA4143">
        <w:rPr>
          <w:sz w:val="20"/>
          <w:szCs w:val="20"/>
        </w:rPr>
        <w:t>, pokračujúc realizáciou a obdobím udržateľnosti projektu, až po referenčné obdobie.</w:t>
      </w:r>
    </w:p>
    <w:p w14:paraId="0A9EE9AE" w14:textId="77777777" w:rsidR="00FA4143" w:rsidRDefault="00FA4143" w:rsidP="0092782B">
      <w:pPr>
        <w:widowControl w:val="0"/>
        <w:spacing w:before="120" w:after="0" w:line="240" w:lineRule="auto"/>
        <w:jc w:val="both"/>
        <w:rPr>
          <w:b/>
          <w:bCs/>
          <w:sz w:val="20"/>
          <w:szCs w:val="20"/>
          <w:lang w:val="en-US"/>
        </w:rPr>
      </w:pPr>
    </w:p>
    <w:p w14:paraId="0D776865" w14:textId="77777777" w:rsidR="00FA4143" w:rsidRPr="00FA4143" w:rsidRDefault="00FA4143" w:rsidP="0092782B">
      <w:pPr>
        <w:widowControl w:val="0"/>
        <w:spacing w:before="120" w:after="0" w:line="240" w:lineRule="auto"/>
        <w:jc w:val="both"/>
        <w:rPr>
          <w:b/>
          <w:bCs/>
          <w:sz w:val="20"/>
          <w:szCs w:val="20"/>
          <w:lang w:val="en-US"/>
        </w:rPr>
      </w:pPr>
      <w:proofErr w:type="spellStart"/>
      <w:r w:rsidRPr="00FA4143">
        <w:rPr>
          <w:b/>
          <w:bCs/>
          <w:sz w:val="20"/>
          <w:szCs w:val="20"/>
          <w:lang w:val="en-US"/>
        </w:rPr>
        <w:t>Životný</w:t>
      </w:r>
      <w:proofErr w:type="spellEnd"/>
      <w:r w:rsidRPr="00FA4143">
        <w:rPr>
          <w:b/>
          <w:bCs/>
          <w:sz w:val="20"/>
          <w:szCs w:val="20"/>
          <w:lang w:val="en-US"/>
        </w:rPr>
        <w:t xml:space="preserve"> </w:t>
      </w:r>
      <w:proofErr w:type="spellStart"/>
      <w:r w:rsidRPr="00FA4143">
        <w:rPr>
          <w:b/>
          <w:bCs/>
          <w:sz w:val="20"/>
          <w:szCs w:val="20"/>
          <w:lang w:val="en-US"/>
        </w:rPr>
        <w:t>cyklus</w:t>
      </w:r>
      <w:proofErr w:type="spellEnd"/>
      <w:r w:rsidRPr="00FA4143">
        <w:rPr>
          <w:b/>
          <w:bCs/>
          <w:sz w:val="20"/>
          <w:szCs w:val="20"/>
          <w:lang w:val="en-US"/>
        </w:rPr>
        <w:t xml:space="preserve"> </w:t>
      </w:r>
      <w:proofErr w:type="spellStart"/>
      <w:r w:rsidRPr="00FA4143">
        <w:rPr>
          <w:b/>
          <w:bCs/>
          <w:sz w:val="20"/>
          <w:szCs w:val="20"/>
          <w:lang w:val="en-US"/>
        </w:rPr>
        <w:t>príjmov</w:t>
      </w:r>
      <w:proofErr w:type="spellEnd"/>
      <w:r w:rsidRPr="00FA4143">
        <w:rPr>
          <w:b/>
          <w:bCs/>
          <w:sz w:val="20"/>
          <w:szCs w:val="20"/>
          <w:lang w:val="en-US"/>
        </w:rPr>
        <w:t xml:space="preserve"> v </w:t>
      </w:r>
      <w:proofErr w:type="spellStart"/>
      <w:r w:rsidRPr="00FA4143">
        <w:rPr>
          <w:b/>
          <w:bCs/>
          <w:sz w:val="20"/>
          <w:szCs w:val="20"/>
          <w:lang w:val="en-US"/>
        </w:rPr>
        <w:t>rámci</w:t>
      </w:r>
      <w:proofErr w:type="spellEnd"/>
      <w:r w:rsidRPr="00FA4143">
        <w:rPr>
          <w:b/>
          <w:bCs/>
          <w:sz w:val="20"/>
          <w:szCs w:val="20"/>
          <w:lang w:val="en-US"/>
        </w:rPr>
        <w:t xml:space="preserve"> </w:t>
      </w:r>
      <w:proofErr w:type="spellStart"/>
      <w:r w:rsidRPr="00FA4143">
        <w:rPr>
          <w:b/>
          <w:bCs/>
          <w:sz w:val="20"/>
          <w:szCs w:val="20"/>
          <w:lang w:val="en-US"/>
        </w:rPr>
        <w:t>projektov</w:t>
      </w:r>
      <w:proofErr w:type="spellEnd"/>
      <w:r w:rsidRPr="00FA4143">
        <w:rPr>
          <w:b/>
          <w:bCs/>
          <w:sz w:val="20"/>
          <w:szCs w:val="20"/>
          <w:lang w:val="en-US"/>
        </w:rPr>
        <w:t xml:space="preserve"> </w:t>
      </w:r>
      <w:proofErr w:type="spellStart"/>
      <w:r w:rsidRPr="00FA4143">
        <w:rPr>
          <w:b/>
          <w:bCs/>
          <w:sz w:val="20"/>
          <w:szCs w:val="20"/>
          <w:lang w:val="en-US"/>
        </w:rPr>
        <w:t>generujúcich</w:t>
      </w:r>
      <w:proofErr w:type="spellEnd"/>
      <w:r w:rsidRPr="00FA4143">
        <w:rPr>
          <w:b/>
          <w:bCs/>
          <w:sz w:val="20"/>
          <w:szCs w:val="20"/>
          <w:lang w:val="en-US"/>
        </w:rPr>
        <w:t xml:space="preserve"> </w:t>
      </w:r>
      <w:proofErr w:type="spellStart"/>
      <w:r w:rsidRPr="00FA4143">
        <w:rPr>
          <w:b/>
          <w:bCs/>
          <w:sz w:val="20"/>
          <w:szCs w:val="20"/>
          <w:lang w:val="en-US"/>
        </w:rPr>
        <w:t>príjem</w:t>
      </w:r>
      <w:proofErr w:type="spellEnd"/>
    </w:p>
    <w:p w14:paraId="38EC964D" w14:textId="7A4ED02B" w:rsidR="00FA4143" w:rsidRPr="00FA4143" w:rsidRDefault="00335510" w:rsidP="0092782B">
      <w:pPr>
        <w:widowControl w:val="0"/>
        <w:spacing w:before="120" w:after="0" w:line="240" w:lineRule="auto"/>
        <w:jc w:val="both"/>
        <w:rPr>
          <w:sz w:val="20"/>
          <w:szCs w:val="20"/>
        </w:rPr>
      </w:pPr>
      <w:r>
        <w:rPr>
          <w:noProof/>
          <w:sz w:val="20"/>
          <w:szCs w:val="20"/>
          <w:lang w:eastAsia="sk-SK"/>
        </w:rPr>
        <w:lastRenderedPageBreak/>
        <w:drawing>
          <wp:inline distT="0" distB="0" distL="0" distR="0" wp14:anchorId="79AE9D84" wp14:editId="3F31F347">
            <wp:extent cx="5762625" cy="215265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2625" cy="2152650"/>
                    </a:xfrm>
                    <a:prstGeom prst="rect">
                      <a:avLst/>
                    </a:prstGeom>
                    <a:noFill/>
                    <a:ln>
                      <a:noFill/>
                    </a:ln>
                  </pic:spPr>
                </pic:pic>
              </a:graphicData>
            </a:graphic>
          </wp:inline>
        </w:drawing>
      </w:r>
    </w:p>
    <w:p w14:paraId="674ED6DF" w14:textId="77777777" w:rsidR="00C45089" w:rsidRPr="00333E62" w:rsidRDefault="00C45089" w:rsidP="0092782B">
      <w:pPr>
        <w:pStyle w:val="Nadpis2"/>
        <w:keepNext w:val="0"/>
        <w:widowControl w:val="0"/>
        <w:tabs>
          <w:tab w:val="clear" w:pos="2128"/>
          <w:tab w:val="num" w:pos="567"/>
        </w:tabs>
        <w:spacing w:before="120" w:after="0"/>
        <w:ind w:left="567" w:hanging="567"/>
      </w:pPr>
      <w:bookmarkStart w:id="175" w:name="_Toc7078285"/>
      <w:r>
        <w:rPr>
          <w:lang w:val="sk-SK"/>
        </w:rPr>
        <w:t>Infraštruktúra</w:t>
      </w:r>
      <w:bookmarkEnd w:id="175"/>
    </w:p>
    <w:p w14:paraId="56960D1D" w14:textId="77777777" w:rsidR="00C45089" w:rsidRPr="000F47DD" w:rsidRDefault="00C45089" w:rsidP="0092782B">
      <w:pPr>
        <w:widowControl w:val="0"/>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92782B">
      <w:pPr>
        <w:widowControl w:val="0"/>
        <w:numPr>
          <w:ilvl w:val="0"/>
          <w:numId w:val="63"/>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92782B">
      <w:pPr>
        <w:widowControl w:val="0"/>
        <w:numPr>
          <w:ilvl w:val="0"/>
          <w:numId w:val="63"/>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92782B">
      <w:pPr>
        <w:widowControl w:val="0"/>
        <w:numPr>
          <w:ilvl w:val="0"/>
          <w:numId w:val="63"/>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92782B">
      <w:pPr>
        <w:widowControl w:val="0"/>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92782B">
      <w:pPr>
        <w:widowControl w:val="0"/>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92782B">
      <w:pPr>
        <w:widowControl w:val="0"/>
        <w:rPr>
          <w:lang w:val="x-none"/>
        </w:rPr>
      </w:pPr>
    </w:p>
    <w:p w14:paraId="58D938AE"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176" w:name="_Toc7078286"/>
      <w:r w:rsidRPr="00A374F2">
        <w:t>Vyvolané investície</w:t>
      </w:r>
      <w:bookmarkEnd w:id="176"/>
    </w:p>
    <w:p w14:paraId="2060516A" w14:textId="77777777" w:rsidR="00957DDF" w:rsidRPr="00A374F2" w:rsidRDefault="00957DDF" w:rsidP="0092782B">
      <w:pPr>
        <w:widowControl w:val="0"/>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92782B">
      <w:pPr>
        <w:widowControl w:val="0"/>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92782B">
      <w:pPr>
        <w:widowControl w:val="0"/>
        <w:spacing w:before="120" w:after="0" w:line="240" w:lineRule="auto"/>
        <w:jc w:val="both"/>
        <w:rPr>
          <w:bCs/>
          <w:sz w:val="20"/>
          <w:szCs w:val="20"/>
        </w:rPr>
      </w:pPr>
    </w:p>
    <w:p w14:paraId="53E76E4F" w14:textId="77777777" w:rsidR="00957DDF" w:rsidRPr="00A374F2" w:rsidRDefault="00957DDF" w:rsidP="0092782B">
      <w:pPr>
        <w:pStyle w:val="Nadpis2"/>
        <w:keepNext w:val="0"/>
        <w:widowControl w:val="0"/>
        <w:tabs>
          <w:tab w:val="clear" w:pos="2128"/>
          <w:tab w:val="num" w:pos="567"/>
        </w:tabs>
        <w:spacing w:before="120" w:after="0"/>
        <w:ind w:left="567" w:hanging="567"/>
      </w:pPr>
      <w:bookmarkStart w:id="177" w:name="_Nepriame_výdavky"/>
      <w:bookmarkStart w:id="178" w:name="_Toc7078287"/>
      <w:bookmarkEnd w:id="177"/>
      <w:r w:rsidRPr="00A374F2">
        <w:lastRenderedPageBreak/>
        <w:t>Nepriame výdavky</w:t>
      </w:r>
      <w:bookmarkEnd w:id="178"/>
    </w:p>
    <w:p w14:paraId="707FB931" w14:textId="77777777" w:rsidR="00957DDF" w:rsidRPr="00A374F2" w:rsidRDefault="00A70D4D" w:rsidP="0092782B">
      <w:pPr>
        <w:widowControl w:val="0"/>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C87341">
        <w:rPr>
          <w:sz w:val="20"/>
          <w:szCs w:val="20"/>
        </w:rPr>
        <w:t xml:space="preserve">príprava projektu (napr. príprava </w:t>
      </w:r>
      <w:proofErr w:type="spellStart"/>
      <w:r w:rsidRPr="00C87341">
        <w:rPr>
          <w:sz w:val="20"/>
          <w:szCs w:val="20"/>
        </w:rPr>
        <w:t>ŽoNFP</w:t>
      </w:r>
      <w:proofErr w:type="spellEnd"/>
      <w:r w:rsidRPr="00C87341">
        <w:rPr>
          <w:sz w:val="20"/>
          <w:szCs w:val="20"/>
        </w:rPr>
        <w:t>,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 xml:space="preserve">finančné riadenie projektu (priebežné finančné riadenie projektu, vyhodnocovanie finančného pokroku, vyhodnocovanie plnenia rozpočtu, spracovanie </w:t>
      </w:r>
      <w:proofErr w:type="spellStart"/>
      <w:r w:rsidRPr="00333E62">
        <w:rPr>
          <w:sz w:val="20"/>
          <w:szCs w:val="20"/>
        </w:rPr>
        <w:t>ŽoP</w:t>
      </w:r>
      <w:proofErr w:type="spellEnd"/>
      <w:r w:rsidRPr="00333E62">
        <w:rPr>
          <w:sz w:val="20"/>
          <w:szCs w:val="20"/>
        </w:rPr>
        <w:t>, účtovníctvo), vedenie agendy personalistiky a miezd,</w:t>
      </w:r>
    </w:p>
    <w:p w14:paraId="2913B8DB" w14:textId="77777777" w:rsidR="00F00B48" w:rsidRDefault="00F00B48"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92782B">
      <w:pPr>
        <w:widowControl w:val="0"/>
        <w:numPr>
          <w:ilvl w:val="1"/>
          <w:numId w:val="39"/>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w:t>
      </w:r>
      <w:proofErr w:type="spellStart"/>
      <w:r w:rsidR="005A6F35" w:rsidRPr="005A6F35">
        <w:rPr>
          <w:sz w:val="20"/>
          <w:szCs w:val="20"/>
        </w:rPr>
        <w:t>pr</w:t>
      </w:r>
      <w:proofErr w:type="spellEnd"/>
      <w:r w:rsidR="005A6F35" w:rsidRPr="005A6F35">
        <w:rPr>
          <w:sz w:val="20"/>
          <w:szCs w:val="20"/>
        </w:rPr>
        <w:t>.</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92782B">
      <w:pPr>
        <w:widowControl w:val="0"/>
        <w:numPr>
          <w:ilvl w:val="1"/>
          <w:numId w:val="39"/>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92782B">
      <w:pPr>
        <w:widowControl w:val="0"/>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w:t>
      </w:r>
      <w:r w:rsidRPr="00333E62">
        <w:rPr>
          <w:sz w:val="20"/>
          <w:szCs w:val="20"/>
        </w:rPr>
        <w:lastRenderedPageBreak/>
        <w:t xml:space="preserve">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92782B">
      <w:pPr>
        <w:widowControl w:val="0"/>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92782B">
      <w:pPr>
        <w:widowControl w:val="0"/>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92782B">
      <w:pPr>
        <w:widowControl w:val="0"/>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92782B">
      <w:pPr>
        <w:widowControl w:val="0"/>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92782B">
      <w:pPr>
        <w:widowControl w:val="0"/>
        <w:spacing w:before="120" w:after="0" w:line="240" w:lineRule="auto"/>
        <w:jc w:val="both"/>
        <w:rPr>
          <w:rFonts w:cs="Calibri"/>
          <w:sz w:val="20"/>
          <w:szCs w:val="20"/>
        </w:rPr>
      </w:pPr>
    </w:p>
    <w:p w14:paraId="20DBEF14" w14:textId="77777777" w:rsidR="00DD6D31" w:rsidRPr="00A374F2" w:rsidRDefault="00DD6D31" w:rsidP="0092782B">
      <w:pPr>
        <w:pStyle w:val="Nadpis2"/>
        <w:keepNext w:val="0"/>
        <w:widowControl w:val="0"/>
        <w:tabs>
          <w:tab w:val="clear" w:pos="2128"/>
          <w:tab w:val="num" w:pos="567"/>
        </w:tabs>
        <w:spacing w:before="120" w:after="0"/>
        <w:ind w:left="567" w:hanging="567"/>
      </w:pPr>
      <w:bookmarkStart w:id="179" w:name="_Toc7078288"/>
      <w:r>
        <w:rPr>
          <w:lang w:val="sk-SK"/>
        </w:rPr>
        <w:t>Zjednodušené vykazovanie výdavkov (ZVV)</w:t>
      </w:r>
      <w:bookmarkEnd w:id="179"/>
    </w:p>
    <w:p w14:paraId="306FA13E" w14:textId="18251B1D" w:rsidR="005F1508" w:rsidRDefault="00DD6D31" w:rsidP="0092782B">
      <w:pPr>
        <w:widowControl w:val="0"/>
        <w:numPr>
          <w:ilvl w:val="0"/>
          <w:numId w:val="87"/>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92782B">
      <w:pPr>
        <w:widowControl w:val="0"/>
        <w:numPr>
          <w:ilvl w:val="0"/>
          <w:numId w:val="87"/>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92782B">
      <w:pPr>
        <w:widowControl w:val="0"/>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92782B">
      <w:pPr>
        <w:widowControl w:val="0"/>
        <w:spacing w:before="120" w:after="0" w:line="240" w:lineRule="auto"/>
        <w:ind w:left="720"/>
        <w:jc w:val="both"/>
        <w:rPr>
          <w:sz w:val="20"/>
          <w:szCs w:val="20"/>
        </w:rPr>
      </w:pPr>
      <w:r w:rsidRPr="00DD6D31">
        <w:rPr>
          <w:sz w:val="20"/>
          <w:szCs w:val="20"/>
        </w:rPr>
        <w:lastRenderedPageBreak/>
        <w:t>b)</w:t>
      </w:r>
      <w:r>
        <w:rPr>
          <w:sz w:val="20"/>
          <w:szCs w:val="20"/>
        </w:rPr>
        <w:t xml:space="preserve"> jednorazová platba (ďalej aj „JP“)</w:t>
      </w:r>
      <w:r w:rsidRPr="00DD6D31">
        <w:rPr>
          <w:sz w:val="20"/>
          <w:szCs w:val="20"/>
        </w:rPr>
        <w:t>,</w:t>
      </w:r>
    </w:p>
    <w:p w14:paraId="7184B13C" w14:textId="29A1E0C0" w:rsidR="005F1508" w:rsidRPr="00DD1A11" w:rsidRDefault="005F1508" w:rsidP="0092782B">
      <w:pPr>
        <w:widowControl w:val="0"/>
        <w:spacing w:before="120" w:after="0" w:line="240" w:lineRule="auto"/>
        <w:ind w:left="720"/>
        <w:jc w:val="both"/>
        <w:rPr>
          <w:sz w:val="20"/>
          <w:szCs w:val="20"/>
        </w:rPr>
      </w:pPr>
      <w:r w:rsidRPr="00DD1A11">
        <w:rPr>
          <w:sz w:val="20"/>
          <w:szCs w:val="20"/>
        </w:rPr>
        <w:t xml:space="preserve">c) </w:t>
      </w:r>
      <w:r w:rsidR="00DD1A11" w:rsidRPr="00DD1A11">
        <w:rPr>
          <w:sz w:val="20"/>
          <w:szCs w:val="20"/>
          <w:lang w:val="x-none"/>
        </w:rPr>
        <w:t>paušálne financovanie stanovené uplatnením percentuálneho podielu na jednu alebo viaceré určené kategórie nákladov (ďalej aj „paušálna sadzba „ alebo „PS“);</w:t>
      </w:r>
    </w:p>
    <w:p w14:paraId="0A903892" w14:textId="3BB7635B" w:rsidR="005F1508" w:rsidRDefault="005F1508" w:rsidP="0092782B">
      <w:pPr>
        <w:widowControl w:val="0"/>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92782B">
      <w:pPr>
        <w:widowControl w:val="0"/>
        <w:numPr>
          <w:ilvl w:val="0"/>
          <w:numId w:val="87"/>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92782B">
      <w:pPr>
        <w:widowControl w:val="0"/>
        <w:numPr>
          <w:ilvl w:val="0"/>
          <w:numId w:val="87"/>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92782B">
      <w:pPr>
        <w:widowControl w:val="0"/>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92782B">
      <w:pPr>
        <w:widowControl w:val="0"/>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92782B">
      <w:pPr>
        <w:widowControl w:val="0"/>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92782B">
      <w:pPr>
        <w:widowControl w:val="0"/>
        <w:spacing w:before="120" w:after="0" w:line="240" w:lineRule="auto"/>
        <w:jc w:val="both"/>
        <w:rPr>
          <w:sz w:val="20"/>
          <w:szCs w:val="20"/>
        </w:rPr>
      </w:pPr>
      <w:r>
        <w:rPr>
          <w:sz w:val="20"/>
          <w:szCs w:val="20"/>
        </w:rPr>
        <w:t xml:space="preserve">Vo všeobecnosti platí, že </w:t>
      </w:r>
      <w:r w:rsidRPr="008B4359">
        <w:rPr>
          <w:sz w:val="20"/>
          <w:szCs w:val="20"/>
        </w:rPr>
        <w:t xml:space="preserve">ZVV nie je možné použiť v prípade, ak sa projekt realizuje výhradne prostredníctvom verejného obstarávania </w:t>
      </w:r>
      <w:proofErr w:type="spellStart"/>
      <w:r w:rsidRPr="008B4359">
        <w:rPr>
          <w:sz w:val="20"/>
          <w:szCs w:val="20"/>
        </w:rPr>
        <w:t>t.j</w:t>
      </w:r>
      <w:proofErr w:type="spellEnd"/>
      <w:r w:rsidRPr="008B4359">
        <w:rPr>
          <w:sz w:val="20"/>
          <w:szCs w:val="20"/>
        </w:rPr>
        <w:t>.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92782B">
      <w:pPr>
        <w:widowControl w:val="0"/>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w:t>
      </w:r>
      <w:proofErr w:type="spellStart"/>
      <w:r>
        <w:rPr>
          <w:sz w:val="20"/>
          <w:szCs w:val="20"/>
        </w:rPr>
        <w:t>ých</w:t>
      </w:r>
      <w:proofErr w:type="spellEnd"/>
      <w:r>
        <w:rPr>
          <w:sz w:val="20"/>
          <w:szCs w:val="20"/>
        </w:rPr>
        <w:t>:</w:t>
      </w:r>
    </w:p>
    <w:p w14:paraId="46DCCA15"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bookmarkStart w:id="180" w:name="_Toc441248517"/>
      <w:bookmarkStart w:id="181" w:name="_Toc441426303"/>
      <w:bookmarkStart w:id="182" w:name="_Toc441426844"/>
      <w:bookmarkStart w:id="183" w:name="_Toc441427668"/>
      <w:bookmarkStart w:id="184" w:name="_Toc441431292"/>
      <w:bookmarkStart w:id="185" w:name="_Toc441488683"/>
      <w:bookmarkStart w:id="186" w:name="_Toc441248518"/>
      <w:bookmarkStart w:id="187" w:name="_Toc441426304"/>
      <w:bookmarkStart w:id="188" w:name="_Toc441426845"/>
      <w:bookmarkStart w:id="189" w:name="_Toc441427669"/>
      <w:bookmarkStart w:id="190" w:name="_Toc441431293"/>
      <w:bookmarkStart w:id="191" w:name="_Toc441488684"/>
      <w:bookmarkEnd w:id="180"/>
      <w:bookmarkEnd w:id="181"/>
      <w:bookmarkEnd w:id="182"/>
      <w:bookmarkEnd w:id="183"/>
      <w:bookmarkEnd w:id="184"/>
      <w:bookmarkEnd w:id="185"/>
      <w:bookmarkEnd w:id="186"/>
      <w:bookmarkEnd w:id="187"/>
      <w:bookmarkEnd w:id="188"/>
      <w:bookmarkEnd w:id="189"/>
      <w:bookmarkEnd w:id="190"/>
      <w:bookmarkEnd w:id="191"/>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92782B">
      <w:pPr>
        <w:widowControl w:val="0"/>
        <w:jc w:val="both"/>
        <w:rPr>
          <w:b/>
          <w:color w:val="FFFFFF"/>
          <w:szCs w:val="32"/>
        </w:rPr>
      </w:pPr>
    </w:p>
    <w:p w14:paraId="31569F53" w14:textId="43688F23" w:rsidR="00AD7012" w:rsidRPr="00AD7012" w:rsidRDefault="00AD7012" w:rsidP="0092782B">
      <w:pPr>
        <w:pStyle w:val="Nadpis2"/>
        <w:keepNext w:val="0"/>
        <w:widowControl w:val="0"/>
        <w:tabs>
          <w:tab w:val="clear" w:pos="2128"/>
          <w:tab w:val="num" w:pos="567"/>
        </w:tabs>
        <w:spacing w:before="120" w:after="0"/>
        <w:ind w:left="567" w:hanging="567"/>
        <w:rPr>
          <w:lang w:val="sk-SK"/>
        </w:rPr>
      </w:pPr>
      <w:bookmarkStart w:id="192" w:name="_Toc7078289"/>
      <w:r w:rsidRPr="00AD7012">
        <w:rPr>
          <w:lang w:val="sk-SK"/>
        </w:rPr>
        <w:t>Podmienky oprávnenosti DPH projektov OPII</w:t>
      </w:r>
      <w:bookmarkEnd w:id="192"/>
      <w:r w:rsidRPr="00AD7012">
        <w:rPr>
          <w:lang w:val="sk-SK"/>
        </w:rPr>
        <w:t xml:space="preserve"> </w:t>
      </w:r>
    </w:p>
    <w:p w14:paraId="632B123C" w14:textId="1DAEE060" w:rsidR="00AD7012" w:rsidRPr="00AD7012" w:rsidDel="0047373E" w:rsidRDefault="00AD7012" w:rsidP="0092782B">
      <w:pPr>
        <w:widowControl w:val="0"/>
        <w:spacing w:before="120" w:after="0"/>
        <w:jc w:val="both"/>
        <w:rPr>
          <w:del w:id="193" w:author="Uzivatel" w:date="2023-01-05T11:07:00Z"/>
          <w:sz w:val="20"/>
          <w:szCs w:val="20"/>
        </w:rPr>
      </w:pPr>
      <w:del w:id="194" w:author="Uzivatel" w:date="2023-01-05T11:07:00Z">
        <w:r w:rsidRPr="00AD7012" w:rsidDel="0047373E">
          <w:rPr>
            <w:sz w:val="20"/>
            <w:szCs w:val="20"/>
          </w:rPr>
          <w:delText>Účelom tejto kapitoly je vysvetliť základné zásady a princípy na základe ktorých by sa mala posúdiť oprávnenosť DPH a ostatné s tým súvisiace dôsledky v rámci realizácie projektov OPII.</w:delText>
        </w:r>
      </w:del>
    </w:p>
    <w:p w14:paraId="066774E5" w14:textId="017DF0F4" w:rsidR="00AD7012" w:rsidRPr="00AD7012" w:rsidDel="0047373E" w:rsidRDefault="00AD7012" w:rsidP="006433AF">
      <w:pPr>
        <w:jc w:val="both"/>
        <w:rPr>
          <w:del w:id="195" w:author="Uzivatel" w:date="2023-01-05T11:07:00Z"/>
          <w:sz w:val="20"/>
          <w:szCs w:val="20"/>
        </w:rPr>
      </w:pPr>
      <w:r w:rsidRPr="00FF3596">
        <w:rPr>
          <w:sz w:val="20"/>
          <w:szCs w:val="20"/>
        </w:rPr>
        <w:t xml:space="preserve">V programovom období 2014 – 2020 sa oprávnenosť DPH rieši v článku 69 ods. 3 písm. c) všeobecného nariadenia, v ktorom sa uvádza, že DPH nie je oprávnená </w:t>
      </w:r>
      <w:r w:rsidRPr="00FF3596">
        <w:rPr>
          <w:i/>
          <w:sz w:val="20"/>
          <w:szCs w:val="20"/>
        </w:rPr>
        <w:t>„okrem prípadu, keď je nenávratná podľa vnútroštátnych právnych predpisov o DPH“.</w:t>
      </w:r>
      <w:r w:rsidRPr="00FF3596">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FF3596">
        <w:rPr>
          <w:b/>
          <w:sz w:val="20"/>
          <w:szCs w:val="20"/>
        </w:rPr>
        <w:t xml:space="preserve">je akýmkoľvek spôsobom jednoznačne vymáhateľná, sa považuje za neoprávnený výdavok pre </w:t>
      </w:r>
      <w:proofErr w:type="spellStart"/>
      <w:r w:rsidRPr="00FF3596">
        <w:rPr>
          <w:b/>
          <w:sz w:val="20"/>
          <w:szCs w:val="20"/>
        </w:rPr>
        <w:t>príjemcu</w:t>
      </w:r>
      <w:r w:rsidRPr="00FF3596">
        <w:rPr>
          <w:sz w:val="20"/>
          <w:szCs w:val="20"/>
        </w:rPr>
        <w:t>,</w:t>
      </w:r>
      <w:del w:id="196" w:author="Zelinová, Daniela" w:date="2023-01-09T15:44:00Z">
        <w:r w:rsidRPr="00FF3596" w:rsidDel="00173E03">
          <w:rPr>
            <w:sz w:val="20"/>
            <w:szCs w:val="20"/>
          </w:rPr>
          <w:delText xml:space="preserve"> aj keď de facto príjemca nenadobúda vrátenie DPH</w:delText>
        </w:r>
      </w:del>
      <w:del w:id="197" w:author="Uzivatel" w:date="2023-01-05T11:07:00Z">
        <w:r w:rsidRPr="00FF3596" w:rsidDel="0047373E">
          <w:rPr>
            <w:sz w:val="20"/>
            <w:szCs w:val="20"/>
          </w:rPr>
          <w:delText>.</w:delText>
        </w:r>
      </w:del>
      <w:ins w:id="198" w:author="Zelinová, Daniela" w:date="2023-01-09T15:56:00Z">
        <w:r w:rsidR="006433AF" w:rsidRPr="00FF3596">
          <w:rPr>
            <w:sz w:val="20"/>
            <w:szCs w:val="20"/>
          </w:rPr>
          <w:t>V</w:t>
        </w:r>
        <w:proofErr w:type="spellEnd"/>
        <w:r w:rsidR="006433AF" w:rsidRPr="00FF3596">
          <w:rPr>
            <w:sz w:val="20"/>
            <w:szCs w:val="20"/>
          </w:rPr>
          <w:t xml:space="preserve"> rámci posudzovania oprávnenosti DPH sa berie do úvahy </w:t>
        </w:r>
      </w:ins>
      <w:ins w:id="199" w:author="Zelinová, Daniela" w:date="2023-01-09T15:57:00Z">
        <w:r w:rsidR="006433AF" w:rsidRPr="00FF3596">
          <w:rPr>
            <w:sz w:val="20"/>
            <w:szCs w:val="20"/>
          </w:rPr>
          <w:t xml:space="preserve">List EK, v ktorom EK reaguje na rozsudok ESD z 22.6.2022 v prípade č. T-357/19 </w:t>
        </w:r>
        <w:proofErr w:type="spellStart"/>
        <w:r w:rsidR="006433AF" w:rsidRPr="00FF3596">
          <w:rPr>
            <w:sz w:val="20"/>
            <w:szCs w:val="20"/>
          </w:rPr>
          <w:t>Italy</w:t>
        </w:r>
        <w:proofErr w:type="spellEnd"/>
        <w:r w:rsidR="006433AF" w:rsidRPr="00FF3596">
          <w:rPr>
            <w:sz w:val="20"/>
            <w:szCs w:val="20"/>
          </w:rPr>
          <w:t xml:space="preserve"> v. </w:t>
        </w:r>
        <w:proofErr w:type="spellStart"/>
        <w:r w:rsidR="006433AF" w:rsidRPr="00FF3596">
          <w:rPr>
            <w:sz w:val="20"/>
            <w:szCs w:val="20"/>
          </w:rPr>
          <w:t>Commission</w:t>
        </w:r>
        <w:proofErr w:type="spellEnd"/>
        <w:r w:rsidR="006433AF" w:rsidRPr="00FF3596">
          <w:rPr>
            <w:sz w:val="20"/>
            <w:szCs w:val="20"/>
          </w:rPr>
          <w:t xml:space="preserve">. Predmetom </w:t>
        </w:r>
        <w:r w:rsidR="006433AF" w:rsidRPr="00FF3596">
          <w:rPr>
            <w:sz w:val="20"/>
            <w:szCs w:val="20"/>
          </w:rPr>
          <w:lastRenderedPageBreak/>
          <w:t>rozsudku ESD je oprávnenosť DPH v konkrétnom veľkom projekte širokopásmové</w:t>
        </w:r>
        <w:bookmarkStart w:id="200" w:name="_GoBack"/>
        <w:bookmarkEnd w:id="200"/>
        <w:r w:rsidR="006433AF" w:rsidRPr="00FF3596">
          <w:rPr>
            <w:sz w:val="20"/>
            <w:szCs w:val="20"/>
          </w:rPr>
          <w:t>ho pripojenia v období 2014-2020 v IT. V dôsledku tohto rozsudku EK ruší svoje usmernenie k oprávnenosti DPH v období 2014-2020 č. SWD(2018)459 a</w:t>
        </w:r>
      </w:ins>
      <w:ins w:id="201" w:author="Zelinová, Daniela" w:date="2023-01-09T15:58:00Z">
        <w:r w:rsidR="006433AF" w:rsidRPr="00FF3596">
          <w:rPr>
            <w:sz w:val="20"/>
            <w:szCs w:val="20"/>
          </w:rPr>
          <w:t> </w:t>
        </w:r>
      </w:ins>
      <w:ins w:id="202" w:author="Zelinová, Daniela" w:date="2023-01-09T15:57:00Z">
        <w:r w:rsidR="006433AF" w:rsidRPr="00FF3596">
          <w:rPr>
            <w:sz w:val="20"/>
            <w:szCs w:val="20"/>
          </w:rPr>
          <w:t>konštatuje</w:t>
        </w:r>
      </w:ins>
      <w:ins w:id="203" w:author="Zelinová, Daniela" w:date="2023-01-09T15:58:00Z">
        <w:r w:rsidR="006433AF" w:rsidRPr="00FF3596">
          <w:rPr>
            <w:sz w:val="20"/>
            <w:szCs w:val="20"/>
          </w:rPr>
          <w:t xml:space="preserve">, že </w:t>
        </w:r>
      </w:ins>
      <w:ins w:id="204" w:author="Zelinová, Daniela" w:date="2023-01-09T15:57:00Z">
        <w:r w:rsidR="006433AF" w:rsidRPr="00FF3596">
          <w:rPr>
            <w:sz w:val="20"/>
            <w:szCs w:val="20"/>
          </w:rPr>
          <w:t xml:space="preserve"> DPH je neoprávnená výlučne ak je návratná (</w:t>
        </w:r>
        <w:proofErr w:type="spellStart"/>
        <w:r w:rsidR="006433AF" w:rsidRPr="00FF3596">
          <w:rPr>
            <w:sz w:val="20"/>
            <w:szCs w:val="20"/>
          </w:rPr>
          <w:t>recoverable</w:t>
        </w:r>
        <w:proofErr w:type="spellEnd"/>
        <w:r w:rsidR="006433AF" w:rsidRPr="00FF3596">
          <w:rPr>
            <w:sz w:val="20"/>
            <w:szCs w:val="20"/>
          </w:rPr>
          <w:t xml:space="preserve">) zo strany prijímateľa podľa národnej DPH legislatívy. ESD zároveň uznal, že koncept návratnosti DPH v národnej legislatíve môže byť širší ako </w:t>
        </w:r>
        <w:proofErr w:type="spellStart"/>
        <w:r w:rsidR="006433AF" w:rsidRPr="00FF3596">
          <w:rPr>
            <w:sz w:val="20"/>
            <w:szCs w:val="20"/>
          </w:rPr>
          <w:t>odpočítateľnosť</w:t>
        </w:r>
        <w:proofErr w:type="spellEnd"/>
        <w:r w:rsidR="006433AF" w:rsidRPr="00FF3596">
          <w:rPr>
            <w:sz w:val="20"/>
            <w:szCs w:val="20"/>
          </w:rPr>
          <w:t xml:space="preserve"> (</w:t>
        </w:r>
        <w:proofErr w:type="spellStart"/>
        <w:r w:rsidR="006433AF" w:rsidRPr="00FF3596">
          <w:rPr>
            <w:sz w:val="20"/>
            <w:szCs w:val="20"/>
          </w:rPr>
          <w:t>deductability</w:t>
        </w:r>
        <w:proofErr w:type="spellEnd"/>
        <w:r w:rsidR="006433AF" w:rsidRPr="00FF3596">
          <w:rPr>
            <w:sz w:val="20"/>
            <w:szCs w:val="20"/>
          </w:rPr>
          <w:t xml:space="preserve">) DPH a preto je potrebné posudzovať ho </w:t>
        </w:r>
        <w:proofErr w:type="spellStart"/>
        <w:r w:rsidR="006433AF" w:rsidRPr="00FF3596">
          <w:rPr>
            <w:sz w:val="20"/>
            <w:szCs w:val="20"/>
          </w:rPr>
          <w:t>case</w:t>
        </w:r>
        <w:proofErr w:type="spellEnd"/>
        <w:r w:rsidR="006433AF" w:rsidRPr="00FF3596">
          <w:rPr>
            <w:sz w:val="20"/>
            <w:szCs w:val="20"/>
          </w:rPr>
          <w:t>-by-</w:t>
        </w:r>
        <w:proofErr w:type="spellStart"/>
        <w:r w:rsidR="006433AF" w:rsidRPr="00FF3596">
          <w:rPr>
            <w:sz w:val="20"/>
            <w:szCs w:val="20"/>
          </w:rPr>
          <w:t>case</w:t>
        </w:r>
        <w:proofErr w:type="spellEnd"/>
        <w:r w:rsidR="006433AF" w:rsidRPr="00FF3596">
          <w:rPr>
            <w:sz w:val="20"/>
            <w:szCs w:val="20"/>
          </w:rPr>
          <w:t xml:space="preserve"> pri každom prijímateľovi.</w:t>
        </w:r>
      </w:ins>
    </w:p>
    <w:p w14:paraId="49FC3AA6" w14:textId="0BEAA344" w:rsidR="00AD7012" w:rsidRPr="00AD7012" w:rsidDel="0047373E" w:rsidRDefault="00AD7012" w:rsidP="0092782B">
      <w:pPr>
        <w:widowControl w:val="0"/>
        <w:jc w:val="both"/>
        <w:rPr>
          <w:del w:id="205" w:author="Uzivatel" w:date="2023-01-05T11:07:00Z"/>
          <w:b/>
          <w:sz w:val="20"/>
          <w:szCs w:val="20"/>
        </w:rPr>
      </w:pPr>
      <w:del w:id="206" w:author="Uzivatel" w:date="2023-01-05T11:07:00Z">
        <w:r w:rsidRPr="00AD7012" w:rsidDel="0047373E">
          <w:rPr>
            <w:sz w:val="20"/>
            <w:szCs w:val="20"/>
          </w:rPr>
          <w:delText xml:space="preserve">V súlade s judikatúrou </w:delText>
        </w:r>
        <w:r w:rsidRPr="00AD7012" w:rsidDel="0047373E">
          <w:rPr>
            <w:b/>
            <w:sz w:val="20"/>
            <w:szCs w:val="20"/>
          </w:rPr>
          <w:delText>nie je podstatné, či sa DPH skutočne získa späť</w:delText>
        </w:r>
        <w:r w:rsidRPr="00AD7012" w:rsidDel="0047373E">
          <w:rPr>
            <w:sz w:val="20"/>
            <w:szCs w:val="20"/>
          </w:rPr>
          <w:delText xml:space="preserve"> alebo či sa skutočne vymohla daň z pridanej hodnoty. Pokiaľ vnútroštátne právo priznáva právo na vrátenie DPH za danú operáciu </w:delText>
        </w:r>
        <w:r w:rsidRPr="00AD7012" w:rsidDel="0047373E">
          <w:rPr>
            <w:b/>
            <w:sz w:val="20"/>
            <w:szCs w:val="20"/>
          </w:rPr>
          <w:delText>a hoci toto právo nebolo uplatnené, DPH nebude oprávnená.</w:delText>
        </w:r>
      </w:del>
    </w:p>
    <w:p w14:paraId="6C62DAC1" w14:textId="42DC15D9" w:rsidR="00AD7012" w:rsidRPr="00AD7012" w:rsidDel="0047373E" w:rsidRDefault="00AD7012" w:rsidP="0092782B">
      <w:pPr>
        <w:widowControl w:val="0"/>
        <w:jc w:val="both"/>
        <w:rPr>
          <w:del w:id="207" w:author="Uzivatel" w:date="2023-01-05T11:07:00Z"/>
          <w:sz w:val="20"/>
          <w:szCs w:val="20"/>
        </w:rPr>
      </w:pPr>
      <w:del w:id="208" w:author="Uzivatel" w:date="2023-01-05T11:07:00Z">
        <w:r w:rsidRPr="00AD7012" w:rsidDel="0047373E">
          <w:rPr>
            <w:sz w:val="20"/>
            <w:szCs w:val="20"/>
          </w:rPr>
          <w:delText>Pojem „ne</w:delText>
        </w:r>
        <w:r w:rsidR="00983F81" w:rsidDel="0047373E">
          <w:rPr>
            <w:sz w:val="20"/>
            <w:szCs w:val="20"/>
          </w:rPr>
          <w:delText>ná</w:delText>
        </w:r>
        <w:r w:rsidRPr="00AD7012" w:rsidDel="0047373E">
          <w:rPr>
            <w:sz w:val="20"/>
            <w:szCs w:val="20"/>
          </w:rPr>
          <w:delText>vratná podľa vnútroštátnych právnych predpisov o DPH</w:delText>
        </w:r>
        <w:r w:rsidR="00983F81" w:rsidDel="0047373E">
          <w:rPr>
            <w:sz w:val="20"/>
            <w:szCs w:val="20"/>
          </w:rPr>
          <w:delText>“</w:delText>
        </w:r>
        <w:r w:rsidRPr="00AD7012" w:rsidDel="0047373E">
          <w:rPr>
            <w:sz w:val="20"/>
            <w:szCs w:val="20"/>
          </w:rPr>
          <w:delText xml:space="preserve"> </w:delText>
        </w:r>
        <w:r w:rsidR="00983F81" w:rsidDel="0047373E">
          <w:rPr>
            <w:sz w:val="20"/>
            <w:szCs w:val="20"/>
          </w:rPr>
          <w:delText xml:space="preserve">uvedený </w:delText>
        </w:r>
        <w:r w:rsidRPr="00AD7012" w:rsidDel="0047373E">
          <w:rPr>
            <w:sz w:val="20"/>
            <w:szCs w:val="20"/>
          </w:rPr>
          <w:delTex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delText>
        </w:r>
      </w:del>
    </w:p>
    <w:p w14:paraId="276EFFE6" w14:textId="2911A510" w:rsidR="00AD7012" w:rsidRPr="009B3B9C" w:rsidDel="0047373E" w:rsidRDefault="00AD7012" w:rsidP="0092782B">
      <w:pPr>
        <w:widowControl w:val="0"/>
        <w:jc w:val="both"/>
        <w:rPr>
          <w:del w:id="209" w:author="Uzivatel" w:date="2023-01-05T11:07:00Z"/>
          <w:b/>
          <w:sz w:val="20"/>
          <w:szCs w:val="20"/>
        </w:rPr>
      </w:pPr>
      <w:del w:id="210" w:author="Uzivatel" w:date="2023-01-05T11:07:00Z">
        <w:r w:rsidRPr="00AD7012" w:rsidDel="0047373E">
          <w:rPr>
            <w:sz w:val="20"/>
            <w:szCs w:val="20"/>
          </w:rPr>
          <w:delTex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delText>
        </w:r>
        <w:r w:rsidRPr="009B3B9C" w:rsidDel="0047373E">
          <w:rPr>
            <w:b/>
            <w:sz w:val="20"/>
            <w:szCs w:val="20"/>
          </w:rPr>
          <w:delText>nemožno vykladať len z hľadiska daňového práva.</w:delText>
        </w:r>
        <w:r w:rsidRPr="00AD7012" w:rsidDel="0047373E">
          <w:rPr>
            <w:sz w:val="20"/>
            <w:szCs w:val="20"/>
          </w:rPr>
          <w:delTex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delText>
        </w:r>
        <w:r w:rsidRPr="009B3B9C" w:rsidDel="0047373E">
          <w:rPr>
            <w:b/>
            <w:sz w:val="20"/>
            <w:szCs w:val="20"/>
          </w:rPr>
          <w:delText>a to aj prostredníctvom systémov kompenzácie na vnútroštátnej, regionálnej alebo miestnej úrovni.</w:delText>
        </w:r>
      </w:del>
    </w:p>
    <w:p w14:paraId="685BCFAD" w14:textId="33E66F2E" w:rsidR="00AD7012" w:rsidRPr="009B3B9C" w:rsidDel="0047373E" w:rsidRDefault="00AD7012" w:rsidP="0092782B">
      <w:pPr>
        <w:widowControl w:val="0"/>
        <w:jc w:val="both"/>
        <w:rPr>
          <w:del w:id="211" w:author="Uzivatel" w:date="2023-01-05T11:07:00Z"/>
          <w:b/>
          <w:sz w:val="20"/>
          <w:szCs w:val="20"/>
        </w:rPr>
      </w:pPr>
      <w:del w:id="212" w:author="Uzivatel" w:date="2023-01-05T11:07:00Z">
        <w:r w:rsidRPr="00AD7012" w:rsidDel="0047373E">
          <w:rPr>
            <w:sz w:val="20"/>
            <w:szCs w:val="20"/>
          </w:rPr>
          <w:delTex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delText>
        </w:r>
        <w:r w:rsidRPr="009B3B9C" w:rsidDel="0047373E">
          <w:rPr>
            <w:b/>
            <w:sz w:val="20"/>
            <w:szCs w:val="20"/>
          </w:rPr>
          <w:delText>sa DPH mala považovať za vratnú, a preto by nemala byť oprávnená.</w:delText>
        </w:r>
      </w:del>
    </w:p>
    <w:p w14:paraId="253B17BC" w14:textId="026A9C33" w:rsidR="00AD7012" w:rsidRPr="009B3B9C" w:rsidDel="0047373E" w:rsidRDefault="00AD7012" w:rsidP="0092782B">
      <w:pPr>
        <w:widowControl w:val="0"/>
        <w:jc w:val="both"/>
        <w:rPr>
          <w:del w:id="213" w:author="Uzivatel" w:date="2023-01-05T11:07:00Z"/>
          <w:b/>
          <w:sz w:val="20"/>
          <w:szCs w:val="20"/>
          <w:u w:val="single"/>
        </w:rPr>
      </w:pPr>
      <w:del w:id="214" w:author="Uzivatel" w:date="2023-01-05T11:07:00Z">
        <w:r w:rsidRPr="00AD7012" w:rsidDel="0047373E">
          <w:rPr>
            <w:sz w:val="20"/>
            <w:szCs w:val="20"/>
          </w:rPr>
          <w:delText xml:space="preserve">Na základe uvedených skutočností DPH nie je oprávnená, </w:delText>
        </w:r>
        <w:r w:rsidRPr="009B3B9C" w:rsidDel="0047373E">
          <w:rPr>
            <w:b/>
            <w:sz w:val="20"/>
            <w:szCs w:val="20"/>
            <w:u w:val="single"/>
          </w:rPr>
          <w:delText>pretože je vratná v týchto situáciách:</w:delText>
        </w:r>
      </w:del>
    </w:p>
    <w:p w14:paraId="670A52BF" w14:textId="0640A9BE" w:rsidR="00AD7012" w:rsidRPr="00AD7012" w:rsidDel="0047373E" w:rsidRDefault="00AD7012" w:rsidP="0092782B">
      <w:pPr>
        <w:widowControl w:val="0"/>
        <w:jc w:val="both"/>
        <w:rPr>
          <w:del w:id="215" w:author="Uzivatel" w:date="2023-01-05T11:07:00Z"/>
          <w:sz w:val="20"/>
          <w:szCs w:val="20"/>
        </w:rPr>
      </w:pPr>
      <w:del w:id="216" w:author="Uzivatel" w:date="2023-01-05T11:07:00Z">
        <w:r w:rsidRPr="00AD7012" w:rsidDel="0047373E">
          <w:rPr>
            <w:sz w:val="20"/>
            <w:szCs w:val="20"/>
          </w:rPr>
          <w:delText>-</w:delText>
        </w:r>
        <w:r w:rsidRPr="00AD7012" w:rsidDel="0047373E">
          <w:rPr>
            <w:sz w:val="20"/>
            <w:szCs w:val="20"/>
          </w:rPr>
          <w:tab/>
          <w:delText>Príjemca, z dôvodu svojho postavenia zdaniteľnej osoby, má právo požadovať odpočet alebo vrátenie DPH, ktorú zaplatil v súlade s platnými vnútroštátnymi právnymi predpismi o DPH,</w:delText>
        </w:r>
      </w:del>
    </w:p>
    <w:p w14:paraId="12156638" w14:textId="5BDD06D9" w:rsidR="00AD7012" w:rsidRPr="00AD7012" w:rsidDel="0047373E" w:rsidRDefault="00AD7012" w:rsidP="0092782B">
      <w:pPr>
        <w:widowControl w:val="0"/>
        <w:jc w:val="both"/>
        <w:rPr>
          <w:del w:id="217" w:author="Uzivatel" w:date="2023-01-05T11:07:00Z"/>
          <w:sz w:val="20"/>
          <w:szCs w:val="20"/>
        </w:rPr>
      </w:pPr>
      <w:del w:id="218" w:author="Uzivatel" w:date="2023-01-05T11:07:00Z">
        <w:r w:rsidRPr="00AD7012" w:rsidDel="0047373E">
          <w:rPr>
            <w:sz w:val="20"/>
            <w:szCs w:val="20"/>
          </w:rPr>
          <w:delText>-</w:delText>
        </w:r>
        <w:r w:rsidRPr="00AD7012" w:rsidDel="0047373E">
          <w:rPr>
            <w:sz w:val="20"/>
            <w:szCs w:val="20"/>
          </w:rPr>
          <w:tab/>
          <w:delTex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delText>
        </w:r>
      </w:del>
    </w:p>
    <w:p w14:paraId="59FF3D59" w14:textId="2277D3AE" w:rsidR="00AD7012" w:rsidRPr="00AD7012" w:rsidDel="0047373E" w:rsidRDefault="00AD7012" w:rsidP="0092782B">
      <w:pPr>
        <w:widowControl w:val="0"/>
        <w:jc w:val="both"/>
        <w:rPr>
          <w:del w:id="219" w:author="Uzivatel" w:date="2023-01-05T11:07:00Z"/>
          <w:sz w:val="20"/>
          <w:szCs w:val="20"/>
        </w:rPr>
      </w:pPr>
      <w:del w:id="220" w:author="Uzivatel" w:date="2023-01-05T11:07:00Z">
        <w:r w:rsidRPr="00AD7012" w:rsidDel="0047373E">
          <w:rPr>
            <w:sz w:val="20"/>
            <w:szCs w:val="20"/>
          </w:rPr>
          <w:delText>-</w:delText>
        </w:r>
        <w:r w:rsidRPr="00AD7012" w:rsidDel="0047373E">
          <w:rPr>
            <w:sz w:val="20"/>
            <w:szCs w:val="20"/>
          </w:rPr>
          <w:tab/>
          <w:delTex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delText>
        </w:r>
      </w:del>
    </w:p>
    <w:p w14:paraId="2FE1525B" w14:textId="316DBD38" w:rsidR="00AD7012" w:rsidRPr="00AD7012" w:rsidDel="0047373E" w:rsidRDefault="00AD7012" w:rsidP="0092782B">
      <w:pPr>
        <w:widowControl w:val="0"/>
        <w:jc w:val="both"/>
        <w:rPr>
          <w:del w:id="221" w:author="Uzivatel" w:date="2023-01-05T11:07:00Z"/>
          <w:b/>
          <w:sz w:val="20"/>
          <w:szCs w:val="20"/>
        </w:rPr>
      </w:pPr>
      <w:del w:id="222" w:author="Uzivatel" w:date="2023-01-05T11:07:00Z">
        <w:r w:rsidRPr="00AD7012" w:rsidDel="0047373E">
          <w:rPr>
            <w:b/>
            <w:sz w:val="20"/>
            <w:szCs w:val="20"/>
          </w:rPr>
          <w:delText>A) Príjemca je zdaniteľná osoba a poskytuje tovar a služby podľa smernice o DPH</w:delText>
        </w:r>
      </w:del>
    </w:p>
    <w:p w14:paraId="72212A6C" w14:textId="7B56F5E6" w:rsidR="00AD7012" w:rsidRPr="00AD7012" w:rsidDel="0047373E" w:rsidRDefault="00AD7012" w:rsidP="0092782B">
      <w:pPr>
        <w:widowControl w:val="0"/>
        <w:jc w:val="both"/>
        <w:rPr>
          <w:del w:id="223" w:author="Uzivatel" w:date="2023-01-05T11:07:00Z"/>
          <w:sz w:val="20"/>
          <w:szCs w:val="20"/>
        </w:rPr>
      </w:pPr>
      <w:del w:id="224" w:author="Uzivatel" w:date="2023-01-05T11:07:00Z">
        <w:r w:rsidRPr="00AD7012" w:rsidDel="0047373E">
          <w:rPr>
            <w:sz w:val="20"/>
            <w:szCs w:val="20"/>
          </w:rPr>
          <w:delText xml:space="preserve">V prípadoch, keď je verejný subjekt zdaniteľnou osobou, má právo požadovať odpočet alebo vrátenie DPH, ktorú zaplatil za zdaniteľné transakcie v súlade s vnútroštátnymi právnymi predpismi o DPH.V takom prípade je DPH, </w:delText>
        </w:r>
        <w:r w:rsidRPr="00AD7012" w:rsidDel="0047373E">
          <w:rPr>
            <w:sz w:val="20"/>
            <w:szCs w:val="20"/>
          </w:rPr>
          <w:lastRenderedPageBreak/>
          <w:delText>ktorá bola zaplatená, prirodzene vratná a nemôže predstavovať hospodársku záťaž pre verejný subjekt. Preto by zaplatená DPH nebola oprávnená na náhradu.</w:delText>
        </w:r>
      </w:del>
    </w:p>
    <w:p w14:paraId="7D65685E" w14:textId="7CE04880" w:rsidR="00AD7012" w:rsidRPr="00AD7012" w:rsidDel="0047373E" w:rsidRDefault="00AD7012" w:rsidP="0092782B">
      <w:pPr>
        <w:widowControl w:val="0"/>
        <w:jc w:val="both"/>
        <w:rPr>
          <w:del w:id="225" w:author="Uzivatel" w:date="2023-01-05T11:07:00Z"/>
          <w:sz w:val="20"/>
          <w:szCs w:val="20"/>
        </w:rPr>
      </w:pPr>
      <w:del w:id="226" w:author="Uzivatel" w:date="2023-01-05T11:07:00Z">
        <w:r w:rsidRPr="00AD7012" w:rsidDel="0047373E">
          <w:rPr>
            <w:sz w:val="20"/>
            <w:szCs w:val="20"/>
          </w:rPr>
          <w:delText>Ak verejný subjekt a a fortiori súkromný subjekt je zdaniteľnou osobou na účely DPH a je schopný odpočítať daň za zdaniteľné plnenia v súlade so smernicou o DPH, je zrejmé, že DPH je takisto vratná, a teda nie je oprávneným výdavkom vo vzťahu k EŠIF.</w:delText>
        </w:r>
      </w:del>
    </w:p>
    <w:p w14:paraId="3661D729" w14:textId="06459E3C" w:rsidR="00AD7012" w:rsidRPr="00AD7012" w:rsidDel="0047373E" w:rsidRDefault="00AD7012" w:rsidP="0092782B">
      <w:pPr>
        <w:widowControl w:val="0"/>
        <w:jc w:val="both"/>
        <w:rPr>
          <w:del w:id="227" w:author="Uzivatel" w:date="2023-01-05T11:07:00Z"/>
          <w:b/>
          <w:sz w:val="20"/>
          <w:szCs w:val="20"/>
        </w:rPr>
      </w:pPr>
      <w:del w:id="228" w:author="Uzivatel" w:date="2023-01-05T11:07:00Z">
        <w:r w:rsidRPr="00AD7012" w:rsidDel="0047373E">
          <w:rPr>
            <w:b/>
            <w:sz w:val="20"/>
            <w:szCs w:val="20"/>
          </w:rPr>
          <w:delText>B) Príjemca je osobou, ktorá nepodlieha dani podľa smernici o DPH</w:delText>
        </w:r>
      </w:del>
    </w:p>
    <w:p w14:paraId="628800DB" w14:textId="5C626167" w:rsidR="00AD7012" w:rsidRPr="00AD7012" w:rsidDel="0047373E" w:rsidRDefault="00AD7012" w:rsidP="0092782B">
      <w:pPr>
        <w:widowControl w:val="0"/>
        <w:jc w:val="both"/>
        <w:rPr>
          <w:del w:id="229" w:author="Uzivatel" w:date="2023-01-05T11:07:00Z"/>
          <w:sz w:val="20"/>
          <w:szCs w:val="20"/>
        </w:rPr>
      </w:pPr>
      <w:del w:id="230" w:author="Uzivatel" w:date="2023-01-05T11:07:00Z">
        <w:r w:rsidRPr="00AD7012" w:rsidDel="0047373E">
          <w:rPr>
            <w:sz w:val="20"/>
            <w:szCs w:val="20"/>
          </w:rPr>
          <w:delText xml:space="preserve">V prípadoch, keď je príjemcom nezdaniteľná osoba, nemá nárok na odpočet zaplatenej DPH na základe jej nezdaniteľného stavu. </w:delText>
        </w:r>
        <w:r w:rsidRPr="009B3B9C" w:rsidDel="0047373E">
          <w:rPr>
            <w:sz w:val="20"/>
            <w:szCs w:val="20"/>
            <w:u w:val="single"/>
          </w:rPr>
          <w:delText xml:space="preserve">Ide o prvý, ale nie dostatočný krok na kvalifikovanie DPH </w:delText>
        </w:r>
        <w:r w:rsidRPr="00AD7012" w:rsidDel="0047373E">
          <w:rPr>
            <w:sz w:val="20"/>
            <w:szCs w:val="20"/>
          </w:rPr>
          <w:delTex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delText>
        </w:r>
      </w:del>
    </w:p>
    <w:p w14:paraId="1695BDE8" w14:textId="07870C8E" w:rsidR="00AD7012" w:rsidRPr="009B3B9C" w:rsidDel="0047373E" w:rsidRDefault="00AD7012" w:rsidP="0092782B">
      <w:pPr>
        <w:widowControl w:val="0"/>
        <w:jc w:val="both"/>
        <w:rPr>
          <w:del w:id="231" w:author="Uzivatel" w:date="2023-01-05T11:07:00Z"/>
          <w:b/>
          <w:sz w:val="20"/>
          <w:szCs w:val="20"/>
        </w:rPr>
      </w:pPr>
      <w:del w:id="232" w:author="Uzivatel" w:date="2023-01-05T11:07:00Z">
        <w:r w:rsidRPr="00AD7012" w:rsidDel="0047373E">
          <w:rPr>
            <w:sz w:val="20"/>
            <w:szCs w:val="20"/>
          </w:rPr>
          <w:delText xml:space="preserve">V súvislosti s projektmi generujúcimi príjmy by sa malo vopred posúdiť, </w:delText>
        </w:r>
        <w:r w:rsidRPr="009B3B9C" w:rsidDel="0047373E">
          <w:rPr>
            <w:b/>
            <w:sz w:val="20"/>
            <w:szCs w:val="20"/>
          </w:rPr>
          <w:delText xml:space="preserve">či prevádzková fáza projektu podlieha DPH. </w:delText>
        </w:r>
        <w:r w:rsidRPr="00AD7012" w:rsidDel="0047373E">
          <w:rPr>
            <w:sz w:val="20"/>
            <w:szCs w:val="20"/>
          </w:rPr>
          <w:delText>V zmysle článku 61 ods. 1 nariadenia o spoločných ustanoveniach „čisté príjmy“ sú  definované ako „</w:delText>
        </w:r>
        <w:r w:rsidRPr="009B3B9C" w:rsidDel="0047373E">
          <w:rPr>
            <w:i/>
            <w:sz w:val="20"/>
            <w:szCs w:val="20"/>
          </w:rPr>
          <w:delTex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delText>
        </w:r>
        <w:r w:rsidR="00983F81" w:rsidDel="0047373E">
          <w:rPr>
            <w:i/>
            <w:sz w:val="20"/>
            <w:szCs w:val="20"/>
          </w:rPr>
          <w:delText xml:space="preserve"> </w:delText>
        </w:r>
        <w:r w:rsidRPr="00AD7012" w:rsidDel="0047373E">
          <w:rPr>
            <w:sz w:val="20"/>
            <w:szCs w:val="20"/>
          </w:rPr>
          <w:delText xml:space="preserve">V súlade s uvedeným je potrebné v prípade investícií do infraštruktúry zohľadniť </w:delText>
        </w:r>
        <w:r w:rsidRPr="009B3B9C" w:rsidDel="0047373E">
          <w:rPr>
            <w:b/>
            <w:sz w:val="20"/>
            <w:szCs w:val="20"/>
          </w:rPr>
          <w:delText xml:space="preserve">len príjmy pochádzajúce z </w:delText>
        </w:r>
        <w:r w:rsidRPr="009B3B9C" w:rsidDel="0047373E">
          <w:rPr>
            <w:b/>
            <w:sz w:val="20"/>
            <w:szCs w:val="20"/>
            <w:u w:val="single"/>
          </w:rPr>
          <w:delText>priameho</w:delText>
        </w:r>
        <w:r w:rsidRPr="009B3B9C" w:rsidDel="0047373E">
          <w:rPr>
            <w:b/>
            <w:sz w:val="20"/>
            <w:szCs w:val="20"/>
          </w:rPr>
          <w:delText xml:space="preserve"> využitia infraštruktúry.</w:delText>
        </w:r>
        <w:r w:rsidRPr="00AD7012" w:rsidDel="0047373E">
          <w:rPr>
            <w:sz w:val="20"/>
            <w:szCs w:val="20"/>
          </w:rPr>
          <w:delTex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delText>
        </w:r>
        <w:r w:rsidRPr="009B3B9C" w:rsidDel="0047373E">
          <w:rPr>
            <w:b/>
            <w:sz w:val="20"/>
            <w:szCs w:val="20"/>
          </w:rPr>
          <w:delText>pokiaľ je vratná DPH alebo hospodárske bremeno DPH neutralizované inými prostriedkami, považovala za neoprávnenú.</w:delText>
        </w:r>
      </w:del>
    </w:p>
    <w:p w14:paraId="09A339C9" w14:textId="4076A827" w:rsidR="00AD7012" w:rsidRPr="009B3B9C" w:rsidDel="0047373E" w:rsidRDefault="00AD7012" w:rsidP="0092782B">
      <w:pPr>
        <w:widowControl w:val="0"/>
        <w:jc w:val="both"/>
        <w:rPr>
          <w:del w:id="233" w:author="Uzivatel" w:date="2023-01-05T11:07:00Z"/>
          <w:b/>
          <w:sz w:val="20"/>
          <w:szCs w:val="20"/>
          <w:u w:val="single"/>
        </w:rPr>
      </w:pPr>
      <w:del w:id="234" w:author="Uzivatel" w:date="2023-01-05T11:07:00Z">
        <w:r w:rsidRPr="00AD7012" w:rsidDel="0047373E">
          <w:rPr>
            <w:sz w:val="20"/>
            <w:szCs w:val="20"/>
          </w:rPr>
          <w:delText xml:space="preserve">V prípadoch, keď je príjemcom nezdaniteľná osoba, </w:delText>
        </w:r>
        <w:r w:rsidRPr="009B3B9C" w:rsidDel="0047373E">
          <w:rPr>
            <w:b/>
            <w:sz w:val="20"/>
            <w:szCs w:val="20"/>
            <w:u w:val="single"/>
          </w:rPr>
          <w:delText>môžu sa uskutočniť dva scenáre:</w:delText>
        </w:r>
      </w:del>
    </w:p>
    <w:p w14:paraId="55EC98F4" w14:textId="0A2D4A56" w:rsidR="00AD7012" w:rsidRPr="009B3B9C" w:rsidDel="0047373E" w:rsidRDefault="00AD7012" w:rsidP="0092782B">
      <w:pPr>
        <w:widowControl w:val="0"/>
        <w:jc w:val="both"/>
        <w:rPr>
          <w:del w:id="235" w:author="Uzivatel" w:date="2023-01-05T11:07:00Z"/>
          <w:sz w:val="20"/>
          <w:szCs w:val="20"/>
          <w:u w:val="single"/>
        </w:rPr>
      </w:pPr>
      <w:del w:id="236" w:author="Uzivatel" w:date="2023-01-05T11:07:00Z">
        <w:r w:rsidRPr="00AD7012" w:rsidDel="0047373E">
          <w:rPr>
            <w:sz w:val="20"/>
            <w:szCs w:val="20"/>
          </w:rPr>
          <w:delText>-</w:delText>
        </w:r>
        <w:r w:rsidRPr="00AD7012" w:rsidDel="0047373E">
          <w:rPr>
            <w:sz w:val="20"/>
            <w:szCs w:val="20"/>
          </w:rPr>
          <w:tab/>
          <w:delTex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delText>
        </w:r>
        <w:r w:rsidRPr="009B3B9C" w:rsidDel="0047373E">
          <w:rPr>
            <w:sz w:val="20"/>
            <w:szCs w:val="20"/>
            <w:u w:val="single"/>
          </w:rPr>
          <w:delText>bude DPH z výstavby považovať za nenávratnú, preto by sa považovala za oprávnenú pre EŠIF.</w:delText>
        </w:r>
      </w:del>
    </w:p>
    <w:p w14:paraId="70B4A6AC" w14:textId="0F3A5E32" w:rsidR="00AD7012" w:rsidRPr="00AD7012" w:rsidDel="0047373E" w:rsidRDefault="00AD7012" w:rsidP="0092782B">
      <w:pPr>
        <w:widowControl w:val="0"/>
        <w:jc w:val="both"/>
        <w:rPr>
          <w:del w:id="237" w:author="Uzivatel" w:date="2023-01-05T11:07:00Z"/>
          <w:sz w:val="20"/>
          <w:szCs w:val="20"/>
        </w:rPr>
      </w:pPr>
      <w:del w:id="238" w:author="Uzivatel" w:date="2023-01-05T11:07:00Z">
        <w:r w:rsidRPr="00AD7012" w:rsidDel="0047373E">
          <w:rPr>
            <w:sz w:val="20"/>
            <w:szCs w:val="20"/>
          </w:rPr>
          <w:delText>-</w:delText>
        </w:r>
        <w:r w:rsidRPr="00AD7012" w:rsidDel="0047373E">
          <w:rPr>
            <w:sz w:val="20"/>
            <w:szCs w:val="20"/>
          </w:rPr>
          <w:tab/>
          <w:delText>Po druhé, v operačnej štruktúre sa rozlišuje medzi príjemcom zodpovedným za vykonávanie operácie a prevádzkovateľom, ktorý je zdaniteľnou osobou, a teda účtuje DPH z príjmov z používania.</w:delText>
        </w:r>
      </w:del>
    </w:p>
    <w:p w14:paraId="5D6B131D" w14:textId="68AD68E6" w:rsidR="00AD7012" w:rsidRPr="00AD7012" w:rsidDel="0047373E" w:rsidRDefault="00AD7012" w:rsidP="0092782B">
      <w:pPr>
        <w:widowControl w:val="0"/>
        <w:jc w:val="both"/>
        <w:rPr>
          <w:del w:id="239" w:author="Uzivatel" w:date="2023-01-05T11:07:00Z"/>
          <w:sz w:val="20"/>
          <w:szCs w:val="20"/>
        </w:rPr>
      </w:pPr>
      <w:del w:id="240" w:author="Uzivatel" w:date="2023-01-05T11:07:00Z">
        <w:r w:rsidRPr="00AD7012" w:rsidDel="0047373E">
          <w:rPr>
            <w:sz w:val="20"/>
            <w:szCs w:val="20"/>
          </w:rPr>
          <w:delText>V článku 69 ods. 3 písm. c) všeobecnéh</w:delText>
        </w:r>
        <w:r w:rsidR="00983F81" w:rsidDel="0047373E">
          <w:rPr>
            <w:sz w:val="20"/>
            <w:szCs w:val="20"/>
          </w:rPr>
          <w:delText>o</w:delText>
        </w:r>
        <w:r w:rsidRPr="00AD7012" w:rsidDel="0047373E">
          <w:rPr>
            <w:sz w:val="20"/>
            <w:szCs w:val="20"/>
          </w:rPr>
          <w:delTex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zohľadniť príjmy vytvorené využívaním projektu, aj keď sú tieto príjmy prijaté orgánom, ktorý nie je príjemcom (t.j. prevádzkovateľom), a mohli by sa presunúť na príjemcu.</w:delText>
        </w:r>
      </w:del>
    </w:p>
    <w:p w14:paraId="6FC91879" w14:textId="62B0040D" w:rsidR="00AD7012" w:rsidRPr="00AD7012" w:rsidDel="0047373E" w:rsidRDefault="00AD7012" w:rsidP="0092782B">
      <w:pPr>
        <w:widowControl w:val="0"/>
        <w:jc w:val="both"/>
        <w:rPr>
          <w:del w:id="241" w:author="Uzivatel" w:date="2023-01-05T11:07:00Z"/>
          <w:sz w:val="20"/>
          <w:szCs w:val="20"/>
        </w:rPr>
      </w:pPr>
      <w:del w:id="242" w:author="Uzivatel" w:date="2023-01-05T11:07:00Z">
        <w:r w:rsidRPr="00AD7012" w:rsidDel="0047373E">
          <w:rPr>
            <w:sz w:val="20"/>
            <w:szCs w:val="20"/>
          </w:rPr>
          <w:delText xml:space="preserve">Podobne ako v prípade veľkých projektov, pri ktorých sa musí vykonať konsolidovaná finančná analýza, ak orgán </w:delText>
        </w:r>
        <w:r w:rsidRPr="00AD7012" w:rsidDel="0047373E">
          <w:rPr>
            <w:sz w:val="20"/>
            <w:szCs w:val="20"/>
          </w:rPr>
          <w:lastRenderedPageBreak/>
          <w:delText xml:space="preserve">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delText>
        </w:r>
        <w:r w:rsidRPr="009B3B9C" w:rsidDel="0047373E">
          <w:rPr>
            <w:b/>
            <w:sz w:val="20"/>
            <w:szCs w:val="20"/>
          </w:rPr>
          <w:delText>či DPH je účtovaná za výstupy a mohla by sa preniesť na príjemcu.</w:delText>
        </w:r>
        <w:r w:rsidRPr="00AD7012" w:rsidDel="0047373E">
          <w:rPr>
            <w:sz w:val="20"/>
            <w:szCs w:val="20"/>
          </w:rPr>
          <w:delText xml:space="preserve"> Ak je teda vykonávanie a využívanie operácie oddelené, </w:delText>
        </w:r>
        <w:r w:rsidRPr="004473D8" w:rsidDel="0047373E">
          <w:rPr>
            <w:sz w:val="20"/>
            <w:szCs w:val="20"/>
            <w:u w:val="single"/>
          </w:rPr>
          <w:delText>DPH, ktorú príjemca zaplatí počas fázy realizácie projektu, sa v zásade považuje za vymáhateľnú prostredníctvom DPH účtovanej na výnosoch vyplývajúcich z priameho použitia projektu účtovnou jednotkou, ktorá ju prevádzkuje.</w:delText>
        </w:r>
        <w:r w:rsidRPr="00AD7012" w:rsidDel="0047373E">
          <w:rPr>
            <w:sz w:val="20"/>
            <w:szCs w:val="20"/>
          </w:rPr>
          <w:delText xml:space="preserve"> Bez ohľadu na opatrenia, ktoré si vnútroštátne orgány vybrali, t. j. rozlíšenie medzi príjemcom zodpovedným za vykonávanie, ktorý je nezdaniteľnou osobou, a prevádzkovateľom, ktorý je zdaniteľnou osobou. </w:delText>
        </w:r>
      </w:del>
    </w:p>
    <w:p w14:paraId="10BCCB1A" w14:textId="0DAF5D74" w:rsidR="00AD7012" w:rsidRPr="00AD7012" w:rsidDel="0047373E" w:rsidRDefault="00AD7012" w:rsidP="0092782B">
      <w:pPr>
        <w:widowControl w:val="0"/>
        <w:jc w:val="both"/>
        <w:rPr>
          <w:del w:id="243" w:author="Uzivatel" w:date="2023-01-05T11:07:00Z"/>
          <w:b/>
          <w:sz w:val="20"/>
          <w:szCs w:val="20"/>
        </w:rPr>
      </w:pPr>
      <w:del w:id="244" w:author="Uzivatel" w:date="2023-01-05T11:07:00Z">
        <w:r w:rsidRPr="00AD7012" w:rsidDel="0047373E">
          <w:rPr>
            <w:b/>
            <w:sz w:val="20"/>
            <w:szCs w:val="20"/>
          </w:rPr>
          <w:delText xml:space="preserve">C) Príjemca má zmiešané postavenie – čiastočné vrátenie DPH </w:delText>
        </w:r>
      </w:del>
    </w:p>
    <w:p w14:paraId="35C862B6" w14:textId="23481DA6" w:rsidR="00AD7012" w:rsidDel="0047373E" w:rsidRDefault="00AD7012" w:rsidP="0092782B">
      <w:pPr>
        <w:widowControl w:val="0"/>
        <w:jc w:val="both"/>
        <w:rPr>
          <w:del w:id="245" w:author="Uzivatel" w:date="2023-01-05T11:07:00Z"/>
          <w:b/>
          <w:sz w:val="20"/>
          <w:szCs w:val="20"/>
        </w:rPr>
      </w:pPr>
      <w:del w:id="246" w:author="Uzivatel" w:date="2023-01-05T11:07:00Z">
        <w:r w:rsidRPr="00AD7012" w:rsidDel="0047373E">
          <w:rPr>
            <w:sz w:val="20"/>
            <w:szCs w:val="20"/>
          </w:rPr>
          <w:delTex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delText>
        </w:r>
        <w:r w:rsidRPr="009B3B9C" w:rsidDel="0047373E">
          <w:rPr>
            <w:b/>
            <w:sz w:val="20"/>
            <w:szCs w:val="20"/>
          </w:rPr>
          <w:delText>návratnosť DPH sa posudzuje samostatne za každú činnosť v súlade so všeobecnými zásadami stanovenými v tejto kapitole.</w:delText>
        </w:r>
      </w:del>
    </w:p>
    <w:p w14:paraId="0D4B896D" w14:textId="6C3852E6" w:rsidR="00230C74" w:rsidRDefault="00230C74" w:rsidP="0092782B">
      <w:pPr>
        <w:widowControl w:val="0"/>
        <w:jc w:val="both"/>
        <w:rPr>
          <w:b/>
          <w:sz w:val="20"/>
          <w:szCs w:val="20"/>
        </w:rPr>
      </w:pPr>
    </w:p>
    <w:p w14:paraId="54E40176" w14:textId="40B32F62" w:rsidR="00C34B75" w:rsidRDefault="00230C74" w:rsidP="0092782B">
      <w:pPr>
        <w:pStyle w:val="Nadpis2"/>
        <w:keepNext w:val="0"/>
        <w:widowControl w:val="0"/>
        <w:tabs>
          <w:tab w:val="clear" w:pos="2128"/>
          <w:tab w:val="num" w:pos="567"/>
        </w:tabs>
        <w:spacing w:before="120" w:after="0"/>
        <w:ind w:left="567" w:hanging="567"/>
        <w:rPr>
          <w:lang w:val="sk-SK"/>
        </w:rPr>
      </w:pPr>
      <w:r w:rsidRPr="00AD7012">
        <w:rPr>
          <w:lang w:val="sk-SK"/>
        </w:rPr>
        <w:t xml:space="preserve">Podmienky </w:t>
      </w:r>
      <w:r>
        <w:rPr>
          <w:lang w:val="sk-SK"/>
        </w:rPr>
        <w:t xml:space="preserve">oprávnenosti </w:t>
      </w:r>
      <w:r w:rsidR="008179DE">
        <w:rPr>
          <w:lang w:val="sk-SK"/>
        </w:rPr>
        <w:t xml:space="preserve">výdavkov projektov OPII </w:t>
      </w:r>
      <w:r w:rsidR="00C34B75">
        <w:rPr>
          <w:lang w:val="sk-SK"/>
        </w:rPr>
        <w:t xml:space="preserve">- </w:t>
      </w:r>
      <w:r>
        <w:rPr>
          <w:lang w:val="sk-SK"/>
        </w:rPr>
        <w:t>štúdi</w:t>
      </w:r>
      <w:r w:rsidR="00C34B75">
        <w:rPr>
          <w:lang w:val="sk-SK"/>
        </w:rPr>
        <w:t>e</w:t>
      </w:r>
      <w:r>
        <w:rPr>
          <w:lang w:val="sk-SK"/>
        </w:rPr>
        <w:t xml:space="preserve"> </w:t>
      </w:r>
      <w:r w:rsidR="00C34B75">
        <w:rPr>
          <w:lang w:val="sk-SK"/>
        </w:rPr>
        <w:t>uskutočniteľnosti</w:t>
      </w:r>
    </w:p>
    <w:p w14:paraId="28B2F0D0" w14:textId="3905C54C" w:rsidR="00C34B75" w:rsidRDefault="00C34B75" w:rsidP="0092782B">
      <w:pPr>
        <w:widowControl w:val="0"/>
        <w:jc w:val="both"/>
        <w:rPr>
          <w:rFonts w:ascii="Arial Narrow" w:hAnsi="Arial Narrow"/>
          <w:color w:val="4F81BD"/>
          <w:sz w:val="28"/>
          <w:szCs w:val="23"/>
          <w:lang w:eastAsia="x-none"/>
        </w:rPr>
      </w:pPr>
    </w:p>
    <w:p w14:paraId="23FB49C7" w14:textId="15315179" w:rsidR="008179DE" w:rsidRDefault="00343EFD" w:rsidP="0092782B">
      <w:pPr>
        <w:widowControl w:val="0"/>
        <w:jc w:val="both"/>
        <w:rPr>
          <w:b/>
          <w:sz w:val="20"/>
          <w:szCs w:val="20"/>
        </w:rPr>
      </w:pPr>
      <w:r w:rsidRPr="00343EFD">
        <w:rPr>
          <w:sz w:val="20"/>
          <w:szCs w:val="20"/>
        </w:rPr>
        <w:t>Štúdie uskutočniteľnosti pre projekty dopravnej infraštruktúry realizované v rámci prioritných osí 1-6 OP</w:t>
      </w:r>
      <w:r>
        <w:rPr>
          <w:sz w:val="20"/>
          <w:szCs w:val="20"/>
        </w:rPr>
        <w:t xml:space="preserve">II </w:t>
      </w:r>
      <w:r w:rsidR="008179DE">
        <w:rPr>
          <w:sz w:val="20"/>
          <w:szCs w:val="20"/>
        </w:rPr>
        <w:t>musia byť vypracované v súlade s princípmi uvedenými v dokumente RO OPII „</w:t>
      </w:r>
      <w:r w:rsidR="008179DE" w:rsidRPr="00C34B75">
        <w:rPr>
          <w:sz w:val="20"/>
          <w:szCs w:val="20"/>
        </w:rPr>
        <w:t>Metodický rámec pre vypracovanie štúdie uskutočniteľnosti</w:t>
      </w:r>
      <w:r w:rsidR="008179DE">
        <w:rPr>
          <w:sz w:val="20"/>
          <w:szCs w:val="20"/>
        </w:rPr>
        <w:t xml:space="preserve">“ (ďalej </w:t>
      </w:r>
      <w:r w:rsidR="00BE425E">
        <w:rPr>
          <w:sz w:val="20"/>
          <w:szCs w:val="20"/>
        </w:rPr>
        <w:t xml:space="preserve">aj </w:t>
      </w:r>
      <w:r w:rsidR="008179DE">
        <w:rPr>
          <w:sz w:val="20"/>
          <w:szCs w:val="20"/>
        </w:rPr>
        <w:t xml:space="preserve">„MR ŠU“), ktorý je zverejnený na: </w:t>
      </w:r>
      <w:hyperlink r:id="rId26" w:history="1">
        <w:r w:rsidR="008179DE" w:rsidRPr="00F010D3">
          <w:rPr>
            <w:rStyle w:val="Hypertextovprepojenie"/>
            <w:b/>
            <w:sz w:val="20"/>
            <w:szCs w:val="20"/>
          </w:rPr>
          <w:t>https://www.opii.gov.sk/metodicke-dokumenty/prirucka-cba</w:t>
        </w:r>
      </w:hyperlink>
      <w:r w:rsidR="00BE425E">
        <w:rPr>
          <w:b/>
          <w:sz w:val="20"/>
          <w:szCs w:val="20"/>
        </w:rPr>
        <w:t>.</w:t>
      </w:r>
    </w:p>
    <w:p w14:paraId="3FA5F189" w14:textId="4820E65D" w:rsidR="00802EBC" w:rsidRDefault="00CF50CE" w:rsidP="0092782B">
      <w:pPr>
        <w:widowControl w:val="0"/>
        <w:jc w:val="both"/>
        <w:rPr>
          <w:sz w:val="20"/>
          <w:szCs w:val="20"/>
        </w:rPr>
      </w:pPr>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r w:rsidR="00802EBC" w:rsidRPr="00C34B75">
        <w:rPr>
          <w:sz w:val="20"/>
          <w:szCs w:val="20"/>
        </w:rPr>
        <w:t xml:space="preserve">stanovuje základné princípy a pravidlá pre posudzovanie a výber najvhodnejších projektových alternatív na začiatku procesu projektovej prípravy. </w:t>
      </w:r>
      <w:r w:rsidR="00BE425E">
        <w:rPr>
          <w:sz w:val="20"/>
          <w:szCs w:val="20"/>
        </w:rPr>
        <w:t>MR ŠU o</w:t>
      </w:r>
      <w:r w:rsidR="00802EBC" w:rsidRPr="00C34B75">
        <w:rPr>
          <w:sz w:val="20"/>
          <w:szCs w:val="20"/>
        </w:rPr>
        <w:t xml:space="preserve">bsahuje popis pozície štúdie uskutočniteľnosti v rámci projektového cyklu, pravidiel na </w:t>
      </w:r>
      <w:proofErr w:type="spellStart"/>
      <w:r w:rsidR="00802EBC" w:rsidRPr="00C34B75">
        <w:rPr>
          <w:sz w:val="20"/>
          <w:szCs w:val="20"/>
        </w:rPr>
        <w:t>multimodálne</w:t>
      </w:r>
      <w:proofErr w:type="spellEnd"/>
      <w:r w:rsidR="00802EBC" w:rsidRPr="00C34B75">
        <w:rPr>
          <w:sz w:val="20"/>
          <w:szCs w:val="20"/>
        </w:rPr>
        <w:t xml:space="preserve"> posúdenie alternatív, požiadaviek na obstaranie štúdie ako aj prezentáciu jej najdôležitejších aspektov v procese jej vypracovania. </w:t>
      </w:r>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p>
    <w:p w14:paraId="01F389EA" w14:textId="2F10C72E" w:rsidR="00981700" w:rsidRDefault="00981700" w:rsidP="0092782B">
      <w:pPr>
        <w:widowControl w:val="0"/>
        <w:jc w:val="both"/>
        <w:rPr>
          <w:b/>
          <w:sz w:val="20"/>
          <w:szCs w:val="20"/>
        </w:rPr>
      </w:pPr>
      <w:r>
        <w:rPr>
          <w:b/>
          <w:sz w:val="20"/>
          <w:szCs w:val="20"/>
        </w:rPr>
        <w:t>Oprávnenosť výdavkov súvisiacich s vypracovaním štúdií uskutočniteľnost</w:t>
      </w:r>
      <w:r w:rsidR="000E676B">
        <w:rPr>
          <w:b/>
          <w:sz w:val="20"/>
          <w:szCs w:val="20"/>
        </w:rPr>
        <w:t>í</w:t>
      </w:r>
      <w:r>
        <w:rPr>
          <w:b/>
          <w:sz w:val="20"/>
          <w:szCs w:val="20"/>
        </w:rPr>
        <w:t>:</w:t>
      </w:r>
    </w:p>
    <w:p w14:paraId="39DEF5C4" w14:textId="363BC70A" w:rsidR="00C55F5B" w:rsidRPr="000E676B" w:rsidRDefault="00C55F5B" w:rsidP="0092782B">
      <w:pPr>
        <w:widowControl w:val="0"/>
        <w:numPr>
          <w:ilvl w:val="0"/>
          <w:numId w:val="97"/>
        </w:numPr>
        <w:jc w:val="both"/>
        <w:rPr>
          <w:sz w:val="20"/>
          <w:szCs w:val="20"/>
        </w:rPr>
      </w:pPr>
      <w:r w:rsidRPr="000E676B">
        <w:rPr>
          <w:sz w:val="20"/>
          <w:szCs w:val="20"/>
        </w:rPr>
        <w:t>Štúdia uskutočniteľnosti,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r w:rsidR="000E676B">
        <w:rPr>
          <w:b/>
          <w:bCs/>
          <w:sz w:val="20"/>
          <w:szCs w:val="20"/>
          <w:u w:val="single"/>
        </w:rPr>
        <w:t>ĺňa</w:t>
      </w:r>
      <w:r w:rsidRPr="00C34B75">
        <w:rPr>
          <w:b/>
          <w:bCs/>
          <w:sz w:val="20"/>
          <w:szCs w:val="20"/>
          <w:u w:val="single"/>
        </w:rPr>
        <w:t>ť podmienku</w:t>
      </w:r>
      <w:r w:rsidR="000E676B">
        <w:rPr>
          <w:b/>
          <w:bCs/>
          <w:sz w:val="20"/>
          <w:szCs w:val="20"/>
          <w:u w:val="single"/>
        </w:rPr>
        <w:t xml:space="preserve"> </w:t>
      </w:r>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p>
    <w:p w14:paraId="6E5B2119" w14:textId="7025AAB7" w:rsidR="00981700" w:rsidRDefault="00981700" w:rsidP="0092782B">
      <w:pPr>
        <w:widowControl w:val="0"/>
        <w:jc w:val="both"/>
        <w:rPr>
          <w:sz w:val="20"/>
          <w:szCs w:val="20"/>
        </w:rPr>
      </w:pPr>
      <w:r>
        <w:rPr>
          <w:sz w:val="20"/>
          <w:szCs w:val="20"/>
        </w:rPr>
        <w:t>a</w:t>
      </w:r>
      <w:r w:rsidRPr="00981700">
        <w:rPr>
          <w:sz w:val="20"/>
          <w:szCs w:val="20"/>
        </w:rPr>
        <w:t xml:space="preserve"> zároveň pre </w:t>
      </w:r>
      <w:r>
        <w:rPr>
          <w:sz w:val="20"/>
          <w:szCs w:val="20"/>
        </w:rPr>
        <w:t>i</w:t>
      </w:r>
      <w:r w:rsidR="00C55F5B" w:rsidRPr="00981700">
        <w:rPr>
          <w:sz w:val="20"/>
          <w:szCs w:val="20"/>
        </w:rPr>
        <w:t>nvestície nad 40 mil. EUR s</w:t>
      </w:r>
      <w:r w:rsidRPr="00981700">
        <w:rPr>
          <w:sz w:val="20"/>
          <w:szCs w:val="20"/>
        </w:rPr>
        <w:t> </w:t>
      </w:r>
      <w:r w:rsidR="00C55F5B" w:rsidRPr="00981700">
        <w:rPr>
          <w:sz w:val="20"/>
          <w:szCs w:val="20"/>
        </w:rPr>
        <w:t>DPH</w:t>
      </w:r>
      <w:r>
        <w:rPr>
          <w:sz w:val="20"/>
          <w:szCs w:val="20"/>
        </w:rPr>
        <w:t xml:space="preserve"> platí</w:t>
      </w:r>
      <w:r w:rsidR="000E676B">
        <w:rPr>
          <w:sz w:val="20"/>
          <w:szCs w:val="20"/>
        </w:rPr>
        <w:t>:</w:t>
      </w:r>
    </w:p>
    <w:p w14:paraId="381965F6" w14:textId="4AD57AAA" w:rsidR="00C34B75" w:rsidRPr="000E676B" w:rsidRDefault="00C34B75" w:rsidP="0092782B">
      <w:pPr>
        <w:widowControl w:val="0"/>
        <w:numPr>
          <w:ilvl w:val="0"/>
          <w:numId w:val="97"/>
        </w:numPr>
        <w:jc w:val="both"/>
        <w:rPr>
          <w:b/>
          <w:sz w:val="20"/>
          <w:szCs w:val="20"/>
        </w:rPr>
      </w:pPr>
      <w:r w:rsidRPr="000E676B">
        <w:rPr>
          <w:sz w:val="20"/>
          <w:szCs w:val="20"/>
        </w:rPr>
        <w:t>Š</w:t>
      </w:r>
      <w:r w:rsidR="00BE425E" w:rsidRPr="000E676B">
        <w:rPr>
          <w:sz w:val="20"/>
          <w:szCs w:val="20"/>
        </w:rPr>
        <w:t>túdia uskutočniteľnosti</w:t>
      </w:r>
      <w:r w:rsidRPr="000E676B">
        <w:rPr>
          <w:sz w:val="20"/>
          <w:szCs w:val="20"/>
        </w:rPr>
        <w:t>,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 xml:space="preserve">musí byť posúdená Útvarom hodnoty za peniaze (ÚHP) v zmysle Metodického usmernenia Ministerstva financií Slovenskej republiky </w:t>
      </w:r>
      <w:r w:rsidRPr="00C34B75">
        <w:rPr>
          <w:b/>
          <w:bCs/>
          <w:sz w:val="20"/>
          <w:szCs w:val="20"/>
          <w:u w:val="single"/>
        </w:rPr>
        <w:lastRenderedPageBreak/>
        <w:t>č. MF/020541/2019-2974</w:t>
      </w:r>
      <w:r w:rsidR="00981700">
        <w:rPr>
          <w:rStyle w:val="Odkaznapoznmkupodiarou"/>
          <w:b/>
          <w:bCs/>
          <w:szCs w:val="20"/>
          <w:u w:val="single"/>
        </w:rPr>
        <w:footnoteReference w:id="22"/>
      </w:r>
      <w:r w:rsidRPr="000E676B">
        <w:rPr>
          <w:b/>
          <w:sz w:val="20"/>
          <w:szCs w:val="20"/>
        </w:rPr>
        <w:t>.</w:t>
      </w:r>
    </w:p>
    <w:p w14:paraId="7909C650" w14:textId="4508DB72" w:rsidR="000E676B" w:rsidRPr="000E676B" w:rsidRDefault="000E676B" w:rsidP="0092782B">
      <w:pPr>
        <w:widowControl w:val="0"/>
        <w:jc w:val="both"/>
        <w:rPr>
          <w:b/>
          <w:bCs/>
          <w:sz w:val="20"/>
          <w:szCs w:val="20"/>
        </w:rPr>
      </w:pPr>
      <w:r>
        <w:rPr>
          <w:sz w:val="20"/>
          <w:szCs w:val="20"/>
        </w:rPr>
        <w:t xml:space="preserve">Všetky výdavky projektov OPII súvisiace s vypracovaním </w:t>
      </w:r>
      <w:r w:rsidR="00CF50CE">
        <w:rPr>
          <w:sz w:val="20"/>
          <w:szCs w:val="20"/>
        </w:rPr>
        <w:t>štúdií uskutočniteľností</w:t>
      </w:r>
      <w:r>
        <w:rPr>
          <w:sz w:val="20"/>
          <w:szCs w:val="20"/>
        </w:rPr>
        <w:t>, ktoré nebudú spĺňať</w:t>
      </w:r>
      <w:r w:rsidR="00C34B75" w:rsidRPr="00C34B75">
        <w:rPr>
          <w:sz w:val="20"/>
          <w:szCs w:val="20"/>
        </w:rPr>
        <w:t xml:space="preserve"> vyššie uvedené podmienky,</w:t>
      </w:r>
      <w:r>
        <w:rPr>
          <w:sz w:val="20"/>
          <w:szCs w:val="20"/>
        </w:rPr>
        <w:t xml:space="preserve"> budú zo strany R</w:t>
      </w:r>
      <w:r w:rsidR="00C34B75" w:rsidRPr="00C34B75">
        <w:rPr>
          <w:bCs/>
          <w:sz w:val="20"/>
          <w:szCs w:val="20"/>
        </w:rPr>
        <w:t>O OPII</w:t>
      </w:r>
      <w:r>
        <w:rPr>
          <w:bCs/>
          <w:sz w:val="20"/>
          <w:szCs w:val="20"/>
        </w:rPr>
        <w:t xml:space="preserve"> </w:t>
      </w:r>
      <w:r w:rsidRPr="000E676B">
        <w:rPr>
          <w:b/>
          <w:bCs/>
          <w:sz w:val="20"/>
          <w:szCs w:val="20"/>
        </w:rPr>
        <w:t>vyhodnotené ako neoprávnené výdavky projektu.</w:t>
      </w:r>
    </w:p>
    <w:p w14:paraId="46A88E58" w14:textId="77777777" w:rsidR="000E676B" w:rsidRDefault="000E676B" w:rsidP="0092782B">
      <w:pPr>
        <w:widowControl w:val="0"/>
        <w:jc w:val="both"/>
        <w:rPr>
          <w:bCs/>
          <w:sz w:val="20"/>
          <w:szCs w:val="20"/>
        </w:rPr>
      </w:pPr>
    </w:p>
    <w:p w14:paraId="637FB7C8" w14:textId="1ED5BD0B" w:rsidR="00782D1A" w:rsidRPr="00A45EB1" w:rsidRDefault="00782D1A" w:rsidP="0092782B">
      <w:pPr>
        <w:pStyle w:val="Nadpis1"/>
        <w:keepNext w:val="0"/>
        <w:widowControl w:val="0"/>
        <w:shd w:val="clear" w:color="auto" w:fill="1F497D"/>
        <w:tabs>
          <w:tab w:val="clear" w:pos="851"/>
        </w:tabs>
        <w:spacing w:before="120" w:after="0"/>
        <w:ind w:left="432" w:hanging="432"/>
        <w:rPr>
          <w:b/>
          <w:color w:val="FFFFFF"/>
          <w:szCs w:val="32"/>
        </w:rPr>
      </w:pPr>
      <w:bookmarkStart w:id="247" w:name="_Toc7078290"/>
      <w:r w:rsidRPr="00A45EB1">
        <w:rPr>
          <w:b/>
          <w:color w:val="FFFFFF"/>
          <w:szCs w:val="32"/>
        </w:rPr>
        <w:t>Zoznam oprávnených výdavkov pre prioritné osi 1 až 6</w:t>
      </w:r>
      <w:r>
        <w:rPr>
          <w:b/>
          <w:color w:val="FFFFFF"/>
          <w:szCs w:val="32"/>
        </w:rPr>
        <w:t xml:space="preserve"> a 8</w:t>
      </w:r>
      <w:bookmarkEnd w:id="247"/>
    </w:p>
    <w:p w14:paraId="35BA616D" w14:textId="77777777" w:rsidR="004E1F17" w:rsidRDefault="004E1F17" w:rsidP="0092782B">
      <w:pPr>
        <w:pStyle w:val="Nadpis2"/>
        <w:keepNext w:val="0"/>
        <w:widowControl w:val="0"/>
        <w:numPr>
          <w:ilvl w:val="0"/>
          <w:numId w:val="0"/>
        </w:numPr>
        <w:spacing w:before="120" w:after="0"/>
        <w:ind w:left="2128"/>
      </w:pPr>
    </w:p>
    <w:p w14:paraId="4A387068"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248" w:name="_Toc7078291"/>
      <w:r w:rsidRPr="00A374F2">
        <w:t>Číselník výdavkov a označovanie výdavkov</w:t>
      </w:r>
      <w:bookmarkEnd w:id="248"/>
    </w:p>
    <w:p w14:paraId="723D2F81" w14:textId="77777777" w:rsidR="00552F07" w:rsidRPr="00A374F2" w:rsidRDefault="00552F07" w:rsidP="0092782B">
      <w:pPr>
        <w:widowControl w:val="0"/>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proofErr w:type="spellStart"/>
      <w:r w:rsidR="00C2760A" w:rsidRPr="00A374F2">
        <w:rPr>
          <w:sz w:val="20"/>
          <w:szCs w:val="20"/>
        </w:rPr>
        <w:t>Žo</w:t>
      </w:r>
      <w:r w:rsidRPr="00A374F2">
        <w:rPr>
          <w:sz w:val="20"/>
          <w:szCs w:val="20"/>
        </w:rPr>
        <w:t>NFP</w:t>
      </w:r>
      <w:proofErr w:type="spellEnd"/>
      <w:r w:rsidRPr="00A374F2">
        <w:rPr>
          <w:sz w:val="20"/>
          <w:szCs w:val="20"/>
        </w:rPr>
        <w:t xml:space="preserve"> a prijímateľom pri príprave </w:t>
      </w:r>
      <w:proofErr w:type="spellStart"/>
      <w:r w:rsidR="00C2760A" w:rsidRPr="00A374F2">
        <w:rPr>
          <w:sz w:val="20"/>
          <w:szCs w:val="20"/>
        </w:rPr>
        <w:t>ŽoP</w:t>
      </w:r>
      <w:proofErr w:type="spellEnd"/>
      <w:r w:rsidRPr="00A374F2">
        <w:rPr>
          <w:sz w:val="20"/>
          <w:szCs w:val="20"/>
        </w:rPr>
        <w:t>.</w:t>
      </w:r>
    </w:p>
    <w:p w14:paraId="11583C70"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Žiadateľ vypracováva </w:t>
      </w:r>
      <w:proofErr w:type="spellStart"/>
      <w:r w:rsidRPr="00A374F2">
        <w:rPr>
          <w:sz w:val="20"/>
          <w:szCs w:val="20"/>
        </w:rPr>
        <w:t>ŽoNFP</w:t>
      </w:r>
      <w:proofErr w:type="spellEnd"/>
      <w:r w:rsidRPr="00A374F2">
        <w:rPr>
          <w:sz w:val="20"/>
          <w:szCs w:val="20"/>
        </w:rPr>
        <w:t xml:space="preserve"> tak, aby každý výdavok plánovaný v danom projekte bol jednoznačne a správne zaradený do príslušnej skupiny oprávnených výdavkov.</w:t>
      </w:r>
    </w:p>
    <w:p w14:paraId="01134685" w14:textId="77777777" w:rsidR="00180134" w:rsidRPr="00A374F2" w:rsidRDefault="00180134" w:rsidP="0092782B">
      <w:pPr>
        <w:widowControl w:val="0"/>
        <w:spacing w:before="120" w:after="0" w:line="240" w:lineRule="auto"/>
        <w:jc w:val="both"/>
        <w:rPr>
          <w:sz w:val="20"/>
          <w:szCs w:val="20"/>
        </w:rPr>
      </w:pPr>
      <w:r w:rsidRPr="00A374F2">
        <w:rPr>
          <w:sz w:val="20"/>
          <w:szCs w:val="20"/>
        </w:rPr>
        <w:t xml:space="preserve">Pri vypĺňaní </w:t>
      </w:r>
      <w:proofErr w:type="spellStart"/>
      <w:r w:rsidR="00E65DAD" w:rsidRPr="00A374F2">
        <w:rPr>
          <w:sz w:val="20"/>
          <w:szCs w:val="20"/>
        </w:rPr>
        <w:t>Žo</w:t>
      </w:r>
      <w:r w:rsidRPr="00A374F2">
        <w:rPr>
          <w:sz w:val="20"/>
          <w:szCs w:val="20"/>
        </w:rPr>
        <w:t>NFP</w:t>
      </w:r>
      <w:proofErr w:type="spellEnd"/>
      <w:r w:rsidRPr="00A374F2">
        <w:rPr>
          <w:sz w:val="20"/>
          <w:szCs w:val="20"/>
        </w:rPr>
        <w:t xml:space="preserve">, sa podpoložky EKRK neuvádzajú, pri vypĺňaní </w:t>
      </w:r>
      <w:proofErr w:type="spellStart"/>
      <w:r w:rsidR="00E65DAD" w:rsidRPr="00A374F2">
        <w:rPr>
          <w:sz w:val="20"/>
          <w:szCs w:val="20"/>
        </w:rPr>
        <w:t>ŽoP</w:t>
      </w:r>
      <w:proofErr w:type="spellEnd"/>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proofErr w:type="spellStart"/>
      <w:r w:rsidR="00E65DAD" w:rsidRPr="00AF0359">
        <w:rPr>
          <w:sz w:val="20"/>
          <w:szCs w:val="20"/>
        </w:rPr>
        <w:t>ŽoNFP</w:t>
      </w:r>
      <w:proofErr w:type="spellEnd"/>
      <w:r w:rsidRPr="00AF0359">
        <w:rPr>
          <w:sz w:val="20"/>
          <w:szCs w:val="20"/>
        </w:rPr>
        <w:t xml:space="preserve"> nemusia byť zhodné.</w:t>
      </w:r>
    </w:p>
    <w:p w14:paraId="5B8507C6" w14:textId="77777777" w:rsidR="00C2760A" w:rsidRPr="00A374F2" w:rsidRDefault="00C2760A" w:rsidP="0092782B">
      <w:pPr>
        <w:widowControl w:val="0"/>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92782B">
      <w:pPr>
        <w:widowControl w:val="0"/>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92782B">
      <w:pPr>
        <w:widowControl w:val="0"/>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92782B">
      <w:pPr>
        <w:widowControl w:val="0"/>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089FEBAA" w:rsidR="00552F07" w:rsidRPr="00A374F2" w:rsidRDefault="00335510" w:rsidP="0092782B">
      <w:pPr>
        <w:widowControl w:val="0"/>
        <w:spacing w:before="120" w:after="0" w:line="240" w:lineRule="auto"/>
        <w:rPr>
          <w:noProof/>
        </w:rPr>
      </w:pPr>
      <w:r>
        <w:rPr>
          <w:noProof/>
          <w:lang w:eastAsia="sk-SK"/>
        </w:rPr>
        <w:drawing>
          <wp:inline distT="0" distB="0" distL="0" distR="0" wp14:anchorId="7014BF38" wp14:editId="2E3028F4">
            <wp:extent cx="5676900" cy="92392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76900" cy="923925"/>
                    </a:xfrm>
                    <a:prstGeom prst="rect">
                      <a:avLst/>
                    </a:prstGeom>
                    <a:noFill/>
                    <a:ln>
                      <a:noFill/>
                    </a:ln>
                  </pic:spPr>
                </pic:pic>
              </a:graphicData>
            </a:graphic>
          </wp:inline>
        </w:drawing>
      </w:r>
    </w:p>
    <w:p w14:paraId="3532C65C" w14:textId="77777777" w:rsidR="00A96AED" w:rsidRPr="00A374F2" w:rsidRDefault="00A96AED" w:rsidP="0092782B">
      <w:pPr>
        <w:widowControl w:val="0"/>
        <w:spacing w:before="120" w:after="0" w:line="240" w:lineRule="auto"/>
      </w:pPr>
    </w:p>
    <w:p w14:paraId="77F07529"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249" w:name="_Toc7078292"/>
      <w:r w:rsidRPr="00A374F2">
        <w:t>Trieda 01 – Dlhodobý nehmotný majetok</w:t>
      </w:r>
      <w:bookmarkEnd w:id="249"/>
    </w:p>
    <w:p w14:paraId="5ECB9982"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lastRenderedPageBreak/>
        <w:t>Vecné vymedzenie</w:t>
      </w:r>
    </w:p>
    <w:p w14:paraId="43CCF48E" w14:textId="77777777" w:rsidR="00262FEC" w:rsidRPr="00A374F2" w:rsidRDefault="00262FEC" w:rsidP="0092782B">
      <w:pPr>
        <w:widowControl w:val="0"/>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92782B">
      <w:pPr>
        <w:widowControl w:val="0"/>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92782B">
      <w:pPr>
        <w:widowControl w:val="0"/>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92782B">
      <w:pPr>
        <w:widowControl w:val="0"/>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92782B">
      <w:pPr>
        <w:widowControl w:val="0"/>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92782B">
      <w:pPr>
        <w:widowControl w:val="0"/>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92782B">
            <w:pPr>
              <w:widowControl w:val="0"/>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92782B">
            <w:pPr>
              <w:widowControl w:val="0"/>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92782B">
            <w:pPr>
              <w:widowControl w:val="0"/>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92782B">
            <w:pPr>
              <w:widowControl w:val="0"/>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92782B">
      <w:pPr>
        <w:pStyle w:val="Nadpis2"/>
        <w:keepNext w:val="0"/>
        <w:widowControl w:val="0"/>
        <w:numPr>
          <w:ilvl w:val="0"/>
          <w:numId w:val="0"/>
        </w:numPr>
        <w:spacing w:before="120" w:after="0"/>
        <w:ind w:left="2128"/>
      </w:pPr>
    </w:p>
    <w:p w14:paraId="2141CCD4"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250" w:name="_Toc7078293"/>
      <w:r w:rsidRPr="00A374F2">
        <w:t>Trieda 02 – Dlhodobý hmotný majetok</w:t>
      </w:r>
      <w:bookmarkEnd w:id="250"/>
    </w:p>
    <w:p w14:paraId="745BB336"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92782B">
      <w:pPr>
        <w:widowControl w:val="0"/>
        <w:spacing w:before="120" w:after="0" w:line="240" w:lineRule="auto"/>
        <w:jc w:val="both"/>
        <w:rPr>
          <w:sz w:val="20"/>
          <w:szCs w:val="20"/>
        </w:rPr>
      </w:pPr>
      <w:r w:rsidRPr="00A374F2">
        <w:rPr>
          <w:sz w:val="20"/>
          <w:szCs w:val="20"/>
        </w:rPr>
        <w:lastRenderedPageBreak/>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92782B">
      <w:pPr>
        <w:widowControl w:val="0"/>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92782B">
      <w:pPr>
        <w:widowControl w:val="0"/>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92782B">
      <w:pPr>
        <w:widowControl w:val="0"/>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92782B">
      <w:pPr>
        <w:widowControl w:val="0"/>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92782B">
      <w:pPr>
        <w:widowControl w:val="0"/>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92782B">
      <w:pPr>
        <w:widowControl w:val="0"/>
        <w:numPr>
          <w:ilvl w:val="0"/>
          <w:numId w:val="45"/>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w:t>
      </w:r>
      <w:proofErr w:type="spellStart"/>
      <w:r w:rsidR="00DB25EC" w:rsidRPr="00D96C63">
        <w:rPr>
          <w:sz w:val="20"/>
          <w:szCs w:val="20"/>
        </w:rPr>
        <w:t>porealizačné</w:t>
      </w:r>
      <w:proofErr w:type="spellEnd"/>
      <w:r w:rsidR="00DB25EC" w:rsidRPr="00D96C63">
        <w:rPr>
          <w:sz w:val="20"/>
          <w:szCs w:val="20"/>
        </w:rPr>
        <w:t xml:space="preserve"> geodetické zameranie); prieskumné práce (geologický prieskum, </w:t>
      </w:r>
      <w:proofErr w:type="spellStart"/>
      <w:r w:rsidR="00DB25EC" w:rsidRPr="00D96C63">
        <w:rPr>
          <w:sz w:val="20"/>
          <w:szCs w:val="20"/>
        </w:rPr>
        <w:t>hydrotechnické</w:t>
      </w:r>
      <w:proofErr w:type="spellEnd"/>
      <w:r w:rsidR="00DB25EC" w:rsidRPr="00D96C63">
        <w:rPr>
          <w:sz w:val="20"/>
          <w:szCs w:val="20"/>
        </w:rPr>
        <w:t xml:space="preserve">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w:t>
      </w:r>
      <w:proofErr w:type="spellStart"/>
      <w:r w:rsidR="00A222E6">
        <w:rPr>
          <w:sz w:val="20"/>
          <w:szCs w:val="20"/>
        </w:rPr>
        <w:t>nadodvetvovej</w:t>
      </w:r>
      <w:proofErr w:type="spellEnd"/>
      <w:r w:rsidR="00A222E6">
        <w:rPr>
          <w:sz w:val="20"/>
          <w:szCs w:val="20"/>
        </w:rPr>
        <w:t xml:space="preserve">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92782B">
      <w:pPr>
        <w:widowControl w:val="0"/>
        <w:numPr>
          <w:ilvl w:val="0"/>
          <w:numId w:val="45"/>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92782B">
      <w:pPr>
        <w:widowControl w:val="0"/>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92782B">
      <w:pPr>
        <w:widowControl w:val="0"/>
        <w:numPr>
          <w:ilvl w:val="0"/>
          <w:numId w:val="46"/>
        </w:numPr>
        <w:spacing w:before="120" w:after="0" w:line="240" w:lineRule="auto"/>
        <w:ind w:left="851" w:hanging="284"/>
        <w:jc w:val="both"/>
        <w:rPr>
          <w:sz w:val="20"/>
          <w:szCs w:val="20"/>
        </w:rPr>
      </w:pPr>
      <w:r>
        <w:rPr>
          <w:sz w:val="20"/>
          <w:szCs w:val="20"/>
        </w:rPr>
        <w:lastRenderedPageBreak/>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92782B">
      <w:pPr>
        <w:widowControl w:val="0"/>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92782B">
      <w:pPr>
        <w:widowControl w:val="0"/>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92782B">
      <w:pPr>
        <w:widowControl w:val="0"/>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03"/>
        <w:gridCol w:w="3918"/>
        <w:gridCol w:w="436"/>
        <w:gridCol w:w="963"/>
        <w:gridCol w:w="436"/>
        <w:gridCol w:w="436"/>
        <w:gridCol w:w="436"/>
        <w:gridCol w:w="436"/>
        <w:gridCol w:w="467"/>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92782B">
            <w:pPr>
              <w:widowControl w:val="0"/>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92782B">
            <w:pPr>
              <w:widowControl w:val="0"/>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92782B">
            <w:pPr>
              <w:widowControl w:val="0"/>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92782B">
            <w:pPr>
              <w:widowControl w:val="0"/>
              <w:spacing w:before="120" w:after="0" w:line="240" w:lineRule="auto"/>
              <w:ind w:right="255"/>
              <w:jc w:val="both"/>
              <w:rPr>
                <w:rFonts w:cs="Calibri"/>
                <w:sz w:val="16"/>
                <w:szCs w:val="16"/>
              </w:rPr>
            </w:pPr>
          </w:p>
          <w:p w14:paraId="6419F75D"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92782B">
            <w:pPr>
              <w:widowControl w:val="0"/>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92782B">
            <w:pPr>
              <w:widowControl w:val="0"/>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92782B">
            <w:pPr>
              <w:widowControl w:val="0"/>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92782B">
            <w:pPr>
              <w:widowControl w:val="0"/>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92782B">
            <w:pPr>
              <w:widowControl w:val="0"/>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92782B">
            <w:pPr>
              <w:widowControl w:val="0"/>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92782B">
            <w:pPr>
              <w:widowControl w:val="0"/>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92782B">
            <w:pPr>
              <w:widowControl w:val="0"/>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92782B">
            <w:pPr>
              <w:widowControl w:val="0"/>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92782B">
            <w:pPr>
              <w:widowControl w:val="0"/>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92782B">
            <w:pPr>
              <w:widowControl w:val="0"/>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92782B">
            <w:pPr>
              <w:widowControl w:val="0"/>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92782B">
            <w:pPr>
              <w:widowControl w:val="0"/>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92782B">
            <w:pPr>
              <w:widowControl w:val="0"/>
              <w:spacing w:before="120" w:after="0" w:line="240" w:lineRule="auto"/>
              <w:ind w:left="284" w:right="255" w:hanging="284"/>
              <w:rPr>
                <w:rFonts w:cs="Calibri"/>
                <w:sz w:val="16"/>
                <w:szCs w:val="16"/>
              </w:rPr>
            </w:pPr>
            <w:r w:rsidRPr="00D96C63">
              <w:rPr>
                <w:rFonts w:cs="Calibri"/>
                <w:sz w:val="16"/>
                <w:szCs w:val="16"/>
              </w:rPr>
              <w:lastRenderedPageBreak/>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92782B">
            <w:pPr>
              <w:widowControl w:val="0"/>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92782B">
      <w:pPr>
        <w:pStyle w:val="Nadpis2"/>
        <w:keepNext w:val="0"/>
        <w:widowControl w:val="0"/>
        <w:numPr>
          <w:ilvl w:val="0"/>
          <w:numId w:val="0"/>
        </w:numPr>
        <w:spacing w:before="120" w:after="0"/>
        <w:ind w:left="2128"/>
      </w:pPr>
    </w:p>
    <w:p w14:paraId="1E4749BD"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251" w:name="_Toc7078294"/>
      <w:r w:rsidRPr="00A374F2">
        <w:t>Trieda 11 - Zásoby</w:t>
      </w:r>
      <w:bookmarkEnd w:id="251"/>
    </w:p>
    <w:p w14:paraId="2FE49733"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92782B">
      <w:pPr>
        <w:widowControl w:val="0"/>
        <w:spacing w:before="120" w:after="0" w:line="240" w:lineRule="auto"/>
        <w:jc w:val="both"/>
        <w:rPr>
          <w:sz w:val="20"/>
          <w:szCs w:val="20"/>
        </w:rPr>
      </w:pPr>
      <w:r w:rsidRPr="00A374F2">
        <w:rPr>
          <w:sz w:val="20"/>
          <w:szCs w:val="20"/>
        </w:rPr>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92782B">
      <w:pPr>
        <w:widowControl w:val="0"/>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92782B">
      <w:pPr>
        <w:widowControl w:val="0"/>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92782B">
            <w:pPr>
              <w:widowControl w:val="0"/>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92782B">
            <w:pPr>
              <w:widowControl w:val="0"/>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92782B">
            <w:pPr>
              <w:widowControl w:val="0"/>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92782B">
            <w:pPr>
              <w:widowControl w:val="0"/>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92782B">
            <w:pPr>
              <w:widowControl w:val="0"/>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92782B">
            <w:pPr>
              <w:widowControl w:val="0"/>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92782B">
            <w:pPr>
              <w:widowControl w:val="0"/>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92782B">
            <w:pPr>
              <w:widowControl w:val="0"/>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92782B">
      <w:pPr>
        <w:widowControl w:val="0"/>
        <w:spacing w:before="120" w:after="0" w:line="240" w:lineRule="auto"/>
        <w:jc w:val="both"/>
        <w:rPr>
          <w:rFonts w:ascii="Times New Roman" w:hAnsi="Times New Roman"/>
          <w:b/>
          <w:sz w:val="28"/>
          <w:szCs w:val="28"/>
        </w:rPr>
      </w:pPr>
    </w:p>
    <w:p w14:paraId="6BD20B24" w14:textId="77777777" w:rsidR="00095138" w:rsidRPr="00A374F2" w:rsidRDefault="00095138" w:rsidP="0092782B">
      <w:pPr>
        <w:pStyle w:val="Nadpis2"/>
        <w:keepNext w:val="0"/>
        <w:widowControl w:val="0"/>
        <w:tabs>
          <w:tab w:val="clear" w:pos="2128"/>
          <w:tab w:val="num" w:pos="567"/>
        </w:tabs>
        <w:spacing w:before="120" w:after="0"/>
        <w:ind w:left="567" w:hanging="567"/>
      </w:pPr>
      <w:bookmarkStart w:id="252" w:name="_Toc441431299"/>
      <w:bookmarkStart w:id="253" w:name="_Toc441488690"/>
      <w:bookmarkStart w:id="254" w:name="_Toc441431300"/>
      <w:bookmarkStart w:id="255" w:name="_Toc441488691"/>
      <w:bookmarkStart w:id="256" w:name="_Toc7078295"/>
      <w:bookmarkEnd w:id="252"/>
      <w:bookmarkEnd w:id="253"/>
      <w:bookmarkEnd w:id="254"/>
      <w:bookmarkEnd w:id="255"/>
      <w:r w:rsidRPr="00A374F2">
        <w:lastRenderedPageBreak/>
        <w:t>Trieda 50 – Spotreba</w:t>
      </w:r>
      <w:bookmarkEnd w:id="256"/>
    </w:p>
    <w:p w14:paraId="74025D4F" w14:textId="77777777" w:rsidR="00E61D9A" w:rsidRPr="00D96C63" w:rsidRDefault="00E61D9A" w:rsidP="0092782B">
      <w:pPr>
        <w:widowControl w:val="0"/>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92782B">
      <w:pPr>
        <w:widowControl w:val="0"/>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92782B">
      <w:pPr>
        <w:widowControl w:val="0"/>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92782B">
      <w:pPr>
        <w:widowControl w:val="0"/>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92782B">
      <w:pPr>
        <w:widowControl w:val="0"/>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92782B">
            <w:pPr>
              <w:widowControl w:val="0"/>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92782B">
      <w:pPr>
        <w:widowControl w:val="0"/>
        <w:spacing w:before="120" w:after="0" w:line="240" w:lineRule="auto"/>
        <w:jc w:val="both"/>
        <w:rPr>
          <w:sz w:val="20"/>
          <w:szCs w:val="20"/>
        </w:rPr>
      </w:pPr>
    </w:p>
    <w:p w14:paraId="6B3279F0"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257" w:name="_Toc7078296"/>
      <w:r w:rsidRPr="00A374F2">
        <w:t>Trieda 51 - Služby</w:t>
      </w:r>
      <w:bookmarkEnd w:id="257"/>
    </w:p>
    <w:p w14:paraId="0A7CEDE4"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92782B">
      <w:pPr>
        <w:widowControl w:val="0"/>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92782B">
      <w:pPr>
        <w:widowControl w:val="0"/>
        <w:numPr>
          <w:ilvl w:val="0"/>
          <w:numId w:val="46"/>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92782B">
      <w:pPr>
        <w:widowControl w:val="0"/>
        <w:numPr>
          <w:ilvl w:val="0"/>
          <w:numId w:val="46"/>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92782B">
      <w:pPr>
        <w:widowControl w:val="0"/>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92782B">
      <w:pPr>
        <w:widowControl w:val="0"/>
        <w:spacing w:before="120" w:after="0" w:line="240" w:lineRule="auto"/>
        <w:jc w:val="both"/>
        <w:rPr>
          <w:b/>
          <w:sz w:val="20"/>
          <w:szCs w:val="20"/>
        </w:rPr>
      </w:pPr>
      <w:r w:rsidRPr="00A45EB1">
        <w:rPr>
          <w:b/>
          <w:sz w:val="20"/>
          <w:szCs w:val="20"/>
        </w:rPr>
        <w:lastRenderedPageBreak/>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prevádzkových a špeciálnych strojov, prístrojov, zariadení, techniky a náradia;</w:t>
      </w:r>
    </w:p>
    <w:p w14:paraId="600D5D71"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92782B">
      <w:pPr>
        <w:widowControl w:val="0"/>
        <w:numPr>
          <w:ilvl w:val="0"/>
          <w:numId w:val="46"/>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92782B">
      <w:pPr>
        <w:widowControl w:val="0"/>
        <w:numPr>
          <w:ilvl w:val="0"/>
          <w:numId w:val="46"/>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92782B">
      <w:pPr>
        <w:widowControl w:val="0"/>
        <w:numPr>
          <w:ilvl w:val="0"/>
          <w:numId w:val="46"/>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proofErr w:type="spellStart"/>
      <w:r w:rsidRPr="00C87341">
        <w:rPr>
          <w:sz w:val="20"/>
          <w:szCs w:val="20"/>
        </w:rPr>
        <w:t>poradensko</w:t>
      </w:r>
      <w:proofErr w:type="spellEnd"/>
      <w:r w:rsidRPr="00C87341">
        <w:rPr>
          <w:sz w:val="20"/>
          <w:szCs w:val="20"/>
        </w:rPr>
        <w:t xml:space="preserve">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92782B">
      <w:pPr>
        <w:widowControl w:val="0"/>
        <w:numPr>
          <w:ilvl w:val="0"/>
          <w:numId w:val="46"/>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 xml:space="preserve">koncepcie všeobecnej, </w:t>
      </w:r>
      <w:proofErr w:type="spellStart"/>
      <w:r w:rsidR="00A222E6">
        <w:rPr>
          <w:sz w:val="20"/>
          <w:szCs w:val="20"/>
        </w:rPr>
        <w:t>nadodvetvovej</w:t>
      </w:r>
      <w:proofErr w:type="spellEnd"/>
      <w:r w:rsidR="00A222E6">
        <w:rPr>
          <w:sz w:val="20"/>
          <w:szCs w:val="20"/>
        </w:rPr>
        <w:t xml:space="preserve"> alebo makroekonomickej povahy</w:t>
      </w:r>
      <w:r w:rsidRPr="00C87341">
        <w:rPr>
          <w:sz w:val="20"/>
          <w:szCs w:val="20"/>
        </w:rPr>
        <w:t>;</w:t>
      </w:r>
    </w:p>
    <w:p w14:paraId="0600A37A"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92782B">
            <w:pPr>
              <w:widowControl w:val="0"/>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92782B">
            <w:pPr>
              <w:widowControl w:val="0"/>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92782B">
            <w:pPr>
              <w:widowControl w:val="0"/>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92782B">
            <w:pPr>
              <w:widowControl w:val="0"/>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92782B">
            <w:pPr>
              <w:widowControl w:val="0"/>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92782B">
            <w:pPr>
              <w:widowControl w:val="0"/>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92782B">
            <w:pPr>
              <w:widowControl w:val="0"/>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92782B">
            <w:pPr>
              <w:widowControl w:val="0"/>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92782B">
            <w:pPr>
              <w:widowControl w:val="0"/>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92782B">
            <w:pPr>
              <w:widowControl w:val="0"/>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92782B">
            <w:pPr>
              <w:widowControl w:val="0"/>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92782B">
      <w:pPr>
        <w:pStyle w:val="Nadpis2"/>
        <w:keepNext w:val="0"/>
        <w:widowControl w:val="0"/>
        <w:numPr>
          <w:ilvl w:val="0"/>
          <w:numId w:val="0"/>
        </w:numPr>
        <w:spacing w:before="120" w:after="0"/>
        <w:ind w:left="567"/>
        <w:rPr>
          <w:sz w:val="20"/>
          <w:szCs w:val="20"/>
        </w:rPr>
      </w:pPr>
    </w:p>
    <w:p w14:paraId="4E702C81"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258" w:name="_Toc7078297"/>
      <w:r w:rsidRPr="00A374F2">
        <w:t>Trieda 52 – Osobné výdavky</w:t>
      </w:r>
      <w:bookmarkEnd w:id="258"/>
    </w:p>
    <w:p w14:paraId="40682DED" w14:textId="77777777" w:rsidR="00697BE9" w:rsidRPr="00A374F2" w:rsidRDefault="00262FEC" w:rsidP="0092782B">
      <w:pPr>
        <w:widowControl w:val="0"/>
        <w:spacing w:before="120" w:after="0" w:line="240" w:lineRule="auto"/>
        <w:jc w:val="both"/>
        <w:rPr>
          <w:b/>
          <w:sz w:val="20"/>
          <w:szCs w:val="20"/>
        </w:rPr>
      </w:pPr>
      <w:r w:rsidRPr="00D96C63">
        <w:rPr>
          <w:b/>
          <w:sz w:val="20"/>
          <w:szCs w:val="20"/>
          <w:u w:val="single"/>
        </w:rPr>
        <w:lastRenderedPageBreak/>
        <w:t>Vecné vymedzenie</w:t>
      </w:r>
    </w:p>
    <w:p w14:paraId="77B6A780" w14:textId="77777777" w:rsidR="00262FEC" w:rsidRPr="00A374F2" w:rsidRDefault="00262FEC" w:rsidP="0092782B">
      <w:pPr>
        <w:widowControl w:val="0"/>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92782B">
      <w:pPr>
        <w:widowControl w:val="0"/>
        <w:tabs>
          <w:tab w:val="left" w:pos="567"/>
        </w:tabs>
        <w:spacing w:before="120" w:after="0" w:line="240" w:lineRule="auto"/>
        <w:ind w:left="567" w:hanging="567"/>
        <w:jc w:val="both"/>
        <w:rPr>
          <w:rFonts w:cs="Calibri"/>
          <w:sz w:val="20"/>
          <w:szCs w:val="24"/>
        </w:rPr>
      </w:pPr>
      <w:r w:rsidRPr="00A45EB1">
        <w:rPr>
          <w:b/>
          <w:sz w:val="20"/>
          <w:szCs w:val="20"/>
        </w:rPr>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92782B">
      <w:pPr>
        <w:widowControl w:val="0"/>
        <w:numPr>
          <w:ilvl w:val="0"/>
          <w:numId w:val="46"/>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92782B">
      <w:pPr>
        <w:widowControl w:val="0"/>
        <w:numPr>
          <w:ilvl w:val="0"/>
          <w:numId w:val="46"/>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92782B">
            <w:pPr>
              <w:widowControl w:val="0"/>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92782B">
            <w:pPr>
              <w:widowControl w:val="0"/>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92782B">
            <w:pPr>
              <w:widowControl w:val="0"/>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92782B">
            <w:pPr>
              <w:widowControl w:val="0"/>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92782B">
            <w:pPr>
              <w:widowControl w:val="0"/>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92782B">
            <w:pPr>
              <w:widowControl w:val="0"/>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92782B">
            <w:pPr>
              <w:widowControl w:val="0"/>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92782B">
      <w:pPr>
        <w:pStyle w:val="Nadpis2"/>
        <w:keepNext w:val="0"/>
        <w:widowControl w:val="0"/>
        <w:numPr>
          <w:ilvl w:val="0"/>
          <w:numId w:val="0"/>
        </w:numPr>
        <w:spacing w:before="120" w:after="0"/>
        <w:rPr>
          <w:sz w:val="20"/>
          <w:szCs w:val="20"/>
        </w:rPr>
      </w:pPr>
    </w:p>
    <w:p w14:paraId="1ECF1EAD" w14:textId="77777777" w:rsidR="00CA4B6C" w:rsidRPr="001D7477" w:rsidRDefault="00CA4B6C" w:rsidP="0092782B">
      <w:pPr>
        <w:pStyle w:val="Nadpis2"/>
        <w:keepNext w:val="0"/>
        <w:widowControl w:val="0"/>
        <w:tabs>
          <w:tab w:val="clear" w:pos="2128"/>
          <w:tab w:val="num" w:pos="567"/>
        </w:tabs>
        <w:spacing w:before="120" w:after="0"/>
        <w:ind w:left="567" w:hanging="567"/>
      </w:pPr>
      <w:bookmarkStart w:id="259" w:name="_Toc7078298"/>
      <w:r>
        <w:rPr>
          <w:lang w:val="sk-SK"/>
        </w:rPr>
        <w:t>Trieda 54 – Ostatné výdavky</w:t>
      </w:r>
      <w:bookmarkEnd w:id="259"/>
    </w:p>
    <w:p w14:paraId="0AD89EE7" w14:textId="77777777" w:rsidR="00CA4B6C" w:rsidRPr="001D7477" w:rsidRDefault="00CA4B6C" w:rsidP="0092782B">
      <w:pPr>
        <w:widowControl w:val="0"/>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92782B">
      <w:pPr>
        <w:widowControl w:val="0"/>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92782B">
      <w:pPr>
        <w:widowControl w:val="0"/>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92782B">
      <w:pPr>
        <w:widowControl w:val="0"/>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92782B">
      <w:pPr>
        <w:widowControl w:val="0"/>
        <w:numPr>
          <w:ilvl w:val="0"/>
          <w:numId w:val="47"/>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92782B">
            <w:pPr>
              <w:widowControl w:val="0"/>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92782B">
            <w:pPr>
              <w:widowControl w:val="0"/>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92782B">
            <w:pPr>
              <w:widowControl w:val="0"/>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92782B">
      <w:pPr>
        <w:pStyle w:val="Nadpis2"/>
        <w:keepNext w:val="0"/>
        <w:widowControl w:val="0"/>
        <w:numPr>
          <w:ilvl w:val="0"/>
          <w:numId w:val="0"/>
        </w:numPr>
        <w:spacing w:before="120" w:after="0"/>
      </w:pPr>
    </w:p>
    <w:p w14:paraId="0804BA1B" w14:textId="77777777" w:rsidR="00262FEC" w:rsidRPr="00A374F2" w:rsidRDefault="00552F07" w:rsidP="0092782B">
      <w:pPr>
        <w:pStyle w:val="Nadpis2"/>
        <w:keepNext w:val="0"/>
        <w:widowControl w:val="0"/>
        <w:tabs>
          <w:tab w:val="clear" w:pos="2128"/>
          <w:tab w:val="num" w:pos="567"/>
        </w:tabs>
        <w:spacing w:before="120" w:after="0"/>
        <w:ind w:left="567" w:hanging="567"/>
      </w:pPr>
      <w:bookmarkStart w:id="260" w:name="_Toc7078299"/>
      <w:r w:rsidRPr="00A374F2">
        <w:t xml:space="preserve">Trieda </w:t>
      </w:r>
      <w:r w:rsidR="00262FEC" w:rsidRPr="00A374F2">
        <w:t>56 - Finančné výdavky a poplatky</w:t>
      </w:r>
      <w:bookmarkEnd w:id="260"/>
    </w:p>
    <w:p w14:paraId="386465D1"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92782B">
      <w:pPr>
        <w:widowControl w:val="0"/>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 xml:space="preserve">ciest a diaľnic formou diaľničných známok alebo mýta v tuzemsku. Ostatné finančné výdavky ako sú bankové výdavky, </w:t>
      </w:r>
      <w:r w:rsidRPr="00A374F2">
        <w:rPr>
          <w:sz w:val="20"/>
          <w:szCs w:val="20"/>
        </w:rPr>
        <w:lastRenderedPageBreak/>
        <w:t>depozitné poplatky.</w:t>
      </w:r>
    </w:p>
    <w:p w14:paraId="466F9A3B"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92782B">
      <w:pPr>
        <w:widowControl w:val="0"/>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Poplatky a odvody napr. správne, súdne, notárske, za vedenie účtov, manipulačné poplatky a pod.;</w:t>
      </w:r>
    </w:p>
    <w:p w14:paraId="561942E6"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92782B">
            <w:pPr>
              <w:widowControl w:val="0"/>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92782B">
            <w:pPr>
              <w:widowControl w:val="0"/>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92782B">
      <w:pPr>
        <w:pStyle w:val="Nadpis2"/>
        <w:keepNext w:val="0"/>
        <w:widowControl w:val="0"/>
        <w:numPr>
          <w:ilvl w:val="0"/>
          <w:numId w:val="0"/>
        </w:numPr>
        <w:spacing w:before="120" w:after="0"/>
        <w:ind w:left="2128"/>
        <w:rPr>
          <w:szCs w:val="28"/>
        </w:rPr>
      </w:pPr>
    </w:p>
    <w:p w14:paraId="211CBC8E" w14:textId="77777777" w:rsidR="00304B60" w:rsidRPr="00A374F2" w:rsidRDefault="00304B60" w:rsidP="0092782B">
      <w:pPr>
        <w:pStyle w:val="Nadpis2"/>
        <w:keepNext w:val="0"/>
        <w:widowControl w:val="0"/>
        <w:tabs>
          <w:tab w:val="clear" w:pos="2128"/>
          <w:tab w:val="num" w:pos="567"/>
        </w:tabs>
        <w:spacing w:before="120" w:after="0"/>
        <w:ind w:left="567" w:hanging="567"/>
      </w:pPr>
      <w:bookmarkStart w:id="261" w:name="_Toc7078300"/>
      <w:r w:rsidRPr="00A374F2">
        <w:t>Trieda 90 –</w:t>
      </w:r>
      <w:r w:rsidR="007B1DDC">
        <w:t xml:space="preserve"> Zjednodušené vykazovanie výdavkov a r</w:t>
      </w:r>
      <w:r w:rsidR="00A02E46" w:rsidRPr="00A374F2">
        <w:t>ezerva</w:t>
      </w:r>
      <w:bookmarkEnd w:id="261"/>
    </w:p>
    <w:p w14:paraId="667A5525" w14:textId="77777777" w:rsidR="00304B60" w:rsidRPr="00D96C63" w:rsidRDefault="00304B60" w:rsidP="0092782B">
      <w:pPr>
        <w:widowControl w:val="0"/>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92782B">
      <w:pPr>
        <w:widowControl w:val="0"/>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92782B">
      <w:pPr>
        <w:widowControl w:val="0"/>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92782B">
      <w:pPr>
        <w:widowControl w:val="0"/>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92782B">
            <w:pPr>
              <w:widowControl w:val="0"/>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92782B">
      <w:pPr>
        <w:widowControl w:val="0"/>
        <w:spacing w:before="120" w:after="0" w:line="240" w:lineRule="auto"/>
        <w:jc w:val="both"/>
        <w:rPr>
          <w:sz w:val="20"/>
          <w:szCs w:val="20"/>
        </w:rPr>
      </w:pPr>
    </w:p>
    <w:p w14:paraId="444B0389" w14:textId="77777777" w:rsidR="002B3E72" w:rsidRPr="00AF0359" w:rsidRDefault="002B3E72" w:rsidP="0092782B">
      <w:pPr>
        <w:widowControl w:val="0"/>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92782B">
      <w:pPr>
        <w:widowControl w:val="0"/>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w:t>
      </w:r>
      <w:proofErr w:type="spellStart"/>
      <w:r w:rsidRPr="00D96C63">
        <w:rPr>
          <w:b/>
          <w:sz w:val="20"/>
          <w:szCs w:val="20"/>
        </w:rPr>
        <w:t>ŽoNFP</w:t>
      </w:r>
      <w:proofErr w:type="spellEnd"/>
      <w:r w:rsidRPr="00D96C63">
        <w:rPr>
          <w:b/>
          <w:sz w:val="20"/>
          <w:szCs w:val="20"/>
        </w:rPr>
        <w:t xml:space="preserve">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92782B">
      <w:pPr>
        <w:pStyle w:val="Nadpis1"/>
        <w:keepNext w:val="0"/>
        <w:widowControl w:val="0"/>
        <w:shd w:val="clear" w:color="auto" w:fill="1F497D"/>
        <w:tabs>
          <w:tab w:val="clear" w:pos="851"/>
        </w:tabs>
        <w:spacing w:before="120" w:after="0"/>
        <w:ind w:left="432" w:hanging="432"/>
        <w:rPr>
          <w:b/>
          <w:color w:val="FFFFFF"/>
          <w:szCs w:val="32"/>
        </w:rPr>
      </w:pPr>
      <w:bookmarkStart w:id="262" w:name="_Toc441248529"/>
      <w:bookmarkStart w:id="263" w:name="_Toc441426315"/>
      <w:bookmarkStart w:id="264" w:name="_Toc441426856"/>
      <w:bookmarkStart w:id="265" w:name="_Toc441427680"/>
      <w:bookmarkStart w:id="266" w:name="_Toc441431306"/>
      <w:bookmarkStart w:id="267" w:name="_Toc441488697"/>
      <w:bookmarkStart w:id="268" w:name="_Toc441248530"/>
      <w:bookmarkStart w:id="269" w:name="_Toc441426316"/>
      <w:bookmarkStart w:id="270" w:name="_Toc441426857"/>
      <w:bookmarkStart w:id="271" w:name="_Toc441427681"/>
      <w:bookmarkStart w:id="272" w:name="_Toc441431307"/>
      <w:bookmarkStart w:id="273" w:name="_Toc441488698"/>
      <w:bookmarkStart w:id="274" w:name="_Toc441248531"/>
      <w:bookmarkStart w:id="275" w:name="_Toc441426317"/>
      <w:bookmarkStart w:id="276" w:name="_Toc441426858"/>
      <w:bookmarkStart w:id="277" w:name="_Toc441427682"/>
      <w:bookmarkStart w:id="278" w:name="_Toc441431308"/>
      <w:bookmarkStart w:id="279" w:name="_Toc441488699"/>
      <w:bookmarkStart w:id="280" w:name="_Toc441248532"/>
      <w:bookmarkStart w:id="281" w:name="_Toc441426318"/>
      <w:bookmarkStart w:id="282" w:name="_Toc441426859"/>
      <w:bookmarkStart w:id="283" w:name="_Toc441427683"/>
      <w:bookmarkStart w:id="284" w:name="_Toc441431309"/>
      <w:bookmarkStart w:id="285" w:name="_Toc441488700"/>
      <w:bookmarkStart w:id="286" w:name="_Toc441248533"/>
      <w:bookmarkStart w:id="287" w:name="_Toc441426319"/>
      <w:bookmarkStart w:id="288" w:name="_Toc441426860"/>
      <w:bookmarkStart w:id="289" w:name="_Toc441427684"/>
      <w:bookmarkStart w:id="290" w:name="_Toc441431310"/>
      <w:bookmarkStart w:id="291" w:name="_Toc441488701"/>
      <w:bookmarkStart w:id="292" w:name="_Toc707830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A374F2">
        <w:rPr>
          <w:b/>
          <w:color w:val="FFFFFF"/>
          <w:szCs w:val="32"/>
        </w:rPr>
        <w:t>Pravidlá oprávnenosti pre najčastejšie sa vyskytujúce skupiny výdavkov</w:t>
      </w:r>
      <w:bookmarkEnd w:id="292"/>
      <w:r w:rsidRPr="00A374F2">
        <w:rPr>
          <w:b/>
          <w:color w:val="FFFFFF"/>
          <w:szCs w:val="32"/>
        </w:rPr>
        <w:t xml:space="preserve"> </w:t>
      </w:r>
    </w:p>
    <w:p w14:paraId="263220EB" w14:textId="77777777" w:rsidR="006E18C9" w:rsidRDefault="006E18C9" w:rsidP="0092782B">
      <w:pPr>
        <w:widowControl w:val="0"/>
        <w:spacing w:before="120" w:after="0" w:line="240" w:lineRule="auto"/>
        <w:jc w:val="both"/>
        <w:rPr>
          <w:sz w:val="20"/>
          <w:szCs w:val="20"/>
        </w:rPr>
      </w:pPr>
    </w:p>
    <w:p w14:paraId="6C259D80" w14:textId="77777777" w:rsidR="00B519DE" w:rsidRDefault="00DF03A5" w:rsidP="0092782B">
      <w:pPr>
        <w:widowControl w:val="0"/>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8"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92782B">
      <w:pPr>
        <w:widowControl w:val="0"/>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 xml:space="preserve">v rámci OPII. Predpokladom pre ich </w:t>
      </w:r>
      <w:r w:rsidRPr="00A374F2">
        <w:rPr>
          <w:sz w:val="20"/>
          <w:szCs w:val="20"/>
        </w:rPr>
        <w:lastRenderedPageBreak/>
        <w:t>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92782B">
      <w:pPr>
        <w:widowControl w:val="0"/>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92782B">
      <w:pPr>
        <w:widowControl w:val="0"/>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92782B">
      <w:pPr>
        <w:widowControl w:val="0"/>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92782B">
      <w:pPr>
        <w:widowControl w:val="0"/>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92782B">
      <w:pPr>
        <w:widowControl w:val="0"/>
        <w:spacing w:before="120" w:after="0" w:line="240" w:lineRule="auto"/>
        <w:jc w:val="both"/>
        <w:rPr>
          <w:b/>
          <w:sz w:val="20"/>
          <w:szCs w:val="20"/>
        </w:rPr>
      </w:pPr>
    </w:p>
    <w:p w14:paraId="4DA3D456" w14:textId="77777777" w:rsidR="003B234F" w:rsidRPr="001D7477" w:rsidRDefault="003B234F" w:rsidP="0092782B">
      <w:pPr>
        <w:widowControl w:val="0"/>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92782B">
      <w:pPr>
        <w:widowControl w:val="0"/>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92782B">
      <w:pPr>
        <w:widowControl w:val="0"/>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92782B">
      <w:pPr>
        <w:widowControl w:val="0"/>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92782B">
      <w:pPr>
        <w:widowControl w:val="0"/>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92782B">
      <w:pPr>
        <w:widowControl w:val="0"/>
        <w:spacing w:before="120" w:after="0" w:line="240" w:lineRule="auto"/>
        <w:jc w:val="both"/>
        <w:rPr>
          <w:rFonts w:cs="Calibri"/>
          <w:sz w:val="20"/>
          <w:szCs w:val="20"/>
        </w:rPr>
      </w:pPr>
    </w:p>
    <w:p w14:paraId="447604A2" w14:textId="77777777" w:rsidR="00A96FC0" w:rsidRDefault="00A96FC0" w:rsidP="0092782B">
      <w:pPr>
        <w:widowControl w:val="0"/>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92782B">
      <w:pPr>
        <w:widowControl w:val="0"/>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92782B">
      <w:pPr>
        <w:widowControl w:val="0"/>
        <w:spacing w:before="120" w:after="0" w:line="240" w:lineRule="auto"/>
        <w:jc w:val="both"/>
        <w:rPr>
          <w:rFonts w:cs="Calibri"/>
          <w:sz w:val="20"/>
          <w:szCs w:val="20"/>
        </w:rPr>
      </w:pPr>
    </w:p>
    <w:p w14:paraId="55BC7618" w14:textId="77777777" w:rsidR="00A96FC0" w:rsidRPr="00FE7215" w:rsidRDefault="00A96FC0" w:rsidP="0092782B">
      <w:pPr>
        <w:widowControl w:val="0"/>
        <w:spacing w:before="120" w:after="0" w:line="240" w:lineRule="auto"/>
        <w:jc w:val="both"/>
        <w:rPr>
          <w:rFonts w:cs="Calibri"/>
          <w:sz w:val="20"/>
          <w:szCs w:val="20"/>
        </w:rPr>
      </w:pPr>
    </w:p>
    <w:p w14:paraId="63122219" w14:textId="77777777" w:rsidR="00304B60" w:rsidRPr="00A374F2" w:rsidRDefault="00304B60" w:rsidP="0092782B">
      <w:pPr>
        <w:pStyle w:val="Nadpis2"/>
        <w:keepNext w:val="0"/>
        <w:widowControl w:val="0"/>
        <w:tabs>
          <w:tab w:val="clear" w:pos="2128"/>
          <w:tab w:val="num" w:pos="567"/>
        </w:tabs>
        <w:spacing w:before="120" w:after="0"/>
        <w:ind w:left="567" w:hanging="567"/>
      </w:pPr>
      <w:bookmarkStart w:id="293" w:name="_Toc7078302"/>
      <w:r w:rsidRPr="00A374F2">
        <w:lastRenderedPageBreak/>
        <w:t>Nehnuteľnosti</w:t>
      </w:r>
      <w:bookmarkEnd w:id="293"/>
    </w:p>
    <w:p w14:paraId="49B2F9AA" w14:textId="77777777" w:rsidR="00304B60" w:rsidRPr="00A374F2" w:rsidRDefault="00304B60" w:rsidP="0092782B">
      <w:pPr>
        <w:pStyle w:val="Nadpis3"/>
        <w:keepNext w:val="0"/>
        <w:widowControl w:val="0"/>
      </w:pPr>
      <w:bookmarkStart w:id="294" w:name="_Nákup_pozemkov_1"/>
      <w:bookmarkStart w:id="295" w:name="_Toc534784243"/>
      <w:bookmarkStart w:id="296" w:name="_Toc7078303"/>
      <w:bookmarkEnd w:id="294"/>
      <w:r w:rsidRPr="00A374F2">
        <w:t>Nákup pozemkov</w:t>
      </w:r>
      <w:r w:rsidR="001D7E17">
        <w:rPr>
          <w:lang w:val="sk-SK"/>
        </w:rPr>
        <w:t>, vecné bremená a nájom pozemkov</w:t>
      </w:r>
      <w:bookmarkEnd w:id="295"/>
      <w:bookmarkEnd w:id="296"/>
    </w:p>
    <w:p w14:paraId="7220CDC4" w14:textId="77777777" w:rsidR="006E18C9" w:rsidRPr="00D96C63" w:rsidRDefault="006E18C9" w:rsidP="0092782B">
      <w:pPr>
        <w:widowControl w:val="0"/>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92782B">
      <w:pPr>
        <w:widowControl w:val="0"/>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92782B">
      <w:pPr>
        <w:widowControl w:val="0"/>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92782B">
      <w:pPr>
        <w:widowControl w:val="0"/>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92782B">
      <w:pPr>
        <w:widowControl w:val="0"/>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92782B">
      <w:pPr>
        <w:widowControl w:val="0"/>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92782B">
      <w:pPr>
        <w:widowControl w:val="0"/>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92782B">
      <w:pPr>
        <w:widowControl w:val="0"/>
        <w:numPr>
          <w:ilvl w:val="0"/>
          <w:numId w:val="94"/>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92782B">
      <w:pPr>
        <w:widowControl w:val="0"/>
        <w:numPr>
          <w:ilvl w:val="0"/>
          <w:numId w:val="94"/>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92782B">
      <w:pPr>
        <w:widowControl w:val="0"/>
        <w:numPr>
          <w:ilvl w:val="0"/>
          <w:numId w:val="95"/>
        </w:numPr>
        <w:spacing w:before="120" w:after="0" w:line="240" w:lineRule="auto"/>
        <w:ind w:left="709" w:hanging="142"/>
        <w:jc w:val="both"/>
        <w:rPr>
          <w:sz w:val="20"/>
          <w:szCs w:val="20"/>
        </w:rPr>
      </w:pPr>
      <w:r>
        <w:rPr>
          <w:sz w:val="20"/>
          <w:szCs w:val="20"/>
        </w:rPr>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92782B">
      <w:pPr>
        <w:widowControl w:val="0"/>
        <w:numPr>
          <w:ilvl w:val="0"/>
          <w:numId w:val="95"/>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92782B">
      <w:pPr>
        <w:widowControl w:val="0"/>
        <w:numPr>
          <w:ilvl w:val="0"/>
          <w:numId w:val="94"/>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92782B">
      <w:pPr>
        <w:widowControl w:val="0"/>
        <w:numPr>
          <w:ilvl w:val="0"/>
          <w:numId w:val="94"/>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92782B">
      <w:pPr>
        <w:widowControl w:val="0"/>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lastRenderedPageBreak/>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92782B">
      <w:pPr>
        <w:widowControl w:val="0"/>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92782B">
      <w:pPr>
        <w:widowControl w:val="0"/>
        <w:spacing w:before="120" w:after="0" w:line="240" w:lineRule="auto"/>
        <w:jc w:val="both"/>
        <w:rPr>
          <w:sz w:val="20"/>
          <w:szCs w:val="20"/>
        </w:rPr>
      </w:pPr>
    </w:p>
    <w:p w14:paraId="59C97526" w14:textId="77777777" w:rsidR="006E18C9" w:rsidRDefault="006E18C9" w:rsidP="0092782B">
      <w:pPr>
        <w:widowControl w:val="0"/>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92782B">
      <w:pPr>
        <w:widowControl w:val="0"/>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92782B">
      <w:pPr>
        <w:widowControl w:val="0"/>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92782B">
      <w:pPr>
        <w:widowControl w:val="0"/>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92782B">
      <w:pPr>
        <w:widowControl w:val="0"/>
        <w:numPr>
          <w:ilvl w:val="0"/>
          <w:numId w:val="85"/>
        </w:numPr>
        <w:spacing w:before="120" w:after="0" w:line="240" w:lineRule="auto"/>
        <w:jc w:val="both"/>
        <w:rPr>
          <w:rFonts w:cs="Calibri"/>
          <w:sz w:val="20"/>
        </w:rPr>
      </w:pPr>
      <w:r w:rsidRPr="006A017F">
        <w:rPr>
          <w:rFonts w:cs="Calibri"/>
          <w:sz w:val="20"/>
        </w:rPr>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92782B">
      <w:pPr>
        <w:widowControl w:val="0"/>
        <w:numPr>
          <w:ilvl w:val="0"/>
          <w:numId w:val="85"/>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92782B">
      <w:pPr>
        <w:widowControl w:val="0"/>
        <w:numPr>
          <w:ilvl w:val="0"/>
          <w:numId w:val="85"/>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92782B">
      <w:pPr>
        <w:widowControl w:val="0"/>
        <w:numPr>
          <w:ilvl w:val="0"/>
          <w:numId w:val="85"/>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92782B">
      <w:pPr>
        <w:widowControl w:val="0"/>
        <w:spacing w:before="120" w:after="0" w:line="240" w:lineRule="auto"/>
        <w:jc w:val="both"/>
        <w:rPr>
          <w:sz w:val="20"/>
          <w:szCs w:val="20"/>
        </w:rPr>
      </w:pPr>
      <w:r w:rsidRPr="00154B7F">
        <w:rPr>
          <w:b/>
          <w:sz w:val="20"/>
          <w:szCs w:val="20"/>
        </w:rPr>
        <w:t>V</w:t>
      </w:r>
      <w:r w:rsidR="00443140" w:rsidRPr="00154B7F">
        <w:rPr>
          <w:b/>
          <w:sz w:val="20"/>
          <w:szCs w:val="20"/>
        </w:rPr>
        <w:t xml:space="preserve"> prípade </w:t>
      </w:r>
      <w:proofErr w:type="spellStart"/>
      <w:r w:rsidR="007620F5" w:rsidRPr="00154B7F">
        <w:rPr>
          <w:b/>
          <w:sz w:val="20"/>
          <w:szCs w:val="20"/>
        </w:rPr>
        <w:t>fázovaných</w:t>
      </w:r>
      <w:proofErr w:type="spellEnd"/>
      <w:r w:rsidR="007620F5" w:rsidRPr="00154B7F">
        <w:rPr>
          <w:b/>
          <w:sz w:val="20"/>
          <w:szCs w:val="20"/>
        </w:rPr>
        <w:t xml:space="preserve"> </w:t>
      </w:r>
      <w:r w:rsidR="00443140" w:rsidRPr="00154B7F">
        <w:rPr>
          <w:b/>
          <w:sz w:val="20"/>
          <w:szCs w:val="20"/>
        </w:rPr>
        <w:t>projektov</w:t>
      </w:r>
      <w:r w:rsidR="00443140" w:rsidRPr="00333E62">
        <w:rPr>
          <w:sz w:val="20"/>
          <w:szCs w:val="20"/>
        </w:rPr>
        <w:t xml:space="preserve">, </w:t>
      </w:r>
      <w:proofErr w:type="spellStart"/>
      <w:r>
        <w:rPr>
          <w:sz w:val="20"/>
          <w:szCs w:val="20"/>
        </w:rPr>
        <w:t>t.j</w:t>
      </w:r>
      <w:proofErr w:type="spellEnd"/>
      <w:r>
        <w:rPr>
          <w:sz w:val="20"/>
          <w:szCs w:val="20"/>
        </w:rPr>
        <w:t xml:space="preserve">.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92782B">
      <w:pPr>
        <w:widowControl w:val="0"/>
        <w:spacing w:before="120" w:after="0" w:line="240" w:lineRule="auto"/>
        <w:jc w:val="both"/>
        <w:rPr>
          <w:sz w:val="20"/>
          <w:szCs w:val="20"/>
        </w:rPr>
      </w:pPr>
      <w:r w:rsidRPr="00A374F2">
        <w:rPr>
          <w:sz w:val="20"/>
          <w:szCs w:val="20"/>
        </w:rPr>
        <w:lastRenderedPageBreak/>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92782B">
      <w:pPr>
        <w:widowControl w:val="0"/>
        <w:spacing w:before="120" w:after="0" w:line="240" w:lineRule="auto"/>
        <w:jc w:val="both"/>
        <w:rPr>
          <w:sz w:val="20"/>
          <w:szCs w:val="20"/>
        </w:rPr>
      </w:pPr>
    </w:p>
    <w:p w14:paraId="2198FE66" w14:textId="77777777" w:rsidR="00262FEC" w:rsidRPr="00A374F2" w:rsidRDefault="00262FEC" w:rsidP="0092782B">
      <w:pPr>
        <w:pStyle w:val="Nadpis3"/>
        <w:keepNext w:val="0"/>
        <w:widowControl w:val="0"/>
      </w:pPr>
      <w:bookmarkStart w:id="297" w:name="_Nákup_stavieb_a"/>
      <w:bookmarkStart w:id="298" w:name="_Toc442284321"/>
      <w:bookmarkStart w:id="299" w:name="_Toc442284426"/>
      <w:bookmarkStart w:id="300" w:name="_Toc442289768"/>
      <w:bookmarkStart w:id="301" w:name="_Nákup_stavieb"/>
      <w:bookmarkStart w:id="302" w:name="_Toc534784244"/>
      <w:bookmarkStart w:id="303" w:name="_Toc7078304"/>
      <w:bookmarkEnd w:id="297"/>
      <w:bookmarkEnd w:id="298"/>
      <w:bookmarkEnd w:id="299"/>
      <w:bookmarkEnd w:id="300"/>
      <w:bookmarkEnd w:id="301"/>
      <w:r w:rsidRPr="00A374F2">
        <w:t>Nákup stavieb</w:t>
      </w:r>
      <w:bookmarkEnd w:id="302"/>
      <w:bookmarkEnd w:id="303"/>
      <w:r w:rsidRPr="00A374F2">
        <w:t xml:space="preserve"> </w:t>
      </w:r>
    </w:p>
    <w:p w14:paraId="05645651" w14:textId="77777777" w:rsidR="00CC4E20" w:rsidRPr="00D96C63" w:rsidRDefault="00CC4E20" w:rsidP="0092782B">
      <w:pPr>
        <w:widowControl w:val="0"/>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92782B">
      <w:pPr>
        <w:widowControl w:val="0"/>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92782B">
      <w:pPr>
        <w:widowControl w:val="0"/>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92782B">
      <w:pPr>
        <w:widowControl w:val="0"/>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92782B">
      <w:pPr>
        <w:widowControl w:val="0"/>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92782B">
      <w:pPr>
        <w:widowControl w:val="0"/>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92782B">
      <w:pPr>
        <w:widowControl w:val="0"/>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92782B">
      <w:pPr>
        <w:widowControl w:val="0"/>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92782B">
      <w:pPr>
        <w:widowControl w:val="0"/>
        <w:spacing w:before="120" w:after="0" w:line="240" w:lineRule="auto"/>
        <w:jc w:val="both"/>
        <w:rPr>
          <w:sz w:val="20"/>
          <w:szCs w:val="20"/>
        </w:rPr>
      </w:pPr>
      <w:r w:rsidRPr="00154B7F">
        <w:rPr>
          <w:b/>
          <w:sz w:val="20"/>
          <w:szCs w:val="20"/>
        </w:rPr>
        <w:t xml:space="preserve">V prípade </w:t>
      </w:r>
      <w:proofErr w:type="spellStart"/>
      <w:r w:rsidRPr="00154B7F">
        <w:rPr>
          <w:b/>
          <w:sz w:val="20"/>
          <w:szCs w:val="20"/>
        </w:rPr>
        <w:t>fázovaných</w:t>
      </w:r>
      <w:proofErr w:type="spellEnd"/>
      <w:r w:rsidRPr="00154B7F">
        <w:rPr>
          <w:b/>
          <w:sz w:val="20"/>
          <w:szCs w:val="20"/>
        </w:rPr>
        <w:t xml:space="preserve"> projektov</w:t>
      </w:r>
      <w:r w:rsidRPr="001D0386">
        <w:rPr>
          <w:sz w:val="20"/>
          <w:szCs w:val="20"/>
        </w:rPr>
        <w:t xml:space="preserve">, </w:t>
      </w:r>
      <w:proofErr w:type="spellStart"/>
      <w:r>
        <w:rPr>
          <w:sz w:val="20"/>
          <w:szCs w:val="20"/>
        </w:rPr>
        <w:t>t.j</w:t>
      </w:r>
      <w:proofErr w:type="spellEnd"/>
      <w:r>
        <w:rPr>
          <w:sz w:val="20"/>
          <w:szCs w:val="20"/>
        </w:rPr>
        <w:t xml:space="preserve">.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92782B">
      <w:pPr>
        <w:widowControl w:val="0"/>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92782B">
      <w:pPr>
        <w:widowControl w:val="0"/>
        <w:spacing w:before="120" w:after="0" w:line="240" w:lineRule="auto"/>
        <w:jc w:val="both"/>
        <w:rPr>
          <w:sz w:val="20"/>
          <w:szCs w:val="20"/>
        </w:rPr>
      </w:pPr>
    </w:p>
    <w:p w14:paraId="4545AC32" w14:textId="77777777" w:rsidR="00095138" w:rsidRPr="00A374F2" w:rsidRDefault="00095138" w:rsidP="0092782B">
      <w:pPr>
        <w:pStyle w:val="Nadpis2"/>
        <w:keepNext w:val="0"/>
        <w:widowControl w:val="0"/>
        <w:tabs>
          <w:tab w:val="clear" w:pos="2128"/>
          <w:tab w:val="num" w:pos="567"/>
        </w:tabs>
        <w:spacing w:before="120" w:after="0"/>
        <w:ind w:left="567" w:hanging="567"/>
      </w:pPr>
      <w:bookmarkStart w:id="304" w:name="_Toc441426865"/>
      <w:bookmarkStart w:id="305" w:name="_Toc441427689"/>
      <w:bookmarkStart w:id="306" w:name="_Toc441431315"/>
      <w:bookmarkStart w:id="307" w:name="_Toc441488706"/>
      <w:bookmarkStart w:id="308" w:name="_Toc441426866"/>
      <w:bookmarkStart w:id="309" w:name="_Toc441427690"/>
      <w:bookmarkStart w:id="310" w:name="_Toc441431316"/>
      <w:bookmarkStart w:id="311" w:name="_Toc441488707"/>
      <w:bookmarkStart w:id="312" w:name="_Obstaranie_stavebných_prác"/>
      <w:bookmarkStart w:id="313" w:name="_Toc7078305"/>
      <w:bookmarkEnd w:id="304"/>
      <w:bookmarkEnd w:id="305"/>
      <w:bookmarkEnd w:id="306"/>
      <w:bookmarkEnd w:id="307"/>
      <w:bookmarkEnd w:id="308"/>
      <w:bookmarkEnd w:id="309"/>
      <w:bookmarkEnd w:id="310"/>
      <w:bookmarkEnd w:id="311"/>
      <w:bookmarkEnd w:id="312"/>
      <w:r w:rsidRPr="00A374F2">
        <w:lastRenderedPageBreak/>
        <w:t>Obstaranie stavebných prác</w:t>
      </w:r>
      <w:bookmarkEnd w:id="313"/>
    </w:p>
    <w:p w14:paraId="1CEBDF78" w14:textId="77777777" w:rsidR="00CC4E20" w:rsidRDefault="00CC4E20" w:rsidP="0092782B">
      <w:pPr>
        <w:widowControl w:val="0"/>
        <w:spacing w:before="120" w:after="0" w:line="240" w:lineRule="auto"/>
        <w:jc w:val="both"/>
        <w:rPr>
          <w:b/>
          <w:sz w:val="20"/>
          <w:szCs w:val="20"/>
        </w:rPr>
      </w:pPr>
      <w:r>
        <w:rPr>
          <w:b/>
          <w:sz w:val="20"/>
          <w:szCs w:val="20"/>
        </w:rPr>
        <w:t>Oprávnené výdavky</w:t>
      </w:r>
    </w:p>
    <w:p w14:paraId="1FE8C840" w14:textId="77777777" w:rsidR="00262FEC" w:rsidRPr="00A374F2" w:rsidRDefault="00262FEC" w:rsidP="0092782B">
      <w:pPr>
        <w:widowControl w:val="0"/>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92782B">
      <w:pPr>
        <w:widowControl w:val="0"/>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92782B">
      <w:pPr>
        <w:widowControl w:val="0"/>
        <w:spacing w:before="120" w:after="0" w:line="240" w:lineRule="auto"/>
        <w:jc w:val="both"/>
        <w:rPr>
          <w:sz w:val="20"/>
          <w:szCs w:val="20"/>
        </w:rPr>
      </w:pPr>
      <w:r w:rsidRPr="006C0B65">
        <w:rPr>
          <w:sz w:val="20"/>
          <w:szCs w:val="20"/>
        </w:rPr>
        <w:t xml:space="preserve">Za neoprávnený výdavok sa považujú výdavky na tzv. </w:t>
      </w:r>
      <w:proofErr w:type="spellStart"/>
      <w:r w:rsidRPr="006C0B65">
        <w:rPr>
          <w:sz w:val="20"/>
          <w:szCs w:val="20"/>
        </w:rPr>
        <w:t>stratné</w:t>
      </w:r>
      <w:proofErr w:type="spellEnd"/>
      <w:r w:rsidRPr="006C0B65">
        <w:rPr>
          <w:sz w:val="20"/>
          <w:szCs w:val="20"/>
        </w:rPr>
        <w:t xml:space="preserve">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92782B">
      <w:pPr>
        <w:widowControl w:val="0"/>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92782B">
      <w:pPr>
        <w:widowControl w:val="0"/>
        <w:spacing w:before="120" w:after="0" w:line="240" w:lineRule="auto"/>
        <w:jc w:val="both"/>
        <w:rPr>
          <w:sz w:val="20"/>
          <w:szCs w:val="20"/>
        </w:rPr>
      </w:pPr>
    </w:p>
    <w:p w14:paraId="1F7B04AB" w14:textId="77777777" w:rsidR="00D8136C" w:rsidRPr="00A374F2" w:rsidRDefault="00D8136C" w:rsidP="0092782B">
      <w:pPr>
        <w:pStyle w:val="Nadpis2"/>
        <w:keepNext w:val="0"/>
        <w:widowControl w:val="0"/>
        <w:tabs>
          <w:tab w:val="clear" w:pos="2128"/>
          <w:tab w:val="num" w:pos="567"/>
        </w:tabs>
        <w:spacing w:before="120" w:after="0"/>
        <w:ind w:left="567" w:hanging="567"/>
        <w:jc w:val="both"/>
      </w:pPr>
      <w:bookmarkStart w:id="314" w:name="_Stavebný_dozor_2"/>
      <w:bookmarkStart w:id="315" w:name="_Toc7078306"/>
      <w:bookmarkEnd w:id="314"/>
      <w:r w:rsidRPr="00A374F2">
        <w:t>Stavebný dozor</w:t>
      </w:r>
      <w:bookmarkEnd w:id="315"/>
      <w:r w:rsidRPr="00A374F2">
        <w:t xml:space="preserve"> </w:t>
      </w:r>
    </w:p>
    <w:p w14:paraId="4D6EE2B8" w14:textId="77777777" w:rsidR="00D8136C" w:rsidRPr="00A374F2" w:rsidRDefault="00D8136C" w:rsidP="0092782B">
      <w:pPr>
        <w:widowControl w:val="0"/>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92782B">
      <w:pPr>
        <w:widowControl w:val="0"/>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92782B">
      <w:pPr>
        <w:widowControl w:val="0"/>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92782B">
      <w:pPr>
        <w:widowControl w:val="0"/>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92782B">
      <w:pPr>
        <w:widowControl w:val="0"/>
        <w:spacing w:before="120" w:after="0" w:line="240" w:lineRule="auto"/>
        <w:jc w:val="both"/>
        <w:rPr>
          <w:bCs/>
          <w:sz w:val="20"/>
          <w:szCs w:val="20"/>
        </w:rPr>
      </w:pPr>
    </w:p>
    <w:p w14:paraId="67A58E19" w14:textId="77777777" w:rsidR="00D8136C" w:rsidRPr="00A374F2" w:rsidRDefault="00D8136C" w:rsidP="0092782B">
      <w:pPr>
        <w:pStyle w:val="Nadpis2"/>
        <w:keepNext w:val="0"/>
        <w:widowControl w:val="0"/>
        <w:tabs>
          <w:tab w:val="clear" w:pos="2128"/>
          <w:tab w:val="num" w:pos="567"/>
        </w:tabs>
        <w:spacing w:before="120" w:after="0"/>
        <w:ind w:left="567" w:hanging="567"/>
      </w:pPr>
      <w:bookmarkStart w:id="316" w:name="_Toc7078307"/>
      <w:r w:rsidRPr="00A374F2">
        <w:t>Odborný autorský dohľad</w:t>
      </w:r>
      <w:bookmarkEnd w:id="316"/>
    </w:p>
    <w:p w14:paraId="55494A1E" w14:textId="77777777" w:rsidR="001E5F6C" w:rsidRDefault="00D8136C" w:rsidP="0092782B">
      <w:pPr>
        <w:widowControl w:val="0"/>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92782B">
      <w:pPr>
        <w:widowControl w:val="0"/>
        <w:spacing w:before="120" w:after="0" w:line="240" w:lineRule="auto"/>
        <w:jc w:val="both"/>
        <w:rPr>
          <w:bCs/>
          <w:sz w:val="20"/>
          <w:szCs w:val="20"/>
        </w:rPr>
      </w:pPr>
      <w:r>
        <w:rPr>
          <w:bCs/>
          <w:sz w:val="20"/>
          <w:szCs w:val="20"/>
        </w:rPr>
        <w:lastRenderedPageBreak/>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92782B">
      <w:pPr>
        <w:widowControl w:val="0"/>
        <w:spacing w:before="120" w:after="0" w:line="240" w:lineRule="auto"/>
        <w:jc w:val="both"/>
        <w:rPr>
          <w:bCs/>
          <w:sz w:val="20"/>
          <w:szCs w:val="20"/>
        </w:rPr>
      </w:pPr>
    </w:p>
    <w:p w14:paraId="16FD3FD1" w14:textId="77777777" w:rsidR="00D8136C" w:rsidRPr="00A374F2" w:rsidRDefault="00D8136C" w:rsidP="0092782B">
      <w:pPr>
        <w:pStyle w:val="Nadpis2"/>
        <w:keepNext w:val="0"/>
        <w:widowControl w:val="0"/>
        <w:tabs>
          <w:tab w:val="clear" w:pos="2128"/>
          <w:tab w:val="left" w:pos="567"/>
        </w:tabs>
        <w:spacing w:before="120" w:after="0"/>
        <w:ind w:left="567" w:hanging="567"/>
      </w:pPr>
      <w:bookmarkStart w:id="317" w:name="_Prípravná_a_projektová_1"/>
      <w:bookmarkStart w:id="318" w:name="_Toc7078308"/>
      <w:bookmarkEnd w:id="317"/>
      <w:r w:rsidRPr="00A374F2">
        <w:t>Prípravná a projektová dokumentácia</w:t>
      </w:r>
      <w:bookmarkEnd w:id="318"/>
    </w:p>
    <w:p w14:paraId="0C85F452" w14:textId="77777777" w:rsidR="00D8136C" w:rsidRDefault="00D8136C" w:rsidP="0092782B">
      <w:pPr>
        <w:widowControl w:val="0"/>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92782B">
      <w:pPr>
        <w:widowControl w:val="0"/>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92782B">
      <w:pPr>
        <w:widowControl w:val="0"/>
        <w:spacing w:before="120" w:after="0" w:line="240" w:lineRule="auto"/>
        <w:jc w:val="both"/>
        <w:rPr>
          <w:sz w:val="20"/>
          <w:szCs w:val="20"/>
        </w:rPr>
      </w:pPr>
    </w:p>
    <w:p w14:paraId="1FA60DDB"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319" w:name="_Nákup_hmotného_a_1"/>
      <w:bookmarkStart w:id="320" w:name="_Toc7078309"/>
      <w:bookmarkEnd w:id="319"/>
      <w:r w:rsidRPr="00A374F2">
        <w:t>Nákup hmotného a nehmotného majetku (okrem nehnuteľností)</w:t>
      </w:r>
      <w:bookmarkEnd w:id="320"/>
    </w:p>
    <w:p w14:paraId="406E3F88"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60882E5A" w14:textId="77777777" w:rsidR="00D970B3" w:rsidRDefault="00D970B3" w:rsidP="0092782B">
      <w:pPr>
        <w:widowControl w:val="0"/>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92782B">
      <w:pPr>
        <w:widowControl w:val="0"/>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92782B">
      <w:pPr>
        <w:widowControl w:val="0"/>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92782B">
      <w:pPr>
        <w:widowControl w:val="0"/>
        <w:spacing w:before="120" w:after="120" w:line="240" w:lineRule="auto"/>
        <w:jc w:val="both"/>
        <w:rPr>
          <w:sz w:val="20"/>
          <w:szCs w:val="20"/>
        </w:rPr>
      </w:pPr>
    </w:p>
    <w:p w14:paraId="071A540B" w14:textId="77777777" w:rsidR="00804D91" w:rsidRDefault="00804D91" w:rsidP="0092782B">
      <w:pPr>
        <w:widowControl w:val="0"/>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31"/>
      </w:tblGrid>
      <w:tr w:rsidR="00D1249E" w14:paraId="56C52004" w14:textId="77777777" w:rsidTr="0068681D">
        <w:tc>
          <w:tcPr>
            <w:tcW w:w="9381" w:type="dxa"/>
            <w:shd w:val="clear" w:color="auto" w:fill="EAF1DD"/>
          </w:tcPr>
          <w:p w14:paraId="1816F0A8" w14:textId="77777777" w:rsidR="00D1249E" w:rsidRPr="00D54EF3" w:rsidRDefault="00D1249E" w:rsidP="0092782B">
            <w:pPr>
              <w:widowControl w:val="0"/>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92782B">
            <w:pPr>
              <w:widowControl w:val="0"/>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w:t>
            </w:r>
            <w:proofErr w:type="spellStart"/>
            <w:r w:rsidRPr="00333E62">
              <w:rPr>
                <w:sz w:val="20"/>
                <w:szCs w:val="20"/>
              </w:rPr>
              <w:t>ny</w:t>
            </w:r>
            <w:proofErr w:type="spellEnd"/>
            <w:r w:rsidRPr="00333E62">
              <w:rPr>
                <w:sz w:val="20"/>
                <w:szCs w:val="20"/>
              </w:rPr>
              <w:t xml:space="preserve"> pomer NFP každého projektu vo vzťahu k celkovej sume NFP, ktorú prostredníctvom projektov získa.</w:t>
            </w:r>
          </w:p>
          <w:p w14:paraId="01FBA9E4" w14:textId="77777777" w:rsidR="00D1249E" w:rsidRPr="00333E62" w:rsidRDefault="00D1249E" w:rsidP="0092782B">
            <w:pPr>
              <w:widowControl w:val="0"/>
              <w:spacing w:after="0" w:line="240" w:lineRule="auto"/>
              <w:rPr>
                <w:sz w:val="20"/>
                <w:szCs w:val="20"/>
              </w:rPr>
            </w:pPr>
          </w:p>
          <w:p w14:paraId="2EB14ADF" w14:textId="77777777" w:rsidR="00D1249E" w:rsidRPr="00333E62" w:rsidRDefault="00D1249E" w:rsidP="0092782B">
            <w:pPr>
              <w:widowControl w:val="0"/>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92782B">
            <w:pPr>
              <w:widowControl w:val="0"/>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92782B">
            <w:pPr>
              <w:widowControl w:val="0"/>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92782B">
            <w:pPr>
              <w:widowControl w:val="0"/>
              <w:spacing w:after="120" w:line="240" w:lineRule="auto"/>
              <w:rPr>
                <w:sz w:val="20"/>
                <w:szCs w:val="20"/>
              </w:rPr>
            </w:pPr>
            <w:r w:rsidRPr="00333E62">
              <w:rPr>
                <w:sz w:val="20"/>
                <w:szCs w:val="20"/>
              </w:rPr>
              <w:lastRenderedPageBreak/>
              <w:t>Ʃ NFP projektov 1 až 3 = 45 000 EUR</w:t>
            </w:r>
          </w:p>
          <w:p w14:paraId="4DC69814" w14:textId="77777777" w:rsidR="00C21F09" w:rsidRDefault="00C21F09" w:rsidP="0092782B">
            <w:pPr>
              <w:widowControl w:val="0"/>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92782B">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31"/>
      </w:tblGrid>
      <w:tr w:rsidR="00D1249E" w14:paraId="77F017BE" w14:textId="77777777" w:rsidTr="0068681D">
        <w:tc>
          <w:tcPr>
            <w:tcW w:w="9381" w:type="dxa"/>
            <w:shd w:val="clear" w:color="auto" w:fill="EAF1DD"/>
          </w:tcPr>
          <w:p w14:paraId="77113A50" w14:textId="77777777" w:rsidR="00D1249E" w:rsidRPr="0076594B" w:rsidRDefault="00D1249E" w:rsidP="0092782B">
            <w:pPr>
              <w:widowControl w:val="0"/>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92782B">
            <w:pPr>
              <w:widowControl w:val="0"/>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ti oprávnených výdavkov prijímateľ vypočíta, aký je %-</w:t>
            </w:r>
            <w:proofErr w:type="spellStart"/>
            <w:r w:rsidRPr="00333E62">
              <w:rPr>
                <w:sz w:val="20"/>
                <w:szCs w:val="20"/>
              </w:rPr>
              <w:t>ny</w:t>
            </w:r>
            <w:proofErr w:type="spellEnd"/>
            <w:r w:rsidRPr="00333E62">
              <w:rPr>
                <w:sz w:val="20"/>
                <w:szCs w:val="20"/>
              </w:rPr>
              <w:t xml:space="preserve"> pomer počtu odpracovaných hodín každého projektu v pomere k súčtu všetkých odpracovaných hodín za oba projekty. </w:t>
            </w:r>
          </w:p>
          <w:p w14:paraId="21008D40" w14:textId="77777777" w:rsidR="00D1249E" w:rsidRPr="00333E62" w:rsidRDefault="00D1249E" w:rsidP="0092782B">
            <w:pPr>
              <w:widowControl w:val="0"/>
              <w:spacing w:after="0" w:line="240" w:lineRule="auto"/>
              <w:rPr>
                <w:sz w:val="20"/>
                <w:szCs w:val="20"/>
              </w:rPr>
            </w:pPr>
          </w:p>
          <w:p w14:paraId="2D378154" w14:textId="77777777" w:rsidR="00D1249E" w:rsidRPr="00333E62" w:rsidRDefault="00D1249E" w:rsidP="0092782B">
            <w:pPr>
              <w:widowControl w:val="0"/>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92782B">
            <w:pPr>
              <w:widowControl w:val="0"/>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92782B">
            <w:pPr>
              <w:widowControl w:val="0"/>
              <w:spacing w:after="0" w:line="240" w:lineRule="auto"/>
            </w:pPr>
            <w:r w:rsidRPr="00333E62">
              <w:rPr>
                <w:sz w:val="20"/>
                <w:szCs w:val="20"/>
              </w:rPr>
              <w:t>Ʃ odpracovaných hodín na projektoch       = 800</w:t>
            </w:r>
          </w:p>
        </w:tc>
      </w:tr>
    </w:tbl>
    <w:p w14:paraId="50CBC3BE" w14:textId="77777777" w:rsidR="00262FEC" w:rsidRDefault="00262FEC" w:rsidP="0092782B">
      <w:pPr>
        <w:widowControl w:val="0"/>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92782B">
      <w:pPr>
        <w:widowControl w:val="0"/>
        <w:spacing w:before="120" w:after="0" w:line="240" w:lineRule="auto"/>
        <w:jc w:val="both"/>
        <w:rPr>
          <w:sz w:val="20"/>
          <w:szCs w:val="20"/>
        </w:rPr>
      </w:pPr>
    </w:p>
    <w:p w14:paraId="7652E056"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321" w:name="_Toc441248540"/>
      <w:bookmarkStart w:id="322" w:name="_Toc441426326"/>
      <w:bookmarkStart w:id="323" w:name="_Toc441426869"/>
      <w:bookmarkStart w:id="324" w:name="_Toc441427693"/>
      <w:bookmarkStart w:id="325" w:name="_Toc441431319"/>
      <w:bookmarkStart w:id="326" w:name="_Toc441488710"/>
      <w:bookmarkStart w:id="327" w:name="_Nákup_použitého_zariadenia_1"/>
      <w:bookmarkStart w:id="328" w:name="_Toc7078310"/>
      <w:bookmarkEnd w:id="321"/>
      <w:bookmarkEnd w:id="322"/>
      <w:bookmarkEnd w:id="323"/>
      <w:bookmarkEnd w:id="324"/>
      <w:bookmarkEnd w:id="325"/>
      <w:bookmarkEnd w:id="326"/>
      <w:bookmarkEnd w:id="327"/>
      <w:r w:rsidRPr="00A374F2">
        <w:t>Nákup použitého zariadenia</w:t>
      </w:r>
      <w:bookmarkEnd w:id="328"/>
    </w:p>
    <w:p w14:paraId="64752E03"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92782B">
      <w:pPr>
        <w:widowControl w:val="0"/>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w:t>
      </w:r>
      <w:proofErr w:type="spellStart"/>
      <w:r w:rsidR="00D05084">
        <w:rPr>
          <w:sz w:val="20"/>
          <w:szCs w:val="20"/>
        </w:rPr>
        <w:t>ŽoNFP</w:t>
      </w:r>
      <w:proofErr w:type="spellEnd"/>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 xml:space="preserve">oprávneným výdavkom je obstarávacia cena </w:t>
      </w:r>
      <w:proofErr w:type="spellStart"/>
      <w:r w:rsidRPr="00A374F2">
        <w:rPr>
          <w:sz w:val="20"/>
          <w:szCs w:val="20"/>
        </w:rPr>
        <w:t>vysúťažená</w:t>
      </w:r>
      <w:proofErr w:type="spellEnd"/>
      <w:r w:rsidRPr="00A374F2">
        <w:rPr>
          <w:sz w:val="20"/>
          <w:szCs w:val="20"/>
        </w:rPr>
        <w:t xml:space="preserve">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92782B">
      <w:pPr>
        <w:widowControl w:val="0"/>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92782B">
      <w:pPr>
        <w:widowControl w:val="0"/>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92782B">
      <w:pPr>
        <w:widowControl w:val="0"/>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92782B">
      <w:pPr>
        <w:widowControl w:val="0"/>
        <w:spacing w:before="120" w:after="0" w:line="240" w:lineRule="auto"/>
        <w:jc w:val="both"/>
        <w:rPr>
          <w:sz w:val="20"/>
          <w:szCs w:val="20"/>
        </w:rPr>
      </w:pPr>
    </w:p>
    <w:p w14:paraId="2073394D"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92782B">
      <w:pPr>
        <w:widowControl w:val="0"/>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92782B">
      <w:pPr>
        <w:widowControl w:val="0"/>
        <w:spacing w:before="120" w:after="0" w:line="240" w:lineRule="auto"/>
        <w:jc w:val="both"/>
        <w:rPr>
          <w:sz w:val="20"/>
          <w:szCs w:val="20"/>
        </w:rPr>
      </w:pPr>
    </w:p>
    <w:p w14:paraId="0583F0E3" w14:textId="77777777" w:rsidR="00697BE9" w:rsidRPr="00D96C63" w:rsidRDefault="00552F07" w:rsidP="0092782B">
      <w:pPr>
        <w:pStyle w:val="Nadpis2"/>
        <w:keepNext w:val="0"/>
        <w:widowControl w:val="0"/>
        <w:tabs>
          <w:tab w:val="clear" w:pos="2128"/>
          <w:tab w:val="num" w:pos="567"/>
        </w:tabs>
        <w:spacing w:before="120" w:after="0"/>
        <w:ind w:left="567" w:hanging="567"/>
      </w:pPr>
      <w:bookmarkStart w:id="329" w:name="_Finančný_prenájom_a_1"/>
      <w:bookmarkStart w:id="330" w:name="_Toc7078311"/>
      <w:bookmarkEnd w:id="329"/>
      <w:r w:rsidRPr="00D96C63">
        <w:lastRenderedPageBreak/>
        <w:t>Finančný prenájom a operatívny nájom</w:t>
      </w:r>
      <w:bookmarkEnd w:id="330"/>
      <w:r w:rsidRPr="00D96C63">
        <w:t xml:space="preserve"> </w:t>
      </w:r>
    </w:p>
    <w:p w14:paraId="31BCDD60" w14:textId="77777777" w:rsidR="00C13467" w:rsidRPr="00D96C63" w:rsidRDefault="00552F07" w:rsidP="0092782B">
      <w:pPr>
        <w:widowControl w:val="0"/>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92782B">
      <w:pPr>
        <w:widowControl w:val="0"/>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92782B">
      <w:pPr>
        <w:widowControl w:val="0"/>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92782B">
      <w:pPr>
        <w:widowControl w:val="0"/>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92782B">
      <w:pPr>
        <w:widowControl w:val="0"/>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92782B">
      <w:pPr>
        <w:widowControl w:val="0"/>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92782B">
      <w:pPr>
        <w:widowControl w:val="0"/>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w:t>
      </w:r>
      <w:proofErr w:type="spellStart"/>
      <w:r w:rsidRPr="00D96C63">
        <w:rPr>
          <w:sz w:val="20"/>
          <w:szCs w:val="20"/>
        </w:rPr>
        <w:t>t.j</w:t>
      </w:r>
      <w:proofErr w:type="spellEnd"/>
      <w:r w:rsidRPr="00D96C63">
        <w:rPr>
          <w:sz w:val="20"/>
          <w:szCs w:val="20"/>
        </w:rPr>
        <w:t xml:space="preserve">.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92782B">
      <w:pPr>
        <w:widowControl w:val="0"/>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92782B">
      <w:pPr>
        <w:widowControl w:val="0"/>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92782B">
      <w:pPr>
        <w:widowControl w:val="0"/>
        <w:spacing w:before="120" w:after="0" w:line="240" w:lineRule="auto"/>
        <w:jc w:val="both"/>
        <w:rPr>
          <w:sz w:val="20"/>
          <w:szCs w:val="20"/>
        </w:rPr>
      </w:pPr>
    </w:p>
    <w:p w14:paraId="5BFA3BFF"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31" w:name="_Toc441248543"/>
      <w:bookmarkStart w:id="332" w:name="_Toc441426329"/>
      <w:bookmarkStart w:id="333" w:name="_Toc441426872"/>
      <w:bookmarkStart w:id="334" w:name="_Toc441427696"/>
      <w:bookmarkStart w:id="335" w:name="_Toc441431322"/>
      <w:bookmarkStart w:id="336" w:name="_Toc441488713"/>
      <w:bookmarkStart w:id="337" w:name="_Odpisy,_režijné_výdavky"/>
      <w:bookmarkStart w:id="338" w:name="_Toc441248544"/>
      <w:bookmarkStart w:id="339" w:name="_Toc441426330"/>
      <w:bookmarkStart w:id="340" w:name="_Toc441426873"/>
      <w:bookmarkStart w:id="341" w:name="_Toc441427697"/>
      <w:bookmarkStart w:id="342" w:name="_Toc441431323"/>
      <w:bookmarkStart w:id="343" w:name="_Toc441488714"/>
      <w:bookmarkStart w:id="344" w:name="_Toc441248550"/>
      <w:bookmarkStart w:id="345" w:name="_Toc441426336"/>
      <w:bookmarkStart w:id="346" w:name="_Toc441426879"/>
      <w:bookmarkStart w:id="347" w:name="_Toc441427703"/>
      <w:bookmarkStart w:id="348" w:name="_Toc441431329"/>
      <w:bookmarkStart w:id="349" w:name="_Toc441488720"/>
      <w:bookmarkStart w:id="350" w:name="_Toc441248565"/>
      <w:bookmarkStart w:id="351" w:name="_Toc441426351"/>
      <w:bookmarkStart w:id="352" w:name="_Toc441426894"/>
      <w:bookmarkStart w:id="353" w:name="_Toc441427718"/>
      <w:bookmarkStart w:id="354" w:name="_Toc441431344"/>
      <w:bookmarkStart w:id="355" w:name="_Toc441488735"/>
      <w:bookmarkStart w:id="356" w:name="_Toc441248594"/>
      <w:bookmarkStart w:id="357" w:name="_Toc441426380"/>
      <w:bookmarkStart w:id="358" w:name="_Toc441426923"/>
      <w:bookmarkStart w:id="359" w:name="_Toc441427747"/>
      <w:bookmarkStart w:id="360" w:name="_Toc441431373"/>
      <w:bookmarkStart w:id="361" w:name="_Toc441488764"/>
      <w:bookmarkStart w:id="362" w:name="_Toc441248620"/>
      <w:bookmarkStart w:id="363" w:name="_Toc441426406"/>
      <w:bookmarkStart w:id="364" w:name="_Toc441426949"/>
      <w:bookmarkStart w:id="365" w:name="_Toc441427773"/>
      <w:bookmarkStart w:id="366" w:name="_Toc441431399"/>
      <w:bookmarkStart w:id="367" w:name="_Toc441488790"/>
      <w:bookmarkStart w:id="368" w:name="_Toc441248623"/>
      <w:bookmarkStart w:id="369" w:name="_Toc441426409"/>
      <w:bookmarkStart w:id="370" w:name="_Toc441426952"/>
      <w:bookmarkStart w:id="371" w:name="_Toc441427776"/>
      <w:bookmarkStart w:id="372" w:name="_Toc441431402"/>
      <w:bookmarkStart w:id="373" w:name="_Toc441488793"/>
      <w:bookmarkStart w:id="374" w:name="_Toc441248624"/>
      <w:bookmarkStart w:id="375" w:name="_Toc441426410"/>
      <w:bookmarkStart w:id="376" w:name="_Toc441426953"/>
      <w:bookmarkStart w:id="377" w:name="_Toc441427777"/>
      <w:bookmarkStart w:id="378" w:name="_Toc441431403"/>
      <w:bookmarkStart w:id="379" w:name="_Toc441488794"/>
      <w:bookmarkStart w:id="380" w:name="_Toc441248625"/>
      <w:bookmarkStart w:id="381" w:name="_Toc441426411"/>
      <w:bookmarkStart w:id="382" w:name="_Toc441426954"/>
      <w:bookmarkStart w:id="383" w:name="_Toc441427778"/>
      <w:bookmarkStart w:id="384" w:name="_Toc441431404"/>
      <w:bookmarkStart w:id="385" w:name="_Toc441488795"/>
      <w:bookmarkStart w:id="386" w:name="_Osobné_výdavky_a"/>
      <w:bookmarkStart w:id="387" w:name="_Toc7078312"/>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A374F2">
        <w:t>Osobné výdavky a cestovné náhrady</w:t>
      </w:r>
      <w:bookmarkEnd w:id="387"/>
    </w:p>
    <w:p w14:paraId="29DC94C2" w14:textId="77777777" w:rsidR="008F6D90" w:rsidRPr="00A374F2" w:rsidRDefault="008F6D90" w:rsidP="0092782B">
      <w:pPr>
        <w:pStyle w:val="Nadpis3"/>
        <w:keepNext w:val="0"/>
        <w:widowControl w:val="0"/>
      </w:pPr>
      <w:bookmarkStart w:id="388" w:name="_Osobné_výdavky"/>
      <w:bookmarkStart w:id="389" w:name="_Toc534784253"/>
      <w:bookmarkStart w:id="390" w:name="_Toc7078313"/>
      <w:bookmarkEnd w:id="388"/>
      <w:r w:rsidRPr="00A374F2">
        <w:lastRenderedPageBreak/>
        <w:t>O</w:t>
      </w:r>
      <w:r>
        <w:t>sobné výdavky</w:t>
      </w:r>
      <w:bookmarkEnd w:id="389"/>
      <w:bookmarkEnd w:id="390"/>
    </w:p>
    <w:p w14:paraId="0E439844"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92782B">
      <w:pPr>
        <w:widowControl w:val="0"/>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744FB95E" w:rsidR="00B0120F" w:rsidRPr="00725390" w:rsidRDefault="001E5094" w:rsidP="0092782B">
      <w:pPr>
        <w:widowControl w:val="0"/>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proofErr w:type="spellStart"/>
      <w:r w:rsidR="000614E0" w:rsidRPr="00A374F2">
        <w:rPr>
          <w:sz w:val="20"/>
          <w:szCs w:val="20"/>
        </w:rPr>
        <w:t>OPIIje</w:t>
      </w:r>
      <w:proofErr w:type="spellEnd"/>
      <w:r w:rsidR="000614E0" w:rsidRPr="00A374F2">
        <w:rPr>
          <w:sz w:val="20"/>
          <w:szCs w:val="20"/>
        </w:rPr>
        <w:t xml:space="preserv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92782B">
      <w:pPr>
        <w:widowControl w:val="0"/>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w:t>
      </w:r>
      <w:proofErr w:type="spellStart"/>
      <w:r w:rsidRPr="00A374F2">
        <w:rPr>
          <w:sz w:val="20"/>
          <w:szCs w:val="20"/>
        </w:rPr>
        <w:t>t.j</w:t>
      </w:r>
      <w:proofErr w:type="spellEnd"/>
      <w:r w:rsidRPr="00A374F2">
        <w:rPr>
          <w:sz w:val="20"/>
          <w:szCs w:val="20"/>
        </w:rPr>
        <w:t xml:space="preserve">.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92782B">
      <w:pPr>
        <w:widowControl w:val="0"/>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92782B">
      <w:pPr>
        <w:widowControl w:val="0"/>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65"/>
        <w:gridCol w:w="5230"/>
        <w:gridCol w:w="2372"/>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92782B">
            <w:pPr>
              <w:widowControl w:val="0"/>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92782B">
            <w:pPr>
              <w:widowControl w:val="0"/>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92782B">
            <w:pPr>
              <w:widowControl w:val="0"/>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92782B">
            <w:pPr>
              <w:widowControl w:val="0"/>
              <w:spacing w:before="120" w:after="0" w:line="240" w:lineRule="auto"/>
              <w:rPr>
                <w:rFonts w:eastAsia="Times New Roman"/>
                <w:bCs/>
                <w:color w:val="000000"/>
                <w:sz w:val="18"/>
                <w:szCs w:val="20"/>
                <w:lang w:eastAsia="sk-SK"/>
              </w:rPr>
            </w:pPr>
          </w:p>
          <w:p w14:paraId="3A962E33" w14:textId="77777777" w:rsidR="009D7049" w:rsidRPr="00A374F2" w:rsidRDefault="009D7049" w:rsidP="0092782B">
            <w:pPr>
              <w:widowControl w:val="0"/>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92782B">
            <w:pPr>
              <w:widowControl w:val="0"/>
              <w:numPr>
                <w:ilvl w:val="0"/>
                <w:numId w:val="47"/>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92782B">
            <w:pPr>
              <w:widowControl w:val="0"/>
              <w:numPr>
                <w:ilvl w:val="0"/>
                <w:numId w:val="47"/>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92782B">
            <w:pPr>
              <w:widowControl w:val="0"/>
              <w:numPr>
                <w:ilvl w:val="0"/>
                <w:numId w:val="47"/>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lastRenderedPageBreak/>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w:t>
            </w:r>
            <w:proofErr w:type="spellStart"/>
            <w:r w:rsidR="009D7049" w:rsidRPr="00A374F2">
              <w:rPr>
                <w:rFonts w:eastAsia="Times New Roman"/>
                <w:color w:val="000000"/>
                <w:sz w:val="18"/>
                <w:szCs w:val="20"/>
                <w:lang w:eastAsia="sk-SK"/>
              </w:rPr>
              <w:t>ŽoNFP</w:t>
            </w:r>
            <w:proofErr w:type="spellEnd"/>
            <w:r w:rsidR="009D7049" w:rsidRPr="00A374F2">
              <w:rPr>
                <w:rFonts w:eastAsia="Times New Roman"/>
                <w:color w:val="000000"/>
                <w:sz w:val="18"/>
                <w:szCs w:val="20"/>
                <w:lang w:eastAsia="sk-SK"/>
              </w:rPr>
              <w:t xml:space="preserve">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92782B">
            <w:pPr>
              <w:widowControl w:val="0"/>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 xml:space="preserve">zber dát, údajov a informácií potrebných k vypracovaniu </w:t>
            </w:r>
            <w:proofErr w:type="spellStart"/>
            <w:r w:rsidRPr="00A374F2">
              <w:rPr>
                <w:rFonts w:eastAsia="Times New Roman"/>
                <w:color w:val="000000"/>
                <w:sz w:val="18"/>
                <w:szCs w:val="20"/>
                <w:lang w:eastAsia="sk-SK"/>
              </w:rPr>
              <w:t>ŽoNFP</w:t>
            </w:r>
            <w:proofErr w:type="spellEnd"/>
            <w:r w:rsidRPr="00A374F2">
              <w:rPr>
                <w:rFonts w:eastAsia="Times New Roman"/>
                <w:color w:val="000000"/>
                <w:sz w:val="18"/>
                <w:szCs w:val="20"/>
                <w:lang w:eastAsia="sk-SK"/>
              </w:rPr>
              <w:t xml:space="preserve"> a jej príloh;</w:t>
            </w:r>
          </w:p>
          <w:p w14:paraId="2F00EB06"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proofErr w:type="spellStart"/>
            <w:r w:rsidRPr="00A374F2">
              <w:rPr>
                <w:rFonts w:eastAsia="Times New Roman"/>
                <w:color w:val="000000"/>
                <w:sz w:val="18"/>
                <w:szCs w:val="20"/>
                <w:lang w:eastAsia="sk-SK"/>
              </w:rPr>
              <w:t>ŽoNFP</w:t>
            </w:r>
            <w:proofErr w:type="spellEnd"/>
            <w:r w:rsidRPr="00A374F2">
              <w:rPr>
                <w:rFonts w:eastAsia="Times New Roman"/>
                <w:color w:val="000000"/>
                <w:sz w:val="18"/>
                <w:szCs w:val="20"/>
                <w:lang w:eastAsia="sk-SK"/>
              </w:rPr>
              <w:t xml:space="preserve"> v súlade s pokynmi uvedenými v Príručke pre žiadateľa a ďalšej riadiacej dokumentácii OPII;</w:t>
            </w:r>
          </w:p>
          <w:p w14:paraId="63A1560A"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w:t>
            </w:r>
            <w:proofErr w:type="spellStart"/>
            <w:r w:rsidRPr="00A374F2">
              <w:rPr>
                <w:rFonts w:eastAsia="Times New Roman"/>
                <w:color w:val="000000"/>
                <w:sz w:val="18"/>
                <w:szCs w:val="20"/>
                <w:lang w:eastAsia="sk-SK"/>
              </w:rPr>
              <w:t>Jaspers</w:t>
            </w:r>
            <w:proofErr w:type="spellEnd"/>
            <w:r w:rsidRPr="00A374F2">
              <w:rPr>
                <w:rFonts w:eastAsia="Times New Roman"/>
                <w:color w:val="000000"/>
                <w:sz w:val="18"/>
                <w:szCs w:val="20"/>
                <w:lang w:eastAsia="sk-SK"/>
              </w:rPr>
              <w:t xml:space="preserve">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w:t>
            </w:r>
            <w:proofErr w:type="spellStart"/>
            <w:r w:rsidRPr="00A374F2">
              <w:rPr>
                <w:rFonts w:eastAsia="Times New Roman"/>
                <w:color w:val="000000"/>
                <w:sz w:val="18"/>
                <w:szCs w:val="20"/>
                <w:lang w:eastAsia="sk-SK"/>
              </w:rPr>
              <w:t>ŽoNFP</w:t>
            </w:r>
            <w:proofErr w:type="spellEnd"/>
            <w:r w:rsidRPr="00A374F2">
              <w:rPr>
                <w:rFonts w:eastAsia="Times New Roman"/>
                <w:color w:val="000000"/>
                <w:sz w:val="18"/>
                <w:szCs w:val="20"/>
                <w:lang w:eastAsia="sk-SK"/>
              </w:rPr>
              <w:t xml:space="preserve">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RO počas konania o </w:t>
            </w:r>
            <w:proofErr w:type="spellStart"/>
            <w:r w:rsidRPr="00A374F2">
              <w:rPr>
                <w:rFonts w:eastAsia="Times New Roman"/>
                <w:color w:val="000000"/>
                <w:sz w:val="18"/>
                <w:szCs w:val="20"/>
                <w:lang w:eastAsia="sk-SK"/>
              </w:rPr>
              <w:t>ŽoNFP</w:t>
            </w:r>
            <w:proofErr w:type="spellEnd"/>
            <w:r w:rsidRPr="00A374F2">
              <w:rPr>
                <w:rFonts w:eastAsia="Times New Roman"/>
                <w:color w:val="000000"/>
                <w:sz w:val="18"/>
                <w:szCs w:val="20"/>
                <w:lang w:eastAsia="sk-SK"/>
              </w:rPr>
              <w:t>.</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92782B">
            <w:pPr>
              <w:widowControl w:val="0"/>
              <w:numPr>
                <w:ilvl w:val="0"/>
                <w:numId w:val="48"/>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92782B">
            <w:pPr>
              <w:widowControl w:val="0"/>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92782B">
            <w:pPr>
              <w:widowControl w:val="0"/>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92782B">
            <w:pPr>
              <w:widowControl w:val="0"/>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92782B">
            <w:pPr>
              <w:widowControl w:val="0"/>
              <w:numPr>
                <w:ilvl w:val="0"/>
                <w:numId w:val="49"/>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92782B">
            <w:pPr>
              <w:widowControl w:val="0"/>
              <w:numPr>
                <w:ilvl w:val="0"/>
                <w:numId w:val="49"/>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92782B">
            <w:pPr>
              <w:widowControl w:val="0"/>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92782B">
            <w:pPr>
              <w:widowControl w:val="0"/>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lastRenderedPageBreak/>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92782B">
            <w:pPr>
              <w:widowControl w:val="0"/>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lastRenderedPageBreak/>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92782B">
            <w:pPr>
              <w:widowControl w:val="0"/>
              <w:numPr>
                <w:ilvl w:val="0"/>
                <w:numId w:val="48"/>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92782B">
            <w:pPr>
              <w:widowControl w:val="0"/>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w:t>
            </w:r>
            <w:proofErr w:type="spellStart"/>
            <w:r w:rsidR="000277AD">
              <w:rPr>
                <w:rFonts w:eastAsia="Times New Roman"/>
                <w:color w:val="000000"/>
                <w:sz w:val="18"/>
                <w:szCs w:val="20"/>
                <w:lang w:eastAsia="sk-SK"/>
              </w:rPr>
              <w:t>t.j</w:t>
            </w:r>
            <w:proofErr w:type="spellEnd"/>
            <w:r w:rsidR="000277AD">
              <w:rPr>
                <w:rFonts w:eastAsia="Times New Roman"/>
                <w:color w:val="000000"/>
                <w:sz w:val="18"/>
                <w:szCs w:val="20"/>
                <w:lang w:eastAsia="sk-SK"/>
              </w:rPr>
              <w:t xml:space="preserve">.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proofErr w:type="spellStart"/>
            <w:r w:rsidR="00B243EF">
              <w:rPr>
                <w:rFonts w:eastAsia="Times New Roman"/>
                <w:color w:val="000000"/>
                <w:sz w:val="18"/>
                <w:szCs w:val="20"/>
                <w:lang w:eastAsia="sk-SK"/>
              </w:rPr>
              <w:t>nárokovateľná</w:t>
            </w:r>
            <w:proofErr w:type="spellEnd"/>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92782B">
            <w:pPr>
              <w:widowControl w:val="0"/>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92782B">
            <w:pPr>
              <w:widowControl w:val="0"/>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92782B">
            <w:pPr>
              <w:widowControl w:val="0"/>
              <w:numPr>
                <w:ilvl w:val="0"/>
                <w:numId w:val="50"/>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w:t>
            </w:r>
            <w:proofErr w:type="spellStart"/>
            <w:r w:rsidR="008E7D6E">
              <w:rPr>
                <w:rFonts w:eastAsia="Times New Roman"/>
                <w:color w:val="000000"/>
                <w:sz w:val="18"/>
                <w:szCs w:val="20"/>
                <w:lang w:eastAsia="sk-SK"/>
              </w:rPr>
              <w:t>public</w:t>
            </w:r>
            <w:proofErr w:type="spellEnd"/>
            <w:r w:rsidR="008E7D6E">
              <w:rPr>
                <w:rFonts w:eastAsia="Times New Roman"/>
                <w:color w:val="000000"/>
                <w:sz w:val="18"/>
                <w:szCs w:val="20"/>
                <w:lang w:eastAsia="sk-SK"/>
              </w:rPr>
              <w:t xml:space="preserve"> </w:t>
            </w:r>
            <w:proofErr w:type="spellStart"/>
            <w:r w:rsidR="008E7D6E">
              <w:rPr>
                <w:rFonts w:eastAsia="Times New Roman"/>
                <w:color w:val="000000"/>
                <w:sz w:val="18"/>
                <w:szCs w:val="20"/>
                <w:lang w:eastAsia="sk-SK"/>
              </w:rPr>
              <w:t>relations</w:t>
            </w:r>
            <w:proofErr w:type="spellEnd"/>
            <w:r w:rsidR="008E7D6E">
              <w:rPr>
                <w:rFonts w:eastAsia="Times New Roman"/>
                <w:color w:val="000000"/>
                <w:sz w:val="18"/>
                <w:szCs w:val="20"/>
                <w:lang w:eastAsia="sk-SK"/>
              </w:rPr>
              <w:t>)</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92782B">
            <w:pPr>
              <w:widowControl w:val="0"/>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92782B">
            <w:pPr>
              <w:widowControl w:val="0"/>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92782B">
            <w:pPr>
              <w:widowControl w:val="0"/>
              <w:numPr>
                <w:ilvl w:val="0"/>
                <w:numId w:val="50"/>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92782B">
            <w:pPr>
              <w:widowControl w:val="0"/>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w:t>
            </w:r>
            <w:r w:rsidRPr="00A374F2">
              <w:rPr>
                <w:rFonts w:eastAsia="Times New Roman"/>
                <w:color w:val="000000"/>
                <w:sz w:val="18"/>
                <w:szCs w:val="20"/>
                <w:lang w:eastAsia="sk-SK"/>
              </w:rPr>
              <w:lastRenderedPageBreak/>
              <w:t xml:space="preserve">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92782B">
            <w:pPr>
              <w:widowControl w:val="0"/>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92782B">
            <w:pPr>
              <w:widowControl w:val="0"/>
              <w:numPr>
                <w:ilvl w:val="0"/>
                <w:numId w:val="80"/>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lastRenderedPageBreak/>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92782B">
            <w:pPr>
              <w:widowControl w:val="0"/>
              <w:numPr>
                <w:ilvl w:val="0"/>
                <w:numId w:val="80"/>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 xml:space="preserve">ukončené VŠ vzdelanie I. stupňa alebo úplné SŠ vzdelanie s maturitou </w:t>
            </w:r>
            <w:r w:rsidRPr="003A1307">
              <w:rPr>
                <w:rFonts w:eastAsia="Times New Roman"/>
                <w:color w:val="000000"/>
                <w:sz w:val="18"/>
                <w:szCs w:val="20"/>
                <w:lang w:eastAsia="sk-SK"/>
              </w:rPr>
              <w:lastRenderedPageBreak/>
              <w:t>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92782B">
            <w:pPr>
              <w:widowControl w:val="0"/>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lastRenderedPageBreak/>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92782B">
            <w:pPr>
              <w:widowControl w:val="0"/>
              <w:numPr>
                <w:ilvl w:val="0"/>
                <w:numId w:val="50"/>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92782B">
      <w:pPr>
        <w:widowControl w:val="0"/>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92782B">
      <w:pPr>
        <w:widowControl w:val="0"/>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92782B">
      <w:pPr>
        <w:widowControl w:val="0"/>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97D53B7" w:rsidR="00F03BDF" w:rsidRDefault="00F03BDF" w:rsidP="0092782B">
      <w:pPr>
        <w:widowControl w:val="0"/>
        <w:spacing w:before="120" w:after="0" w:line="240" w:lineRule="auto"/>
        <w:jc w:val="both"/>
        <w:rPr>
          <w:sz w:val="20"/>
          <w:szCs w:val="20"/>
        </w:rPr>
      </w:pPr>
      <w:r w:rsidRPr="00F03BDF">
        <w:rPr>
          <w:sz w:val="20"/>
          <w:szCs w:val="20"/>
        </w:rPr>
        <w:t xml:space="preserve">Pri výbere administratívnych kapacít </w:t>
      </w:r>
      <w:r w:rsidR="00C41A2C">
        <w:rPr>
          <w:sz w:val="20"/>
          <w:szCs w:val="20"/>
        </w:rPr>
        <w:t>a</w:t>
      </w:r>
      <w:r w:rsidRPr="00F03BDF">
        <w:rPr>
          <w:sz w:val="20"/>
          <w:szCs w:val="20"/>
        </w:rPr>
        <w:t xml:space="preserv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92782B">
      <w:pPr>
        <w:widowControl w:val="0"/>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58017FE7" w:rsidR="001A3558" w:rsidRDefault="001A3558" w:rsidP="0092782B">
      <w:pPr>
        <w:widowControl w:val="0"/>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uplatňujú</w:t>
      </w:r>
      <w:r w:rsidR="005D7E6C">
        <w:rPr>
          <w:sz w:val="20"/>
          <w:szCs w:val="20"/>
        </w:rPr>
        <w:t xml:space="preserve"> v rozsahu uvedenom v tejto príručke</w:t>
      </w:r>
      <w:r w:rsidRPr="001A3558">
        <w:rPr>
          <w:sz w:val="20"/>
          <w:szCs w:val="20"/>
        </w:rPr>
        <w:t>.</w:t>
      </w:r>
    </w:p>
    <w:p w14:paraId="193ECC7E" w14:textId="77777777" w:rsidR="00315BE7" w:rsidRPr="00315BE7" w:rsidRDefault="00315BE7" w:rsidP="0092782B">
      <w:pPr>
        <w:widowControl w:val="0"/>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2C66E9F5" w:rsidR="00315BE7" w:rsidRPr="00315BE7" w:rsidRDefault="00315BE7" w:rsidP="0092782B">
      <w:pPr>
        <w:widowControl w:val="0"/>
        <w:numPr>
          <w:ilvl w:val="1"/>
          <w:numId w:val="63"/>
        </w:numPr>
        <w:spacing w:before="120" w:after="0" w:line="240" w:lineRule="auto"/>
        <w:ind w:left="567" w:hanging="283"/>
        <w:jc w:val="both"/>
        <w:rPr>
          <w:sz w:val="20"/>
          <w:szCs w:val="20"/>
        </w:rPr>
      </w:pPr>
      <w:r w:rsidRPr="00315BE7">
        <w:rPr>
          <w:sz w:val="20"/>
          <w:szCs w:val="20"/>
        </w:rPr>
        <w:t>administratívne kapacity RO/SO/PJ</w:t>
      </w:r>
      <w:r w:rsidR="005D7E6C">
        <w:rPr>
          <w:sz w:val="20"/>
          <w:szCs w:val="20"/>
        </w:rPr>
        <w:t xml:space="preserve"> -</w:t>
      </w:r>
      <w:r w:rsidRPr="00315BE7">
        <w:rPr>
          <w:sz w:val="20"/>
          <w:szCs w:val="20"/>
        </w:rPr>
        <w:t xml:space="preserve"> </w:t>
      </w:r>
      <w:proofErr w:type="spellStart"/>
      <w:r w:rsidRPr="00315BE7">
        <w:rPr>
          <w:sz w:val="20"/>
          <w:szCs w:val="20"/>
        </w:rPr>
        <w:t>t.j</w:t>
      </w:r>
      <w:proofErr w:type="spellEnd"/>
      <w:r w:rsidRPr="00315BE7">
        <w:rPr>
          <w:sz w:val="20"/>
          <w:szCs w:val="20"/>
        </w:rPr>
        <w:t>. zamestnanci priamo sa podieľajúci na implementácii OP</w:t>
      </w:r>
      <w:r>
        <w:rPr>
          <w:sz w:val="20"/>
          <w:szCs w:val="20"/>
        </w:rPr>
        <w:t>II</w:t>
      </w:r>
      <w:r w:rsidRPr="00315BE7">
        <w:rPr>
          <w:sz w:val="20"/>
          <w:szCs w:val="20"/>
        </w:rPr>
        <w:t xml:space="preserve">, </w:t>
      </w:r>
    </w:p>
    <w:p w14:paraId="41F1B1F6" w14:textId="032A285C" w:rsidR="0011479D" w:rsidRPr="00B8228C" w:rsidRDefault="00315BE7" w:rsidP="0092782B">
      <w:pPr>
        <w:widowControl w:val="0"/>
        <w:numPr>
          <w:ilvl w:val="1"/>
          <w:numId w:val="63"/>
        </w:numPr>
        <w:spacing w:before="120" w:after="0" w:line="240" w:lineRule="auto"/>
        <w:ind w:left="567" w:hanging="283"/>
        <w:jc w:val="both"/>
        <w:rPr>
          <w:sz w:val="20"/>
          <w:szCs w:val="20"/>
        </w:rPr>
      </w:pPr>
      <w:r w:rsidRPr="00B8228C">
        <w:rPr>
          <w:sz w:val="20"/>
          <w:szCs w:val="20"/>
        </w:rPr>
        <w:t xml:space="preserve">zamestnanci vykonávajúci podporné činnosti </w:t>
      </w:r>
      <w:r w:rsidR="0011479D" w:rsidRPr="00B8228C">
        <w:rPr>
          <w:sz w:val="20"/>
          <w:szCs w:val="20"/>
        </w:rPr>
        <w:t xml:space="preserve">– </w:t>
      </w:r>
      <w:proofErr w:type="spellStart"/>
      <w:r w:rsidR="00B8228C" w:rsidRPr="00B8228C">
        <w:rPr>
          <w:sz w:val="20"/>
          <w:szCs w:val="20"/>
        </w:rPr>
        <w:t>t.j</w:t>
      </w:r>
      <w:proofErr w:type="spellEnd"/>
      <w:r w:rsidR="00B8228C" w:rsidRPr="00B8228C">
        <w:rPr>
          <w:sz w:val="20"/>
          <w:szCs w:val="20"/>
        </w:rPr>
        <w:t>. zamestnanci, ktorí priamo nevykonávajú  riadenie, implementáciu, kontrolu a audit EŠIF, ale ich pracovná náplň je nevyhnutná na zabezpečenie</w:t>
      </w:r>
      <w:r w:rsidR="00B8228C">
        <w:rPr>
          <w:sz w:val="20"/>
          <w:szCs w:val="20"/>
        </w:rPr>
        <w:t xml:space="preserve"> </w:t>
      </w:r>
      <w:r w:rsidR="00B8228C" w:rsidRPr="00B8228C">
        <w:rPr>
          <w:sz w:val="20"/>
          <w:szCs w:val="20"/>
        </w:rPr>
        <w:t>činností</w:t>
      </w:r>
      <w:r w:rsidR="00B8228C">
        <w:rPr>
          <w:sz w:val="20"/>
          <w:szCs w:val="20"/>
        </w:rPr>
        <w:t xml:space="preserve"> OPII</w:t>
      </w:r>
      <w:r w:rsidR="00B8228C" w:rsidRPr="00B8228C">
        <w:rPr>
          <w:sz w:val="20"/>
          <w:szCs w:val="20"/>
        </w:rPr>
        <w:t>.</w:t>
      </w:r>
    </w:p>
    <w:p w14:paraId="4AD67787" w14:textId="5012EB20" w:rsidR="000E7499" w:rsidRDefault="00552F07" w:rsidP="0092782B">
      <w:pPr>
        <w:widowControl w:val="0"/>
        <w:spacing w:before="120" w:after="0" w:line="240" w:lineRule="auto"/>
        <w:jc w:val="both"/>
        <w:rPr>
          <w:sz w:val="20"/>
          <w:szCs w:val="20"/>
        </w:rPr>
      </w:pPr>
      <w:r w:rsidRPr="00275038">
        <w:rPr>
          <w:sz w:val="20"/>
          <w:szCs w:val="20"/>
        </w:rPr>
        <w:t xml:space="preserve">Zamestnanci prijímateľa preukazujú svoje zapojenie do projektu </w:t>
      </w:r>
      <w:r w:rsidR="00B8228C">
        <w:rPr>
          <w:sz w:val="20"/>
          <w:szCs w:val="20"/>
        </w:rPr>
        <w:t xml:space="preserve">najmä </w:t>
      </w:r>
      <w:r w:rsidRPr="00275038">
        <w:rPr>
          <w:b/>
          <w:sz w:val="20"/>
          <w:szCs w:val="20"/>
        </w:rPr>
        <w:t>pracovným výkazom</w:t>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92782B">
      <w:pPr>
        <w:widowControl w:val="0"/>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92782B">
      <w:pPr>
        <w:widowControl w:val="0"/>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 xml:space="preserve">resp. dohodnutého </w:t>
      </w:r>
      <w:r w:rsidR="002F56FC" w:rsidRPr="002F56FC">
        <w:rPr>
          <w:sz w:val="20"/>
          <w:szCs w:val="20"/>
        </w:rPr>
        <w:lastRenderedPageBreak/>
        <w:t>kratšieho pracovného času v prípade pracovného pomeru</w:t>
      </w:r>
      <w:r w:rsidR="002F56FC" w:rsidRPr="002F56FC">
        <w:rPr>
          <w:sz w:val="20"/>
          <w:szCs w:val="20"/>
          <w:vertAlign w:val="superscript"/>
        </w:rPr>
        <w:footnoteReference w:id="57"/>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92782B">
      <w:pPr>
        <w:widowControl w:val="0"/>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92782B">
      <w:pPr>
        <w:widowControl w:val="0"/>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10DE87C8" w14:textId="00D31720" w:rsidR="00C95F62" w:rsidRDefault="00552F07" w:rsidP="0092782B">
      <w:pPr>
        <w:widowControl w:val="0"/>
        <w:spacing w:before="120" w:after="0" w:line="240" w:lineRule="auto"/>
        <w:jc w:val="both"/>
        <w:rPr>
          <w:b/>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w:t>
      </w:r>
      <w:proofErr w:type="spellStart"/>
      <w:r w:rsidRPr="00A374F2">
        <w:rPr>
          <w:sz w:val="20"/>
          <w:szCs w:val="20"/>
        </w:rPr>
        <w:t>t.j</w:t>
      </w:r>
      <w:proofErr w:type="spellEnd"/>
      <w:r w:rsidRPr="00A374F2">
        <w:rPr>
          <w:sz w:val="20"/>
          <w:szCs w:val="20"/>
        </w:rPr>
        <w:t>. oprávnená náhrada za dovolenku sa bude krátiť u zamestnancov, ktorí pracujú len časť svojho úväzku na danom projekte. Oprávnená je skutočne čerpaná dovolenka v čase realizácie projektu (</w:t>
      </w:r>
      <w:proofErr w:type="spellStart"/>
      <w:r w:rsidRPr="00A374F2">
        <w:rPr>
          <w:sz w:val="20"/>
          <w:szCs w:val="20"/>
        </w:rPr>
        <w:t>t.j</w:t>
      </w:r>
      <w:proofErr w:type="spellEnd"/>
      <w:r w:rsidRPr="00A374F2">
        <w:rPr>
          <w:sz w:val="20"/>
          <w:szCs w:val="20"/>
        </w:rPr>
        <w:t>. aj prenesená dovolenka z predchádzajúceho roku, ak nárok na dovolenku vznikol v súvislosti s výkonom práce na projekte)</w:t>
      </w:r>
      <w:r w:rsidR="00E10751" w:rsidRPr="00A374F2">
        <w:rPr>
          <w:rStyle w:val="Odkaznapoznmkupodiarou"/>
          <w:szCs w:val="20"/>
        </w:rPr>
        <w:footnoteReference w:id="58"/>
      </w:r>
      <w:r w:rsidRPr="00A374F2">
        <w:rPr>
          <w:sz w:val="20"/>
          <w:szCs w:val="20"/>
        </w:rPr>
        <w:t>.</w:t>
      </w:r>
      <w:r w:rsidR="00C95F62" w:rsidRPr="00C95F62">
        <w:rPr>
          <w:sz w:val="20"/>
          <w:szCs w:val="20"/>
        </w:rPr>
        <w:t xml:space="preserve">Pre osoby pracujúce na projekte čiastočne, </w:t>
      </w:r>
      <w:proofErr w:type="spellStart"/>
      <w:r w:rsidR="00C95F62" w:rsidRPr="00C95F62">
        <w:rPr>
          <w:sz w:val="20"/>
          <w:szCs w:val="20"/>
        </w:rPr>
        <w:t>t.j</w:t>
      </w:r>
      <w:proofErr w:type="spellEnd"/>
      <w:r w:rsidR="00C95F62" w:rsidRPr="00C95F62">
        <w:rPr>
          <w:sz w:val="20"/>
          <w:szCs w:val="20"/>
        </w:rPr>
        <w:t>. nie v rámci celého odpracovaného času, je možnosť stanoviť pevný percentuálny podiel času odpracovaného v projekte v pracovnej zmluve (nie je potrebné zaznamenávať odpracovaný čas</w:t>
      </w:r>
      <w:r w:rsidR="00C95F62" w:rsidRPr="00C95F62">
        <w:rPr>
          <w:sz w:val="20"/>
          <w:szCs w:val="20"/>
          <w:vertAlign w:val="superscript"/>
        </w:rPr>
        <w:footnoteReference w:id="59"/>
      </w:r>
      <w:r w:rsidR="00C95F62" w:rsidRPr="00C95F62">
        <w:rPr>
          <w:sz w:val="20"/>
          <w:szCs w:val="20"/>
        </w:rPr>
        <w:t>).</w:t>
      </w:r>
    </w:p>
    <w:p w14:paraId="49583E3D" w14:textId="653C3863" w:rsidR="006D7D39" w:rsidRDefault="000E7499" w:rsidP="0092782B">
      <w:pPr>
        <w:widowControl w:val="0"/>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92782B">
      <w:pPr>
        <w:widowControl w:val="0"/>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0"/>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92782B">
      <w:pPr>
        <w:widowControl w:val="0"/>
        <w:numPr>
          <w:ilvl w:val="0"/>
          <w:numId w:val="61"/>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92782B">
      <w:pPr>
        <w:widowControl w:val="0"/>
        <w:numPr>
          <w:ilvl w:val="0"/>
          <w:numId w:val="61"/>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xml:space="preserve">, </w:t>
      </w:r>
      <w:proofErr w:type="spellStart"/>
      <w:r w:rsidRPr="002D6F9D">
        <w:rPr>
          <w:sz w:val="20"/>
          <w:szCs w:val="20"/>
        </w:rPr>
        <w:t>t.j</w:t>
      </w:r>
      <w:proofErr w:type="spellEnd"/>
      <w:r w:rsidRPr="002D6F9D">
        <w:rPr>
          <w:sz w:val="20"/>
          <w:szCs w:val="20"/>
        </w:rPr>
        <w:t>. za všetky pracovné pomery, dohody mimo pracovného pomeru a štátnozamestnanecký pomer</w:t>
      </w:r>
      <w:r w:rsidRPr="002D6F9D">
        <w:rPr>
          <w:sz w:val="20"/>
          <w:szCs w:val="20"/>
          <w:vertAlign w:val="superscript"/>
        </w:rPr>
        <w:footnoteReference w:id="61"/>
      </w:r>
      <w:r w:rsidRPr="002D6F9D">
        <w:rPr>
          <w:sz w:val="20"/>
          <w:szCs w:val="20"/>
        </w:rPr>
        <w:t>.</w:t>
      </w:r>
    </w:p>
    <w:p w14:paraId="642E582A" w14:textId="77777777" w:rsidR="00DC7813" w:rsidRDefault="00DC7813" w:rsidP="0092782B">
      <w:pPr>
        <w:widowControl w:val="0"/>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lastRenderedPageBreak/>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2"/>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3"/>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4"/>
      </w:r>
      <w:r w:rsidRPr="002D6F9D">
        <w:rPr>
          <w:sz w:val="20"/>
          <w:szCs w:val="20"/>
        </w:rPr>
        <w:t xml:space="preserve"> za všetky pracovné úväzky osoby kumulatívne, </w:t>
      </w:r>
      <w:proofErr w:type="spellStart"/>
      <w:r w:rsidRPr="002D6F9D">
        <w:rPr>
          <w:sz w:val="20"/>
          <w:szCs w:val="20"/>
        </w:rPr>
        <w:t>t.j</w:t>
      </w:r>
      <w:proofErr w:type="spellEnd"/>
      <w:r w:rsidRPr="002D6F9D">
        <w:rPr>
          <w:sz w:val="20"/>
          <w:szCs w:val="20"/>
        </w:rPr>
        <w:t>. za všetky pracovné pomery, dohody mimo pracovného pomeru a štátnozamestnanecký pomer</w:t>
      </w:r>
      <w:r w:rsidRPr="002D6F9D">
        <w:rPr>
          <w:sz w:val="20"/>
          <w:szCs w:val="20"/>
          <w:vertAlign w:val="superscript"/>
        </w:rPr>
        <w:footnoteReference w:id="65"/>
      </w:r>
      <w:r w:rsidRPr="002D6F9D">
        <w:rPr>
          <w:sz w:val="20"/>
          <w:szCs w:val="20"/>
        </w:rPr>
        <w:t xml:space="preserve">;  </w:t>
      </w:r>
    </w:p>
    <w:p w14:paraId="60C55949" w14:textId="69AACCE5"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92782B">
      <w:pPr>
        <w:widowControl w:val="0"/>
        <w:numPr>
          <w:ilvl w:val="0"/>
          <w:numId w:val="62"/>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92782B">
      <w:pPr>
        <w:widowControl w:val="0"/>
        <w:numPr>
          <w:ilvl w:val="0"/>
          <w:numId w:val="62"/>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92782B">
      <w:pPr>
        <w:widowControl w:val="0"/>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92782B">
      <w:pPr>
        <w:pStyle w:val="Nadpis2"/>
        <w:keepNext w:val="0"/>
        <w:widowControl w:val="0"/>
        <w:numPr>
          <w:ilvl w:val="0"/>
          <w:numId w:val="0"/>
        </w:numPr>
        <w:spacing w:before="120" w:after="0"/>
        <w:ind w:left="851" w:hanging="851"/>
        <w:rPr>
          <w:sz w:val="20"/>
          <w:szCs w:val="20"/>
        </w:rPr>
      </w:pPr>
    </w:p>
    <w:p w14:paraId="6EBFA7A5" w14:textId="77777777" w:rsidR="00957DDF" w:rsidRPr="00D96C63" w:rsidRDefault="00957DDF" w:rsidP="0092782B">
      <w:pPr>
        <w:pStyle w:val="Nadpis3"/>
        <w:keepNext w:val="0"/>
        <w:widowControl w:val="0"/>
        <w:spacing w:before="120" w:after="0"/>
        <w:rPr>
          <w:sz w:val="28"/>
          <w:szCs w:val="23"/>
        </w:rPr>
      </w:pPr>
      <w:bookmarkStart w:id="391" w:name="_Cestovné_náhrady"/>
      <w:bookmarkStart w:id="392" w:name="_Toc534784254"/>
      <w:bookmarkStart w:id="393" w:name="_Toc7078314"/>
      <w:bookmarkEnd w:id="391"/>
      <w:r w:rsidRPr="00D96C63">
        <w:rPr>
          <w:sz w:val="28"/>
          <w:szCs w:val="23"/>
        </w:rPr>
        <w:t>Cestovné náhrady</w:t>
      </w:r>
      <w:bookmarkEnd w:id="392"/>
      <w:bookmarkEnd w:id="393"/>
    </w:p>
    <w:p w14:paraId="498F6631" w14:textId="77777777" w:rsidR="00725390" w:rsidRDefault="00725390" w:rsidP="0092782B">
      <w:pPr>
        <w:widowControl w:val="0"/>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92782B">
      <w:pPr>
        <w:widowControl w:val="0"/>
        <w:spacing w:before="120" w:after="0" w:line="240" w:lineRule="auto"/>
        <w:jc w:val="both"/>
        <w:rPr>
          <w:sz w:val="20"/>
          <w:szCs w:val="20"/>
        </w:rPr>
      </w:pPr>
      <w:r w:rsidRPr="00BE3B94">
        <w:rPr>
          <w:sz w:val="20"/>
          <w:szCs w:val="20"/>
        </w:rPr>
        <w:t xml:space="preserve">Výšku náhrad výdavkov vzniknutých v súvislosti s pracovnou cestou upravuje zákon č. 283/2002 Z. z. o cestovných náhradách (ďalej len „zákon o cestovných náhradách“). Cestovné náhrady sú oprávnenými výdavkami vo výške a za </w:t>
      </w:r>
      <w:r w:rsidRPr="00BE3B94">
        <w:rPr>
          <w:sz w:val="20"/>
          <w:szCs w:val="20"/>
        </w:rPr>
        <w:lastRenderedPageBreak/>
        <w:t>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92782B">
      <w:pPr>
        <w:widowControl w:val="0"/>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 xml:space="preserve">/Rozhodnutí o schválení </w:t>
      </w:r>
      <w:proofErr w:type="spellStart"/>
      <w:r w:rsidR="00CE0C98">
        <w:rPr>
          <w:sz w:val="20"/>
          <w:szCs w:val="20"/>
        </w:rPr>
        <w:t>ŽoNFP</w:t>
      </w:r>
      <w:proofErr w:type="spellEnd"/>
      <w:r w:rsidR="00CE0C98">
        <w:rPr>
          <w:sz w:val="20"/>
          <w:szCs w:val="20"/>
        </w:rPr>
        <w:t xml:space="preserve">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92782B">
      <w:pPr>
        <w:widowControl w:val="0"/>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6"/>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7"/>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92782B">
      <w:pPr>
        <w:widowControl w:val="0"/>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92782B">
      <w:pPr>
        <w:widowControl w:val="0"/>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92782B">
      <w:pPr>
        <w:widowControl w:val="0"/>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8"/>
      </w:r>
      <w:r w:rsidRPr="00A374F2">
        <w:rPr>
          <w:sz w:val="20"/>
          <w:szCs w:val="20"/>
        </w:rPr>
        <w:t>,</w:t>
      </w:r>
    </w:p>
    <w:p w14:paraId="61FAD6DB"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92782B">
      <w:pPr>
        <w:widowControl w:val="0"/>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w:t>
      </w:r>
      <w:proofErr w:type="spellStart"/>
      <w:r w:rsidRPr="00A374F2">
        <w:rPr>
          <w:sz w:val="20"/>
          <w:szCs w:val="20"/>
        </w:rPr>
        <w:t>nárokovateľnej</w:t>
      </w:r>
      <w:proofErr w:type="spellEnd"/>
      <w:r w:rsidRPr="00A374F2">
        <w:rPr>
          <w:sz w:val="20"/>
          <w:szCs w:val="20"/>
        </w:rPr>
        <w:t xml:space="preserve"> výšky ustanovenej v zákone o cestovných náhradách, resp. ak ďalej nie je ustanovené inak.</w:t>
      </w:r>
    </w:p>
    <w:p w14:paraId="09DFE169"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92782B">
      <w:pPr>
        <w:widowControl w:val="0"/>
        <w:numPr>
          <w:ilvl w:val="0"/>
          <w:numId w:val="72"/>
        </w:numPr>
        <w:spacing w:before="120" w:after="0" w:line="240" w:lineRule="auto"/>
        <w:jc w:val="both"/>
        <w:rPr>
          <w:sz w:val="20"/>
          <w:szCs w:val="20"/>
        </w:rPr>
      </w:pPr>
      <w:r w:rsidRPr="00A374F2">
        <w:rPr>
          <w:b/>
          <w:sz w:val="20"/>
          <w:szCs w:val="20"/>
        </w:rPr>
        <w:lastRenderedPageBreak/>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92782B">
      <w:pPr>
        <w:widowControl w:val="0"/>
        <w:numPr>
          <w:ilvl w:val="0"/>
          <w:numId w:val="72"/>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92782B">
      <w:pPr>
        <w:widowControl w:val="0"/>
        <w:numPr>
          <w:ilvl w:val="0"/>
          <w:numId w:val="72"/>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92782B">
      <w:pPr>
        <w:widowControl w:val="0"/>
        <w:numPr>
          <w:ilvl w:val="0"/>
          <w:numId w:val="72"/>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92782B">
      <w:pPr>
        <w:widowControl w:val="0"/>
        <w:numPr>
          <w:ilvl w:val="0"/>
          <w:numId w:val="72"/>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9"/>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92782B">
      <w:pPr>
        <w:widowControl w:val="0"/>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92782B">
      <w:pPr>
        <w:pStyle w:val="Zoznamsodrkami2"/>
        <w:widowControl w:val="0"/>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9"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92782B">
      <w:pPr>
        <w:widowControl w:val="0"/>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30"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92782B">
      <w:pPr>
        <w:widowControl w:val="0"/>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w:t>
      </w:r>
      <w:proofErr w:type="spellStart"/>
      <w:r>
        <w:rPr>
          <w:sz w:val="20"/>
          <w:szCs w:val="20"/>
        </w:rPr>
        <w:t>ŽoNFP</w:t>
      </w:r>
      <w:proofErr w:type="spellEnd"/>
      <w:r>
        <w:rPr>
          <w:sz w:val="20"/>
          <w:szCs w:val="20"/>
        </w:rPr>
        <w:t xml:space="preserve">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w:t>
      </w:r>
      <w:r w:rsidRPr="00A374F2">
        <w:rPr>
          <w:sz w:val="20"/>
          <w:szCs w:val="20"/>
        </w:rPr>
        <w:lastRenderedPageBreak/>
        <w:t>diaľničný poplatok</w:t>
      </w:r>
      <w:r w:rsidRPr="00A374F2">
        <w:rPr>
          <w:sz w:val="20"/>
          <w:szCs w:val="20"/>
          <w:vertAlign w:val="superscript"/>
        </w:rPr>
        <w:footnoteReference w:id="70"/>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92782B">
      <w:pPr>
        <w:widowControl w:val="0"/>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92782B">
      <w:pPr>
        <w:widowControl w:val="0"/>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92782B">
      <w:pPr>
        <w:widowControl w:val="0"/>
        <w:spacing w:before="120" w:after="0" w:line="240" w:lineRule="auto"/>
        <w:jc w:val="both"/>
        <w:rPr>
          <w:sz w:val="20"/>
          <w:szCs w:val="20"/>
        </w:rPr>
      </w:pPr>
    </w:p>
    <w:p w14:paraId="4D22F168"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394" w:name="_Ostatné_výdavky_–_1"/>
      <w:bookmarkStart w:id="395" w:name="_Toc7078315"/>
      <w:bookmarkEnd w:id="394"/>
      <w:r w:rsidRPr="00A374F2">
        <w:t>Ostatné výdavky – Externé služby (outsourcing)</w:t>
      </w:r>
      <w:bookmarkEnd w:id="395"/>
      <w:r w:rsidR="00751EAE">
        <w:rPr>
          <w:lang w:val="sk-SK"/>
        </w:rPr>
        <w:t xml:space="preserve"> </w:t>
      </w:r>
    </w:p>
    <w:p w14:paraId="5094072F" w14:textId="77777777" w:rsidR="00893466" w:rsidRPr="00A374F2" w:rsidRDefault="00552F07" w:rsidP="0092782B">
      <w:pPr>
        <w:widowControl w:val="0"/>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92782B">
      <w:pPr>
        <w:widowControl w:val="0"/>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92782B">
      <w:pPr>
        <w:widowControl w:val="0"/>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1"/>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92782B">
      <w:pPr>
        <w:widowControl w:val="0"/>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2"/>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w:t>
      </w:r>
      <w:proofErr w:type="spellStart"/>
      <w:r w:rsidR="00B657C4">
        <w:rPr>
          <w:sz w:val="20"/>
          <w:szCs w:val="20"/>
        </w:rPr>
        <w:t>t.j</w:t>
      </w:r>
      <w:proofErr w:type="spellEnd"/>
      <w:r w:rsidR="00B657C4">
        <w:rPr>
          <w:sz w:val="20"/>
          <w:szCs w:val="20"/>
        </w:rPr>
        <w:t xml:space="preserve">.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3"/>
      </w:r>
    </w:p>
    <w:p w14:paraId="17467204" w14:textId="77777777" w:rsidR="00A140FE" w:rsidRDefault="00613C82" w:rsidP="0092782B">
      <w:pPr>
        <w:widowControl w:val="0"/>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92782B">
      <w:pPr>
        <w:widowControl w:val="0"/>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w:t>
      </w:r>
      <w:proofErr w:type="spellStart"/>
      <w:r>
        <w:rPr>
          <w:sz w:val="20"/>
          <w:szCs w:val="20"/>
        </w:rPr>
        <w:t>pr</w:t>
      </w:r>
      <w:proofErr w:type="spellEnd"/>
      <w:r>
        <w:rPr>
          <w:sz w:val="20"/>
          <w:szCs w:val="20"/>
        </w:rPr>
        <w:t>.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92782B">
      <w:pPr>
        <w:widowControl w:val="0"/>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92782B">
      <w:pPr>
        <w:widowControl w:val="0"/>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92782B">
      <w:pPr>
        <w:widowControl w:val="0"/>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lastRenderedPageBreak/>
        <w:t>výdavky na konferencie/kurzy</w:t>
      </w:r>
      <w:r w:rsidR="00CD4775" w:rsidRPr="00FB448B">
        <w:rPr>
          <w:sz w:val="20"/>
          <w:szCs w:val="20"/>
          <w:u w:val="single"/>
        </w:rPr>
        <w:t>/semináre</w:t>
      </w:r>
      <w:r w:rsidR="00CD4775" w:rsidRPr="00FB448B">
        <w:rPr>
          <w:rStyle w:val="Odkaznapoznmkupodiarou"/>
          <w:szCs w:val="20"/>
          <w:u w:val="single"/>
        </w:rPr>
        <w:footnoteReference w:id="74"/>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92782B">
      <w:pPr>
        <w:widowControl w:val="0"/>
        <w:numPr>
          <w:ilvl w:val="0"/>
          <w:numId w:val="76"/>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w:t>
      </w:r>
      <w:proofErr w:type="spellStart"/>
      <w:r w:rsidR="00393CFA">
        <w:rPr>
          <w:sz w:val="20"/>
          <w:szCs w:val="20"/>
        </w:rPr>
        <w:t>ŽoNFP</w:t>
      </w:r>
      <w:proofErr w:type="spellEnd"/>
      <w:r w:rsidR="00393CFA">
        <w:rPr>
          <w:sz w:val="20"/>
          <w:szCs w:val="20"/>
        </w:rPr>
        <w:t xml:space="preserve"> a sú schválené RO OPII v procese konania o žiadosti o </w:t>
      </w:r>
      <w:r w:rsidR="00393CFA" w:rsidRPr="00D96C63">
        <w:rPr>
          <w:sz w:val="20"/>
          <w:szCs w:val="20"/>
        </w:rPr>
        <w:t>NFP.</w:t>
      </w:r>
    </w:p>
    <w:p w14:paraId="5A0D7958" w14:textId="77777777" w:rsidR="00552F07" w:rsidRPr="00457FA1" w:rsidRDefault="00ED1EDF" w:rsidP="0092782B">
      <w:pPr>
        <w:widowControl w:val="0"/>
        <w:numPr>
          <w:ilvl w:val="0"/>
          <w:numId w:val="76"/>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92782B">
      <w:pPr>
        <w:widowControl w:val="0"/>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5"/>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92782B">
      <w:pPr>
        <w:widowControl w:val="0"/>
        <w:numPr>
          <w:ilvl w:val="0"/>
          <w:numId w:val="76"/>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92782B">
      <w:pPr>
        <w:widowControl w:val="0"/>
        <w:numPr>
          <w:ilvl w:val="0"/>
          <w:numId w:val="76"/>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92782B">
      <w:pPr>
        <w:widowControl w:val="0"/>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92782B">
      <w:pPr>
        <w:widowControl w:val="0"/>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92782B">
      <w:pPr>
        <w:widowControl w:val="0"/>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92782B">
      <w:pPr>
        <w:widowControl w:val="0"/>
        <w:spacing w:before="120" w:after="0" w:line="240" w:lineRule="auto"/>
        <w:jc w:val="both"/>
        <w:rPr>
          <w:sz w:val="20"/>
          <w:szCs w:val="20"/>
        </w:rPr>
      </w:pPr>
    </w:p>
    <w:p w14:paraId="1F80DC9B"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96" w:name="_Finančné_výdavky_a_1"/>
      <w:bookmarkStart w:id="397" w:name="_Toc7078316"/>
      <w:bookmarkEnd w:id="396"/>
      <w:r w:rsidRPr="00A374F2">
        <w:t>Finančné výdavky a poplatky</w:t>
      </w:r>
      <w:bookmarkEnd w:id="397"/>
    </w:p>
    <w:p w14:paraId="2D9BD990" w14:textId="77777777" w:rsidR="008833D3" w:rsidRPr="00A374F2" w:rsidRDefault="00552F07" w:rsidP="0092782B">
      <w:pPr>
        <w:widowControl w:val="0"/>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92782B">
      <w:pPr>
        <w:widowControl w:val="0"/>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92782B">
      <w:pPr>
        <w:widowControl w:val="0"/>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92782B">
      <w:pPr>
        <w:widowControl w:val="0"/>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6"/>
      </w:r>
      <w:r w:rsidRPr="00A374F2">
        <w:rPr>
          <w:sz w:val="20"/>
          <w:szCs w:val="20"/>
        </w:rPr>
        <w:t xml:space="preserve">. </w:t>
      </w:r>
    </w:p>
    <w:p w14:paraId="6441EAFE" w14:textId="77777777" w:rsidR="00552F07" w:rsidRPr="00D96C63" w:rsidRDefault="008833D3" w:rsidP="0092782B">
      <w:pPr>
        <w:widowControl w:val="0"/>
        <w:spacing w:before="120" w:after="0" w:line="240" w:lineRule="auto"/>
        <w:jc w:val="both"/>
        <w:rPr>
          <w:b/>
          <w:sz w:val="20"/>
          <w:szCs w:val="20"/>
        </w:rPr>
      </w:pPr>
      <w:r w:rsidRPr="00D96C63">
        <w:rPr>
          <w:b/>
          <w:sz w:val="20"/>
          <w:szCs w:val="20"/>
        </w:rPr>
        <w:lastRenderedPageBreak/>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7"/>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8"/>
      </w:r>
      <w:r w:rsidRPr="00A374F2">
        <w:rPr>
          <w:sz w:val="20"/>
          <w:szCs w:val="20"/>
        </w:rPr>
        <w:t>;</w:t>
      </w:r>
    </w:p>
    <w:p w14:paraId="7276399E"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92782B">
      <w:pPr>
        <w:widowControl w:val="0"/>
        <w:spacing w:before="120" w:after="0" w:line="240" w:lineRule="auto"/>
        <w:jc w:val="both"/>
        <w:rPr>
          <w:sz w:val="20"/>
          <w:szCs w:val="20"/>
        </w:rPr>
      </w:pPr>
    </w:p>
    <w:p w14:paraId="1499B528"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98" w:name="_Toc7078317"/>
      <w:r w:rsidRPr="00A374F2">
        <w:t>Daň z pridanej hodnoty a iné dane</w:t>
      </w:r>
      <w:bookmarkEnd w:id="398"/>
    </w:p>
    <w:p w14:paraId="67C77AA6" w14:textId="77777777" w:rsidR="00552F07" w:rsidRPr="00A374F2" w:rsidRDefault="00552F07" w:rsidP="0092782B">
      <w:pPr>
        <w:widowControl w:val="0"/>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w:t>
      </w:r>
      <w:proofErr w:type="spellStart"/>
      <w:r w:rsidRPr="00A374F2">
        <w:rPr>
          <w:sz w:val="20"/>
          <w:szCs w:val="20"/>
        </w:rPr>
        <w:t>t.j</w:t>
      </w:r>
      <w:proofErr w:type="spellEnd"/>
      <w:r w:rsidRPr="00A374F2">
        <w:rPr>
          <w:sz w:val="20"/>
          <w:szCs w:val="20"/>
        </w:rPr>
        <w:t xml:space="preserve">.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92782B">
      <w:pPr>
        <w:widowControl w:val="0"/>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92782B">
      <w:pPr>
        <w:widowControl w:val="0"/>
        <w:spacing w:before="120" w:after="0" w:line="240" w:lineRule="auto"/>
        <w:jc w:val="both"/>
        <w:rPr>
          <w:sz w:val="20"/>
          <w:szCs w:val="20"/>
        </w:rPr>
      </w:pPr>
    </w:p>
    <w:p w14:paraId="6F918E50" w14:textId="77777777" w:rsidR="00957DDF" w:rsidRPr="00A374F2" w:rsidRDefault="00957DDF" w:rsidP="0092782B">
      <w:pPr>
        <w:pStyle w:val="Nadpis2"/>
        <w:keepNext w:val="0"/>
        <w:widowControl w:val="0"/>
        <w:tabs>
          <w:tab w:val="clear" w:pos="2128"/>
          <w:tab w:val="num" w:pos="567"/>
        </w:tabs>
        <w:spacing w:before="120" w:after="0"/>
        <w:ind w:left="567" w:hanging="567"/>
      </w:pPr>
      <w:bookmarkStart w:id="399" w:name="_Informovanie_a_komunikácia"/>
      <w:bookmarkStart w:id="400" w:name="_Toc7078318"/>
      <w:bookmarkEnd w:id="399"/>
      <w:r w:rsidRPr="00A374F2">
        <w:t>Informovanie a komunikácia</w:t>
      </w:r>
      <w:bookmarkEnd w:id="400"/>
    </w:p>
    <w:p w14:paraId="3E0D7332" w14:textId="77777777" w:rsidR="00270552" w:rsidRPr="00F510AA" w:rsidRDefault="00257CDB" w:rsidP="0092782B">
      <w:pPr>
        <w:widowControl w:val="0"/>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31"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32"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92782B">
      <w:pPr>
        <w:widowControl w:val="0"/>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92782B">
      <w:pPr>
        <w:widowControl w:val="0"/>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w:t>
      </w:r>
      <w:proofErr w:type="spellStart"/>
      <w:r w:rsidRPr="00A374F2">
        <w:rPr>
          <w:rFonts w:cs="Calibri"/>
          <w:bCs/>
          <w:sz w:val="20"/>
          <w:szCs w:val="20"/>
        </w:rPr>
        <w:t>ŽoNFP</w:t>
      </w:r>
      <w:proofErr w:type="spellEnd"/>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lastRenderedPageBreak/>
        <w:t xml:space="preserve">spôsob obstarania a spôsob stanovenia ceny (napr. formou </w:t>
      </w:r>
      <w:bookmarkStart w:id="401" w:name="_Stavebný_dozor"/>
      <w:bookmarkStart w:id="402" w:name="_Odborný_autorský_dohľad"/>
      <w:bookmarkStart w:id="403" w:name="_Dodatočné_výdavky_1"/>
      <w:bookmarkStart w:id="404" w:name="_Toc441838039"/>
      <w:bookmarkStart w:id="405" w:name="_Toc442284337"/>
      <w:bookmarkStart w:id="406" w:name="_Toc442284442"/>
      <w:bookmarkStart w:id="407" w:name="_Toc441838041"/>
      <w:bookmarkStart w:id="408" w:name="_Toc442284339"/>
      <w:bookmarkStart w:id="409" w:name="_Toc442284444"/>
      <w:bookmarkStart w:id="410" w:name="_Toc441838042"/>
      <w:bookmarkStart w:id="411" w:name="_Toc442284340"/>
      <w:bookmarkStart w:id="412" w:name="_Toc442284445"/>
      <w:bookmarkStart w:id="413" w:name="_Toc441838057"/>
      <w:bookmarkStart w:id="414" w:name="_Toc442284355"/>
      <w:bookmarkStart w:id="415" w:name="_Toc442284460"/>
      <w:bookmarkStart w:id="416" w:name="_Toc441838067"/>
      <w:bookmarkStart w:id="417" w:name="_Toc442284365"/>
      <w:bookmarkStart w:id="418" w:name="_Toc442284470"/>
      <w:bookmarkStart w:id="419" w:name="_Toc441838077"/>
      <w:bookmarkStart w:id="420" w:name="_Toc442284375"/>
      <w:bookmarkStart w:id="421" w:name="_Toc442284480"/>
      <w:bookmarkStart w:id="422" w:name="_Toc441838078"/>
      <w:bookmarkStart w:id="423" w:name="_Toc442284376"/>
      <w:bookmarkStart w:id="424" w:name="_Toc442284481"/>
      <w:bookmarkStart w:id="425" w:name="_Toc441838079"/>
      <w:bookmarkStart w:id="426" w:name="_Toc442284377"/>
      <w:bookmarkStart w:id="427" w:name="_Toc442284482"/>
      <w:bookmarkStart w:id="428" w:name="_Toc441838080"/>
      <w:bookmarkStart w:id="429" w:name="_Toc442284378"/>
      <w:bookmarkStart w:id="430" w:name="_Toc442284483"/>
      <w:bookmarkStart w:id="431" w:name="_Prípravná_a_projektová"/>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9"/>
      </w:r>
      <w:r w:rsidR="00117D92" w:rsidRPr="00A374F2">
        <w:rPr>
          <w:rFonts w:cs="Calibri"/>
          <w:color w:val="000000"/>
          <w:sz w:val="20"/>
          <w:szCs w:val="20"/>
        </w:rPr>
        <w:t>).</w:t>
      </w:r>
    </w:p>
    <w:p w14:paraId="233A8F09" w14:textId="77777777" w:rsidR="00117D92" w:rsidRDefault="00117D92" w:rsidP="0092782B">
      <w:pPr>
        <w:widowControl w:val="0"/>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92782B">
      <w:pPr>
        <w:widowControl w:val="0"/>
        <w:numPr>
          <w:ilvl w:val="0"/>
          <w:numId w:val="77"/>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0"/>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92782B">
      <w:pPr>
        <w:widowControl w:val="0"/>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92782B">
      <w:pPr>
        <w:widowControl w:val="0"/>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92782B">
      <w:pPr>
        <w:widowControl w:val="0"/>
        <w:numPr>
          <w:ilvl w:val="0"/>
          <w:numId w:val="77"/>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w:t>
      </w:r>
      <w:proofErr w:type="spellStart"/>
      <w:r>
        <w:rPr>
          <w:sz w:val="20"/>
          <w:szCs w:val="20"/>
        </w:rPr>
        <w:t>ŽoNFP</w:t>
      </w:r>
      <w:proofErr w:type="spellEnd"/>
      <w:r>
        <w:rPr>
          <w:sz w:val="20"/>
          <w:szCs w:val="20"/>
        </w:rPr>
        <w:t xml:space="preserve">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92782B">
      <w:pPr>
        <w:widowControl w:val="0"/>
        <w:spacing w:before="120" w:after="0" w:line="240" w:lineRule="auto"/>
        <w:jc w:val="both"/>
        <w:rPr>
          <w:bCs/>
          <w:sz w:val="20"/>
          <w:szCs w:val="20"/>
        </w:rPr>
      </w:pPr>
    </w:p>
    <w:p w14:paraId="1A018713" w14:textId="49C0AB33" w:rsidR="00385A29" w:rsidRPr="005957AE" w:rsidRDefault="0006435B" w:rsidP="0092782B">
      <w:pPr>
        <w:pStyle w:val="Nadpis2"/>
        <w:keepNext w:val="0"/>
        <w:widowControl w:val="0"/>
        <w:tabs>
          <w:tab w:val="clear" w:pos="2128"/>
          <w:tab w:val="num" w:pos="567"/>
        </w:tabs>
        <w:spacing w:before="120" w:after="120"/>
        <w:ind w:left="567" w:hanging="567"/>
      </w:pPr>
      <w:bookmarkStart w:id="432" w:name="_Rezerva_na_nepredvídané"/>
      <w:bookmarkStart w:id="433" w:name="_Toc7078319"/>
      <w:bookmarkEnd w:id="432"/>
      <w:r>
        <w:rPr>
          <w:lang w:val="sk-SK"/>
        </w:rPr>
        <w:t xml:space="preserve">Dodatočné výdavky a </w:t>
      </w:r>
      <w:r w:rsidRPr="00333E62">
        <w:t>rezerva</w:t>
      </w:r>
      <w:r w:rsidR="00000D65">
        <w:rPr>
          <w:lang w:val="sk-SK"/>
        </w:rPr>
        <w:t xml:space="preserve"> zo Zmluvy o poskytnutí NFP</w:t>
      </w:r>
      <w:r w:rsidR="00385A29" w:rsidRPr="00333E62">
        <w:t xml:space="preserve"> na nepredvídané výdavky</w:t>
      </w:r>
      <w:bookmarkEnd w:id="433"/>
    </w:p>
    <w:p w14:paraId="11EF238C" w14:textId="77777777" w:rsidR="0006435B" w:rsidRDefault="0006435B" w:rsidP="0092782B">
      <w:pPr>
        <w:widowControl w:val="0"/>
        <w:spacing w:before="120" w:after="0" w:line="240" w:lineRule="auto"/>
        <w:jc w:val="both"/>
        <w:rPr>
          <w:sz w:val="20"/>
        </w:rPr>
      </w:pPr>
      <w:r w:rsidRPr="00F13E3B">
        <w:rPr>
          <w:b/>
          <w:sz w:val="20"/>
          <w:u w:val="single"/>
        </w:rPr>
        <w:t>Dodatočné výdavky</w:t>
      </w:r>
      <w:r w:rsidRPr="00A73469">
        <w:rPr>
          <w:b/>
          <w:sz w:val="20"/>
        </w:rPr>
        <w:t xml:space="preserve"> </w:t>
      </w:r>
      <w:r w:rsidRPr="00A73469">
        <w:rPr>
          <w:sz w:val="20"/>
        </w:rPr>
        <w:t xml:space="preserve">sú výdavky prijímateľa, ktoré vynaložil za dodatočné stavebné práce/služby a ktoré predkladá v rámci </w:t>
      </w:r>
      <w:proofErr w:type="spellStart"/>
      <w:r w:rsidRPr="00A73469">
        <w:rPr>
          <w:sz w:val="20"/>
        </w:rPr>
        <w:t>ŽoP</w:t>
      </w:r>
      <w:proofErr w:type="spellEnd"/>
      <w:r w:rsidRPr="00A73469">
        <w:rPr>
          <w:sz w:val="20"/>
        </w:rPr>
        <w:t>.</w:t>
      </w:r>
    </w:p>
    <w:p w14:paraId="67B4DE9D" w14:textId="6BA0EBE9" w:rsidR="00465FA7" w:rsidRPr="00465FA7" w:rsidRDefault="00465FA7" w:rsidP="0092782B">
      <w:pPr>
        <w:widowControl w:val="0"/>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w:t>
      </w:r>
      <w:proofErr w:type="spellStart"/>
      <w:r w:rsidRPr="00465FA7">
        <w:rPr>
          <w:sz w:val="20"/>
          <w:szCs w:val="20"/>
        </w:rPr>
        <w:t>ZoD</w:t>
      </w:r>
      <w:proofErr w:type="spellEnd"/>
      <w:r w:rsidRPr="00465FA7">
        <w:rPr>
          <w:sz w:val="20"/>
          <w:szCs w:val="20"/>
        </w:rPr>
        <w:t xml:space="preserve"> a pod.).</w:t>
      </w:r>
    </w:p>
    <w:p w14:paraId="20CD1543" w14:textId="77777777" w:rsidR="00465FA7" w:rsidRDefault="00465FA7" w:rsidP="0092782B">
      <w:pPr>
        <w:widowControl w:val="0"/>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92782B">
      <w:pPr>
        <w:widowControl w:val="0"/>
        <w:numPr>
          <w:ilvl w:val="0"/>
          <w:numId w:val="76"/>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w:t>
      </w:r>
      <w:r w:rsidRPr="00FC04D0">
        <w:rPr>
          <w:sz w:val="20"/>
          <w:szCs w:val="20"/>
        </w:rPr>
        <w:t>chyb</w:t>
      </w:r>
      <w:r w:rsidRPr="0090493F">
        <w:rPr>
          <w:sz w:val="20"/>
          <w:szCs w:val="20"/>
        </w:rPr>
        <w:t>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C4AC765" w:rsidR="000B42B8" w:rsidRPr="0090493F" w:rsidRDefault="0090493F" w:rsidP="0092782B">
      <w:pPr>
        <w:widowControl w:val="0"/>
        <w:numPr>
          <w:ilvl w:val="0"/>
          <w:numId w:val="76"/>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p>
    <w:p w14:paraId="4B6984FB" w14:textId="664B598E" w:rsidR="00465FA7" w:rsidRPr="0090493F" w:rsidRDefault="00465FA7" w:rsidP="0092782B">
      <w:pPr>
        <w:widowControl w:val="0"/>
        <w:numPr>
          <w:ilvl w:val="0"/>
          <w:numId w:val="76"/>
        </w:numPr>
        <w:spacing w:before="120" w:after="0" w:line="240" w:lineRule="auto"/>
        <w:ind w:left="426"/>
        <w:jc w:val="both"/>
        <w:rPr>
          <w:sz w:val="20"/>
          <w:szCs w:val="20"/>
        </w:rPr>
      </w:pPr>
      <w:r w:rsidRPr="0090493F">
        <w:rPr>
          <w:b/>
          <w:sz w:val="20"/>
          <w:szCs w:val="20"/>
        </w:rPr>
        <w:t>zlepšovací návrh zhotoviteľa</w:t>
      </w:r>
      <w:r w:rsidR="0090493F">
        <w:rPr>
          <w:sz w:val="20"/>
          <w:szCs w:val="20"/>
        </w:rPr>
        <w:t>.</w:t>
      </w:r>
    </w:p>
    <w:p w14:paraId="13706A4F" w14:textId="77777777" w:rsidR="00F06F64" w:rsidRPr="00A73469" w:rsidRDefault="00F06F64" w:rsidP="0092782B">
      <w:pPr>
        <w:widowControl w:val="0"/>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w:t>
      </w:r>
      <w:proofErr w:type="spellStart"/>
      <w:r w:rsidRPr="00A73469">
        <w:rPr>
          <w:sz w:val="20"/>
        </w:rPr>
        <w:t>t.j</w:t>
      </w:r>
      <w:proofErr w:type="spellEnd"/>
      <w:r w:rsidRPr="00A73469">
        <w:rPr>
          <w:sz w:val="20"/>
        </w:rPr>
        <w:t>. podrobný popis ako bol stanovený rozsah a cena dodatočných prác.</w:t>
      </w:r>
    </w:p>
    <w:p w14:paraId="72436662" w14:textId="77777777" w:rsidR="00F06F64" w:rsidRDefault="00F06F64" w:rsidP="0092782B">
      <w:pPr>
        <w:widowControl w:val="0"/>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92782B">
      <w:pPr>
        <w:widowControl w:val="0"/>
        <w:numPr>
          <w:ilvl w:val="0"/>
          <w:numId w:val="68"/>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92782B">
      <w:pPr>
        <w:widowControl w:val="0"/>
        <w:numPr>
          <w:ilvl w:val="0"/>
          <w:numId w:val="68"/>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92782B">
      <w:pPr>
        <w:widowControl w:val="0"/>
        <w:numPr>
          <w:ilvl w:val="0"/>
          <w:numId w:val="68"/>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w:t>
      </w:r>
      <w:r w:rsidRPr="00444EDA">
        <w:rPr>
          <w:sz w:val="20"/>
          <w:szCs w:val="20"/>
        </w:rPr>
        <w:lastRenderedPageBreak/>
        <w:t xml:space="preserve">zahrnuté v zmluve o dielo, (napr. </w:t>
      </w:r>
      <w:r w:rsidR="008664C6" w:rsidRPr="00444EDA">
        <w:rPr>
          <w:sz w:val="20"/>
          <w:szCs w:val="20"/>
        </w:rPr>
        <w:t xml:space="preserve">v </w:t>
      </w:r>
      <w:r w:rsidRPr="00444EDA">
        <w:rPr>
          <w:sz w:val="20"/>
          <w:szCs w:val="20"/>
        </w:rPr>
        <w:t xml:space="preserve">projektovej dokumentácii resp. vo výkaze výmer v prípade FIDIC </w:t>
      </w:r>
      <w:proofErr w:type="spellStart"/>
      <w:r w:rsidRPr="00444EDA">
        <w:rPr>
          <w:sz w:val="20"/>
          <w:szCs w:val="20"/>
        </w:rPr>
        <w:t>Red</w:t>
      </w:r>
      <w:proofErr w:type="spellEnd"/>
      <w:r w:rsidRPr="00444EDA">
        <w:rPr>
          <w:sz w:val="20"/>
          <w:szCs w:val="20"/>
        </w:rPr>
        <w:t xml:space="preserve"> </w:t>
      </w:r>
      <w:proofErr w:type="spellStart"/>
      <w:r w:rsidRPr="00444EDA">
        <w:rPr>
          <w:sz w:val="20"/>
          <w:szCs w:val="20"/>
        </w:rPr>
        <w:t>Book</w:t>
      </w:r>
      <w:proofErr w:type="spellEnd"/>
      <w:r w:rsidRPr="00444EDA">
        <w:rPr>
          <w:sz w:val="20"/>
          <w:szCs w:val="20"/>
        </w:rPr>
        <w:t>)</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w:t>
      </w:r>
      <w:proofErr w:type="spellStart"/>
      <w:r>
        <w:rPr>
          <w:rFonts w:cs="Calibri"/>
          <w:sz w:val="20"/>
        </w:rPr>
        <w:t>t.j</w:t>
      </w:r>
      <w:proofErr w:type="spellEnd"/>
      <w:r>
        <w:rPr>
          <w:rFonts w:cs="Calibri"/>
          <w:sz w:val="20"/>
        </w:rPr>
        <w:t>.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 xml:space="preserve">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w:t>
      </w:r>
      <w:proofErr w:type="spellStart"/>
      <w:r>
        <w:rPr>
          <w:rFonts w:cs="Calibri"/>
          <w:sz w:val="20"/>
        </w:rPr>
        <w:t>ŽoP</w:t>
      </w:r>
      <w:proofErr w:type="spellEnd"/>
      <w:r>
        <w:rPr>
          <w:rFonts w:cs="Calibri"/>
          <w:sz w:val="20"/>
        </w:rPr>
        <w:t xml:space="preserve"> posudzuje oprávnenosť výdavkov, ktoré si prijímateľ nárokuje v súvislosti so zmenami (dodatočnými stavebnými prácami/službami).</w:t>
      </w:r>
    </w:p>
    <w:p w14:paraId="59E9F4FB" w14:textId="386C38D9" w:rsidR="00773338" w:rsidRDefault="0029385C" w:rsidP="0092782B">
      <w:pPr>
        <w:widowControl w:val="0"/>
        <w:autoSpaceDE w:val="0"/>
        <w:autoSpaceDN w:val="0"/>
        <w:adjustRightInd w:val="0"/>
        <w:spacing w:before="120" w:after="0" w:line="240" w:lineRule="auto"/>
        <w:jc w:val="both"/>
        <w:rPr>
          <w:rFonts w:cs="Calibri"/>
          <w:b/>
          <w:sz w:val="20"/>
          <w:u w:val="single"/>
        </w:rPr>
      </w:pPr>
      <w:r w:rsidRPr="00F13E3B">
        <w:rPr>
          <w:rFonts w:cs="Calibri"/>
          <w:b/>
          <w:sz w:val="20"/>
          <w:u w:val="single"/>
        </w:rPr>
        <w:t xml:space="preserve">Posudzovanie </w:t>
      </w:r>
      <w:r w:rsidR="00AE064B">
        <w:rPr>
          <w:rFonts w:cs="Calibri"/>
          <w:b/>
          <w:sz w:val="20"/>
          <w:u w:val="single"/>
        </w:rPr>
        <w:t xml:space="preserve">dodatočných </w:t>
      </w:r>
      <w:r w:rsidRPr="00F13E3B">
        <w:rPr>
          <w:rFonts w:cs="Calibri"/>
          <w:b/>
          <w:sz w:val="20"/>
          <w:u w:val="single"/>
        </w:rPr>
        <w:t>výdavkov</w:t>
      </w:r>
    </w:p>
    <w:p w14:paraId="44C4C506" w14:textId="5019B71B"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 xml:space="preserve">RO OPII </w:t>
      </w:r>
      <w:r w:rsidR="0029385C">
        <w:rPr>
          <w:rFonts w:cs="Calibri"/>
          <w:sz w:val="20"/>
        </w:rPr>
        <w:t xml:space="preserve">posúdi </w:t>
      </w:r>
      <w:r>
        <w:rPr>
          <w:rFonts w:cs="Calibri"/>
          <w:sz w:val="20"/>
        </w:rPr>
        <w:t xml:space="preserve">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23AE8764" w:rsidR="00F06F64" w:rsidRDefault="00F06F64" w:rsidP="0092782B">
      <w:pPr>
        <w:widowControl w:val="0"/>
        <w:numPr>
          <w:ilvl w:val="0"/>
          <w:numId w:val="41"/>
        </w:numPr>
        <w:spacing w:before="120" w:after="0" w:line="240" w:lineRule="auto"/>
        <w:ind w:left="576" w:hanging="288"/>
        <w:contextualSpacing/>
        <w:jc w:val="both"/>
        <w:rPr>
          <w:rFonts w:cs="Calibri"/>
          <w:sz w:val="20"/>
        </w:rPr>
      </w:pPr>
      <w:r>
        <w:rPr>
          <w:rFonts w:cs="Calibri"/>
          <w:sz w:val="20"/>
        </w:rPr>
        <w:t xml:space="preserve">RO OPII </w:t>
      </w:r>
      <w:r w:rsidR="0029385C">
        <w:rPr>
          <w:rFonts w:cs="Calibri"/>
          <w:sz w:val="20"/>
        </w:rPr>
        <w:t xml:space="preserve">posúdi </w:t>
      </w:r>
      <w:r>
        <w:rPr>
          <w:rFonts w:cs="Calibri"/>
          <w:sz w:val="20"/>
        </w:rPr>
        <w:t>oprávnenosť dodatočných výdavkov</w:t>
      </w:r>
      <w:r w:rsidR="00AE064B">
        <w:rPr>
          <w:rFonts w:cs="Calibri"/>
          <w:sz w:val="20"/>
        </w:rPr>
        <w:t xml:space="preserve"> podľa KL k DV (príloha č. 5.49 IMP)</w:t>
      </w:r>
      <w:r>
        <w:rPr>
          <w:rFonts w:cs="Calibri"/>
          <w:sz w:val="20"/>
        </w:rPr>
        <w:t xml:space="preserve"> najmä z</w:t>
      </w:r>
      <w:r w:rsidR="00773338">
        <w:rPr>
          <w:rFonts w:cs="Calibri"/>
          <w:sz w:val="20"/>
        </w:rPr>
        <w:t xml:space="preserve"> </w:t>
      </w:r>
      <w:r>
        <w:rPr>
          <w:rFonts w:cs="Calibri"/>
          <w:sz w:val="20"/>
        </w:rPr>
        <w:t>hľadiska</w:t>
      </w:r>
      <w:r w:rsidR="0006435B" w:rsidRPr="0006435B">
        <w:rPr>
          <w:rFonts w:cs="Calibri"/>
          <w:sz w:val="20"/>
          <w:szCs w:val="20"/>
        </w:rPr>
        <w:t xml:space="preserve"> </w:t>
      </w:r>
      <w:r w:rsidR="0006435B" w:rsidRPr="0086720E">
        <w:rPr>
          <w:rFonts w:cs="Calibri"/>
          <w:sz w:val="20"/>
          <w:szCs w:val="20"/>
        </w:rPr>
        <w:t>dôvodu krízovej situácie</w:t>
      </w:r>
      <w:r w:rsidR="00AE064B">
        <w:rPr>
          <w:rFonts w:cs="Calibri"/>
          <w:sz w:val="20"/>
          <w:szCs w:val="20"/>
        </w:rPr>
        <w:t>,</w:t>
      </w:r>
      <w:r w:rsidR="0006435B">
        <w:rPr>
          <w:rFonts w:cs="Calibri"/>
          <w:sz w:val="20"/>
          <w:szCs w:val="20"/>
        </w:rPr>
        <w:t xml:space="preserve"> </w:t>
      </w:r>
      <w:r>
        <w:rPr>
          <w:rFonts w:cs="Calibri"/>
          <w:sz w:val="20"/>
        </w:rPr>
        <w:t>nepredvídateľnosti</w:t>
      </w:r>
      <w:r>
        <w:rPr>
          <w:rStyle w:val="Odkaznapoznmkupodiarou"/>
          <w:rFonts w:cs="Calibri"/>
        </w:rPr>
        <w:footnoteReference w:id="81"/>
      </w:r>
      <w:r w:rsidR="00AE064B">
        <w:rPr>
          <w:rFonts w:cs="Calibri"/>
          <w:sz w:val="20"/>
        </w:rPr>
        <w:t>,</w:t>
      </w:r>
      <w:r>
        <w:rPr>
          <w:rFonts w:cs="Calibri"/>
          <w:sz w:val="20"/>
        </w:rPr>
        <w:t xml:space="preserve"> nevyhnutnosti pre realizáciu aktivít projektu a priamej väzby na aktivity projektu, minimalizácie DV pri rešpektovaní cieľov projektu a maximalizácie pomeru medzi vstupom a výstupom projektu;</w:t>
      </w:r>
    </w:p>
    <w:p w14:paraId="3908D827" w14:textId="2BAEE4B2" w:rsidR="00F06F64" w:rsidRDefault="00F06F64" w:rsidP="0092782B">
      <w:pPr>
        <w:widowControl w:val="0"/>
        <w:numPr>
          <w:ilvl w:val="0"/>
          <w:numId w:val="41"/>
        </w:numPr>
        <w:autoSpaceDE w:val="0"/>
        <w:autoSpaceDN w:val="0"/>
        <w:adjustRightInd w:val="0"/>
        <w:spacing w:before="120" w:after="0" w:line="240" w:lineRule="auto"/>
        <w:ind w:left="576" w:hanging="288"/>
        <w:jc w:val="both"/>
        <w:rPr>
          <w:rFonts w:cs="Calibri"/>
          <w:sz w:val="20"/>
        </w:rPr>
      </w:pPr>
      <w:r>
        <w:rPr>
          <w:rFonts w:cs="Calibri"/>
          <w:sz w:val="20"/>
        </w:rPr>
        <w:t xml:space="preserve">RO OPII </w:t>
      </w:r>
      <w:r w:rsidR="0029385C">
        <w:rPr>
          <w:rFonts w:cs="Calibri"/>
          <w:sz w:val="20"/>
        </w:rPr>
        <w:t xml:space="preserve">posúdi </w:t>
      </w:r>
      <w:r>
        <w:rPr>
          <w:rFonts w:cs="Calibri"/>
          <w:sz w:val="20"/>
        </w:rPr>
        <w:t xml:space="preserve">oprávnenosti </w:t>
      </w:r>
      <w:r w:rsidR="0029385C">
        <w:rPr>
          <w:rFonts w:cs="Calibri"/>
          <w:sz w:val="20"/>
        </w:rPr>
        <w:t>zmeny</w:t>
      </w:r>
      <w:r>
        <w:rPr>
          <w:rFonts w:cs="Calibri"/>
          <w:sz w:val="20"/>
        </w:rPr>
        <w:t xml:space="preserve">, či DV boli vynaložené účelne a hospodárne, a či spĺňajú všetky podmienky oprávnenosti definované v tejto časti príručky; </w:t>
      </w:r>
    </w:p>
    <w:p w14:paraId="23591F72" w14:textId="58396FC2" w:rsidR="00117DAB" w:rsidRDefault="00117DAB" w:rsidP="0092782B">
      <w:pPr>
        <w:widowControl w:val="0"/>
        <w:numPr>
          <w:ilvl w:val="0"/>
          <w:numId w:val="41"/>
        </w:numPr>
        <w:spacing w:before="120" w:after="0" w:line="240" w:lineRule="auto"/>
        <w:ind w:left="567" w:hanging="283"/>
        <w:jc w:val="both"/>
        <w:rPr>
          <w:rFonts w:cs="Calibri"/>
          <w:sz w:val="20"/>
        </w:rPr>
      </w:pPr>
      <w:r>
        <w:rPr>
          <w:rFonts w:cs="Calibri"/>
          <w:sz w:val="20"/>
        </w:rPr>
        <w:t xml:space="preserve">RO OPII </w:t>
      </w:r>
      <w:r w:rsidR="0006435B">
        <w:rPr>
          <w:rFonts w:cs="Calibri"/>
          <w:sz w:val="20"/>
        </w:rPr>
        <w:t>posúdi zmeny</w:t>
      </w:r>
      <w:r w:rsidR="00773338">
        <w:rPr>
          <w:rFonts w:cs="Calibri"/>
          <w:sz w:val="20"/>
        </w:rPr>
        <w:t xml:space="preserve"> </w:t>
      </w:r>
      <w:r>
        <w:rPr>
          <w:rFonts w:cs="Calibri"/>
          <w:sz w:val="20"/>
        </w:rPr>
        <w:t>(DV, ekvivalentné riešenie a pod.), či sú v súlade so zákonom o verejnom obstarávaní;</w:t>
      </w:r>
    </w:p>
    <w:p w14:paraId="2D1812A3" w14:textId="77777777" w:rsidR="00F06F64" w:rsidRDefault="00F06F64" w:rsidP="0092782B">
      <w:pPr>
        <w:widowControl w:val="0"/>
        <w:numPr>
          <w:ilvl w:val="0"/>
          <w:numId w:val="41"/>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2E8139EC"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w:t>
      </w:r>
      <w:r w:rsidR="0029385C" w:rsidRPr="0029385C">
        <w:rPr>
          <w:rFonts w:cs="Calibri"/>
          <w:sz w:val="20"/>
        </w:rPr>
        <w:t xml:space="preserve"> </w:t>
      </w:r>
      <w:r w:rsidR="0029385C">
        <w:rPr>
          <w:rFonts w:cs="Calibri"/>
          <w:sz w:val="20"/>
        </w:rPr>
        <w:t>na financovanie zo zdrojov EÚ a ŠR v rámci OPII</w:t>
      </w:r>
      <w:r>
        <w:rPr>
          <w:rFonts w:cs="Calibri"/>
          <w:sz w:val="20"/>
        </w:rPr>
        <w:t>, budú považované zo strany RO OPII ako neoprávnené;</w:t>
      </w:r>
    </w:p>
    <w:p w14:paraId="165A710D" w14:textId="5F6C0C8F"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92782B">
      <w:pPr>
        <w:widowControl w:val="0"/>
        <w:spacing w:before="120" w:after="0" w:line="240" w:lineRule="auto"/>
        <w:jc w:val="both"/>
        <w:rPr>
          <w:rFonts w:cs="Calibri"/>
          <w:sz w:val="20"/>
          <w:szCs w:val="20"/>
        </w:rPr>
      </w:pPr>
      <w:r>
        <w:rPr>
          <w:rFonts w:cs="Calibri"/>
          <w:sz w:val="20"/>
          <w:szCs w:val="20"/>
        </w:rPr>
        <w:t xml:space="preserve">Ak RO OPII schválil </w:t>
      </w:r>
      <w:proofErr w:type="spellStart"/>
      <w:r>
        <w:rPr>
          <w:rFonts w:cs="Calibri"/>
          <w:sz w:val="20"/>
          <w:szCs w:val="20"/>
        </w:rPr>
        <w:t>ŽoNFP</w:t>
      </w:r>
      <w:proofErr w:type="spellEnd"/>
      <w:r>
        <w:rPr>
          <w:rFonts w:cs="Calibri"/>
          <w:sz w:val="20"/>
          <w:szCs w:val="20"/>
        </w:rPr>
        <w:t>, súčasťou ktorej bola 10% rezerva</w:t>
      </w:r>
      <w:r>
        <w:rPr>
          <w:rFonts w:ascii="Arial" w:hAnsi="Arial" w:cs="Calibri"/>
          <w:sz w:val="16"/>
          <w:szCs w:val="20"/>
          <w:vertAlign w:val="superscript"/>
        </w:rPr>
        <w:footnoteReference w:id="82"/>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w:t>
      </w:r>
      <w:proofErr w:type="spellStart"/>
      <w:r>
        <w:rPr>
          <w:rFonts w:cs="Calibri"/>
          <w:sz w:val="20"/>
          <w:szCs w:val="20"/>
        </w:rPr>
        <w:t>ŽoNFP</w:t>
      </w:r>
      <w:proofErr w:type="spellEnd"/>
      <w:r>
        <w:rPr>
          <w:rFonts w:cs="Calibri"/>
          <w:sz w:val="20"/>
          <w:szCs w:val="20"/>
        </w:rPr>
        <w:t xml:space="preserve"> pre použitie rezervy a uvádzať túto skutočnosť v rámci </w:t>
      </w:r>
      <w:proofErr w:type="spellStart"/>
      <w:r>
        <w:rPr>
          <w:rFonts w:cs="Calibri"/>
          <w:sz w:val="20"/>
          <w:szCs w:val="20"/>
        </w:rPr>
        <w:t>ŽoP</w:t>
      </w:r>
      <w:proofErr w:type="spellEnd"/>
      <w:r>
        <w:rPr>
          <w:rFonts w:cs="Calibri"/>
          <w:sz w:val="20"/>
          <w:szCs w:val="20"/>
        </w:rPr>
        <w:t xml:space="preserve"> tak, aby RO OPII mohol identifikovať čerpanie výdavkov z rezervy. Výdavky z rezervy na nepredvídateľné výdavky sú oprávnené až po schválení zmeny na strane RO OPII.</w:t>
      </w:r>
    </w:p>
    <w:p w14:paraId="3245ECAA" w14:textId="77777777" w:rsidR="00F06F64" w:rsidRDefault="00F06F64" w:rsidP="0092782B">
      <w:pPr>
        <w:widowControl w:val="0"/>
        <w:autoSpaceDE w:val="0"/>
        <w:autoSpaceDN w:val="0"/>
        <w:adjustRightInd w:val="0"/>
        <w:spacing w:before="240" w:after="0" w:line="240" w:lineRule="auto"/>
        <w:rPr>
          <w:rFonts w:cs="Calibri"/>
          <w:b/>
          <w:bCs/>
          <w:sz w:val="20"/>
        </w:rPr>
      </w:pPr>
      <w:r>
        <w:rPr>
          <w:rFonts w:cs="Calibri"/>
          <w:b/>
          <w:bCs/>
          <w:sz w:val="20"/>
        </w:rPr>
        <w:lastRenderedPageBreak/>
        <w:t>Povinnosti a postupy prijímateľa v prípade dodatočných výdavkov týkajúcich sa stavebných prác</w:t>
      </w:r>
    </w:p>
    <w:p w14:paraId="3F94FF6A" w14:textId="795F27B3" w:rsidR="00F06F64" w:rsidRDefault="00F06F64" w:rsidP="0092782B">
      <w:pPr>
        <w:widowControl w:val="0"/>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w:t>
      </w:r>
      <w:r w:rsidR="00773338">
        <w:rPr>
          <w:rFonts w:cs="Calibri"/>
          <w:sz w:val="20"/>
          <w:szCs w:val="24"/>
        </w:rPr>
        <w:t> príp.</w:t>
      </w:r>
      <w:r>
        <w:rPr>
          <w:rFonts w:cs="Calibri"/>
          <w:sz w:val="20"/>
          <w:szCs w:val="24"/>
        </w:rPr>
        <w:t xml:space="preserve"> nepredvídateľnosti</w:t>
      </w:r>
      <w:r>
        <w:rPr>
          <w:rFonts w:ascii="Arial" w:hAnsi="Arial" w:cs="Calibri"/>
          <w:sz w:val="20"/>
          <w:szCs w:val="24"/>
          <w:vertAlign w:val="superscript"/>
        </w:rPr>
        <w:footnoteReference w:id="83"/>
      </w:r>
      <w:r>
        <w:rPr>
          <w:rFonts w:cs="Calibri"/>
          <w:sz w:val="20"/>
          <w:szCs w:val="24"/>
        </w:rPr>
        <w:t xml:space="preserve"> každej takejto zmeny, ktorá je potrebná z hľadiska posúdenia oprávnenosti týchto zmien na úrovni RO. Zároveň je prijímateľ povinný pri každej zmene (najneskôr pri predkladaní prvej </w:t>
      </w:r>
      <w:proofErr w:type="spellStart"/>
      <w:r>
        <w:rPr>
          <w:rFonts w:cs="Calibri"/>
          <w:sz w:val="20"/>
          <w:szCs w:val="24"/>
        </w:rPr>
        <w:t>ŽoP</w:t>
      </w:r>
      <w:proofErr w:type="spellEnd"/>
      <w:r>
        <w:rPr>
          <w:rFonts w:cs="Calibri"/>
          <w:sz w:val="20"/>
          <w:szCs w:val="24"/>
        </w:rPr>
        <w:t xml:space="preserve">,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92782B">
      <w:pPr>
        <w:widowControl w:val="0"/>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92782B">
      <w:pPr>
        <w:widowControl w:val="0"/>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92782B">
      <w:pPr>
        <w:widowControl w:val="0"/>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92782B">
      <w:pPr>
        <w:widowControl w:val="0"/>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92782B">
      <w:pPr>
        <w:widowControl w:val="0"/>
        <w:spacing w:before="120" w:after="0" w:line="240" w:lineRule="auto"/>
        <w:contextualSpacing/>
        <w:rPr>
          <w:rFonts w:cs="Calibri"/>
          <w:b/>
          <w:sz w:val="20"/>
        </w:rPr>
      </w:pPr>
    </w:p>
    <w:p w14:paraId="339C3F1A" w14:textId="77777777" w:rsidR="00AE064B" w:rsidRDefault="00AE064B" w:rsidP="0092782B">
      <w:pPr>
        <w:widowControl w:val="0"/>
        <w:spacing w:before="120" w:after="0" w:line="240" w:lineRule="auto"/>
        <w:jc w:val="both"/>
        <w:rPr>
          <w:sz w:val="20"/>
          <w:szCs w:val="20"/>
        </w:rPr>
      </w:pPr>
      <w:r w:rsidRPr="00F13E3B">
        <w:rPr>
          <w:b/>
          <w:sz w:val="20"/>
          <w:szCs w:val="20"/>
          <w:u w:val="single"/>
        </w:rPr>
        <w:t>Nepredvídané výdavky</w:t>
      </w:r>
      <w:r>
        <w:rPr>
          <w:b/>
          <w:sz w:val="20"/>
          <w:szCs w:val="20"/>
          <w:u w:val="single"/>
        </w:rPr>
        <w:t xml:space="preserve"> z rezervy</w:t>
      </w:r>
    </w:p>
    <w:p w14:paraId="0C2D958D" w14:textId="77777777" w:rsidR="00AE064B" w:rsidRPr="00A73469" w:rsidRDefault="00AE064B" w:rsidP="0092782B">
      <w:pPr>
        <w:widowControl w:val="0"/>
        <w:spacing w:before="120" w:after="0" w:line="240" w:lineRule="auto"/>
        <w:jc w:val="both"/>
        <w:rPr>
          <w:sz w:val="20"/>
          <w:szCs w:val="20"/>
        </w:rPr>
      </w:pPr>
      <w:r w:rsidRPr="00A73469">
        <w:rPr>
          <w:sz w:val="20"/>
          <w:szCs w:val="20"/>
        </w:rPr>
        <w:t>Rezerva</w:t>
      </w:r>
      <w:r>
        <w:rPr>
          <w:sz w:val="20"/>
          <w:szCs w:val="20"/>
        </w:rPr>
        <w:t xml:space="preserve"> zo Zmluvy o poskytnutí NFP (ďalej aj „rezerva“)</w:t>
      </w:r>
      <w:r w:rsidRPr="00A73469">
        <w:rPr>
          <w:sz w:val="20"/>
          <w:szCs w:val="20"/>
        </w:rPr>
        <w:t xml:space="preserve"> na nepredvídané </w:t>
      </w:r>
      <w:r>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4BCEF22D" w14:textId="77777777" w:rsidR="00AE064B" w:rsidRPr="00A73469" w:rsidRDefault="00AE064B" w:rsidP="0092782B">
      <w:pPr>
        <w:widowControl w:val="0"/>
        <w:spacing w:before="120" w:after="0" w:line="240" w:lineRule="auto"/>
        <w:jc w:val="both"/>
        <w:rPr>
          <w:sz w:val="20"/>
          <w:szCs w:val="20"/>
        </w:rPr>
      </w:pPr>
      <w:r w:rsidRPr="00A73469">
        <w:rPr>
          <w:sz w:val="20"/>
          <w:szCs w:val="20"/>
        </w:rPr>
        <w:t>Rezerva na nepredvídané</w:t>
      </w:r>
      <w:r>
        <w:rPr>
          <w:sz w:val="20"/>
          <w:szCs w:val="20"/>
        </w:rPr>
        <w:t xml:space="preserve"> dodatočné</w:t>
      </w:r>
      <w:r w:rsidRPr="00A73469">
        <w:rPr>
          <w:sz w:val="20"/>
          <w:szCs w:val="20"/>
        </w:rPr>
        <w:t xml:space="preserve"> výdavky je osobitným typom priamych výdavkov, ktorá slúži ako rezerva na prípadné zvýšenia cien stavebných prác a služieb do konca realizácie projektu k uvedeným reálnym (aktuálnym) jednotkovým cenám v </w:t>
      </w:r>
      <w:proofErr w:type="spellStart"/>
      <w:r w:rsidRPr="00A73469">
        <w:rPr>
          <w:sz w:val="20"/>
          <w:szCs w:val="20"/>
        </w:rPr>
        <w:t>ŽoNFP</w:t>
      </w:r>
      <w:proofErr w:type="spellEnd"/>
      <w:r w:rsidRPr="00A73469">
        <w:rPr>
          <w:sz w:val="20"/>
          <w:szCs w:val="20"/>
        </w:rPr>
        <w:t>, prípadne na iné nepredpokladané zmeny, ktoré môžu vzniknúť počas realizácie projektu. Uplatnenie rezervy na nepredvídané výdavky je možné len v prípade, ak je takáto rezerva uvedená v </w:t>
      </w:r>
      <w:proofErr w:type="spellStart"/>
      <w:r w:rsidRPr="00A73469">
        <w:rPr>
          <w:sz w:val="20"/>
          <w:szCs w:val="20"/>
        </w:rPr>
        <w:t>ŽoNFP</w:t>
      </w:r>
      <w:proofErr w:type="spellEnd"/>
      <w:r w:rsidRPr="00A73469">
        <w:rPr>
          <w:sz w:val="20"/>
          <w:szCs w:val="20"/>
        </w:rPr>
        <w:t xml:space="preserve">. Uplatnenie rezervy sa realizuje prostredníctvom konkrétnej skupiny oprávnených výdavkov, na ktoré má byť rezerva použitá a ktorá musí spĺňať všeobecné podmienky oprávnenosti podľa </w:t>
      </w:r>
      <w:hyperlink w:anchor="_Všeobecné_pravidlá_oprávnenosti" w:history="1">
        <w:r w:rsidRPr="00A73469">
          <w:rPr>
            <w:rStyle w:val="Hypertextovprepojenie"/>
            <w:sz w:val="20"/>
            <w:szCs w:val="20"/>
          </w:rPr>
          <w:t>kapitoly 2</w:t>
        </w:r>
      </w:hyperlink>
      <w:r w:rsidRPr="00A73469">
        <w:rPr>
          <w:sz w:val="20"/>
          <w:szCs w:val="20"/>
        </w:rPr>
        <w:t xml:space="preserve"> a pravidlá oprávnenosti pre dodatočné výdavky podľa tejto kapitoly.</w:t>
      </w:r>
    </w:p>
    <w:p w14:paraId="5D2D8BC7" w14:textId="77777777" w:rsidR="00AE064B" w:rsidRDefault="00AE064B" w:rsidP="0092782B">
      <w:pPr>
        <w:widowControl w:val="0"/>
        <w:spacing w:before="120" w:after="0" w:line="240" w:lineRule="auto"/>
        <w:rPr>
          <w:b/>
          <w:sz w:val="20"/>
          <w:szCs w:val="20"/>
          <w:u w:val="single"/>
        </w:rPr>
      </w:pPr>
      <w:r w:rsidRPr="00A73469">
        <w:rPr>
          <w:sz w:val="20"/>
          <w:szCs w:val="20"/>
        </w:rPr>
        <w:t>Limity pre rezervu na nepredvídané výdavky sú uvedené v </w:t>
      </w:r>
      <w:hyperlink w:anchor="Príloha1" w:history="1">
        <w:r w:rsidRPr="00A73469">
          <w:rPr>
            <w:rStyle w:val="Hypertextovprepojenie"/>
            <w:sz w:val="20"/>
            <w:szCs w:val="20"/>
          </w:rPr>
          <w:t>prílohe č. 1</w:t>
        </w:r>
      </w:hyperlink>
      <w:r w:rsidRPr="00A73469">
        <w:rPr>
          <w:b/>
          <w:sz w:val="20"/>
          <w:szCs w:val="20"/>
          <w:u w:val="single"/>
        </w:rPr>
        <w:t xml:space="preserve">. </w:t>
      </w:r>
    </w:p>
    <w:p w14:paraId="37582C8E" w14:textId="77777777" w:rsidR="00AE064B" w:rsidRPr="00A73469" w:rsidRDefault="00AE064B" w:rsidP="0092782B">
      <w:pPr>
        <w:widowControl w:val="0"/>
        <w:spacing w:before="120" w:after="0" w:line="240" w:lineRule="auto"/>
        <w:jc w:val="both"/>
        <w:rPr>
          <w:rFonts w:cs="Calibri"/>
          <w:color w:val="000000"/>
          <w:sz w:val="20"/>
          <w:szCs w:val="20"/>
        </w:rPr>
      </w:pPr>
      <w:r w:rsidRPr="00A73469">
        <w:rPr>
          <w:rFonts w:cs="Calibri"/>
          <w:sz w:val="20"/>
        </w:rPr>
        <w:t>Dodatočné (nepredvídané) výdavky</w:t>
      </w:r>
      <w:r w:rsidRPr="00C92BB6">
        <w:t xml:space="preserve"> </w:t>
      </w:r>
      <w:r w:rsidRPr="00C92BB6">
        <w:rPr>
          <w:rFonts w:cs="Calibri"/>
          <w:sz w:val="20"/>
        </w:rPr>
        <w:t>oprávnené na financovanie z rezervy na nepredvídané výdavky</w:t>
      </w:r>
      <w:r w:rsidRPr="00A73469">
        <w:rPr>
          <w:rFonts w:cs="Calibri"/>
          <w:sz w:val="20"/>
        </w:rPr>
        <w:t xml:space="preserve"> sú výdavky, ktoré </w:t>
      </w:r>
      <w:r w:rsidRPr="00A73469">
        <w:rPr>
          <w:rFonts w:cs="Calibri"/>
          <w:b/>
          <w:sz w:val="20"/>
        </w:rPr>
        <w:t>neboli predmetom súťaže verejného obstarávania</w:t>
      </w:r>
      <w:r>
        <w:rPr>
          <w:rStyle w:val="Odkaznapoznmkupodiarou"/>
          <w:rFonts w:cs="Calibri"/>
          <w:b/>
        </w:rPr>
        <w:footnoteReference w:id="84"/>
      </w:r>
      <w:r w:rsidRPr="00A73469">
        <w:rPr>
          <w:rFonts w:cs="Calibri"/>
          <w:b/>
          <w:sz w:val="20"/>
        </w:rPr>
        <w:t xml:space="preserve">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Pr>
          <w:rFonts w:cs="Calibri"/>
          <w:sz w:val="20"/>
        </w:rPr>
        <w:t xml:space="preserve"> z dôvodu nepresností v pôvodnom výkaze výmer</w:t>
      </w:r>
      <w:r w:rsidRPr="00A73469">
        <w:rPr>
          <w:rFonts w:cs="Calibri"/>
          <w:sz w:val="20"/>
        </w:rPr>
        <w:t xml:space="preserve">). </w:t>
      </w:r>
      <w:r>
        <w:rPr>
          <w:rFonts w:cs="Calibri"/>
          <w:sz w:val="20"/>
        </w:rPr>
        <w:t xml:space="preserve">V zmysle Jednotnej príručky pre realizáciu verejného obstarávania OPII </w:t>
      </w:r>
      <w:r w:rsidRPr="00693F02">
        <w:rPr>
          <w:rFonts w:cs="Calibri"/>
          <w:b/>
          <w:color w:val="000000"/>
          <w:sz w:val="20"/>
          <w:szCs w:val="20"/>
        </w:rPr>
        <w:t xml:space="preserve">RO </w:t>
      </w:r>
      <w:r>
        <w:rPr>
          <w:rFonts w:cs="Calibri"/>
          <w:b/>
          <w:color w:val="000000"/>
          <w:sz w:val="20"/>
          <w:szCs w:val="20"/>
        </w:rPr>
        <w:t xml:space="preserve">upozorňuje, že je v rozpore so ZVO, ak </w:t>
      </w:r>
      <w:r w:rsidRPr="00693F02">
        <w:rPr>
          <w:rFonts w:cs="Calibri"/>
          <w:b/>
          <w:color w:val="000000"/>
          <w:sz w:val="20"/>
          <w:szCs w:val="20"/>
        </w:rPr>
        <w:t>rezerva</w:t>
      </w:r>
      <w:r w:rsidRPr="00693F02">
        <w:rPr>
          <w:rFonts w:cs="Calibri"/>
          <w:color w:val="000000"/>
          <w:sz w:val="20"/>
          <w:szCs w:val="20"/>
        </w:rPr>
        <w:t xml:space="preserve"> na nepredvídané výdavky </w:t>
      </w:r>
      <w:r>
        <w:rPr>
          <w:rFonts w:cs="Calibri"/>
          <w:b/>
          <w:color w:val="000000"/>
          <w:sz w:val="20"/>
          <w:szCs w:val="20"/>
        </w:rPr>
        <w:t>je</w:t>
      </w:r>
      <w:r w:rsidRPr="00693F02">
        <w:rPr>
          <w:rFonts w:cs="Calibri"/>
          <w:b/>
          <w:color w:val="000000"/>
          <w:sz w:val="20"/>
          <w:szCs w:val="20"/>
        </w:rPr>
        <w:t xml:space="preserve"> súčasťou zmluvy s úspešným uchádzačom. </w:t>
      </w:r>
      <w:r w:rsidRPr="00A73469">
        <w:rPr>
          <w:rFonts w:cs="Calibri"/>
          <w:color w:val="000000"/>
          <w:sz w:val="20"/>
          <w:szCs w:val="20"/>
        </w:rPr>
        <w:t xml:space="preserve">V prípade, ak rezerva na </w:t>
      </w:r>
      <w:r>
        <w:rPr>
          <w:rFonts w:cs="Calibri"/>
          <w:color w:val="000000"/>
          <w:sz w:val="20"/>
          <w:szCs w:val="20"/>
        </w:rPr>
        <w:t xml:space="preserve">nepredvídané výdavky je, resp. bola súčasťou zmluvy s úspešným uchádzačom, táto rezerva musí byť uvedená v rozpočte projektu v skupine výdavkov 930 </w:t>
      </w:r>
      <w:r w:rsidRPr="00A374F2">
        <w:rPr>
          <w:rFonts w:cs="Calibri"/>
          <w:sz w:val="20"/>
          <w:szCs w:val="24"/>
        </w:rPr>
        <w:t>Rezerva na nepredvídané výdavky</w:t>
      </w:r>
      <w:r>
        <w:rPr>
          <w:rFonts w:cs="Calibri"/>
          <w:sz w:val="20"/>
          <w:szCs w:val="24"/>
        </w:rPr>
        <w:t xml:space="preserve">. </w:t>
      </w:r>
    </w:p>
    <w:p w14:paraId="7AB3EA64" w14:textId="77777777" w:rsidR="00AE064B" w:rsidRDefault="00AE064B" w:rsidP="0092782B">
      <w:pPr>
        <w:widowControl w:val="0"/>
        <w:spacing w:before="120" w:after="0" w:line="240" w:lineRule="auto"/>
        <w:contextualSpacing/>
        <w:rPr>
          <w:rFonts w:cs="Calibri"/>
          <w:b/>
          <w:sz w:val="20"/>
        </w:rPr>
      </w:pPr>
    </w:p>
    <w:p w14:paraId="719E0083" w14:textId="41C3417B" w:rsidR="00F06F64" w:rsidRPr="00AE064B" w:rsidRDefault="00F06F64" w:rsidP="0092782B">
      <w:pPr>
        <w:widowControl w:val="0"/>
        <w:spacing w:before="120" w:after="0" w:line="240" w:lineRule="auto"/>
        <w:contextualSpacing/>
        <w:rPr>
          <w:rFonts w:cs="Calibri"/>
          <w:b/>
          <w:sz w:val="20"/>
          <w:u w:val="single"/>
        </w:rPr>
      </w:pPr>
      <w:r w:rsidRPr="00AE064B">
        <w:rPr>
          <w:rFonts w:cs="Calibri"/>
          <w:b/>
          <w:sz w:val="20"/>
          <w:u w:val="single"/>
        </w:rPr>
        <w:t xml:space="preserve">Neoprávnené výdavky </w:t>
      </w:r>
    </w:p>
    <w:p w14:paraId="55868937"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lastRenderedPageBreak/>
        <w:t xml:space="preserve">Všeobecne sa za </w:t>
      </w:r>
      <w:r>
        <w:rPr>
          <w:rFonts w:cs="Calibri"/>
          <w:sz w:val="20"/>
          <w:u w:val="single"/>
        </w:rPr>
        <w:t>neoprávnené výdavky</w:t>
      </w:r>
      <w:r>
        <w:rPr>
          <w:rFonts w:cs="Calibri"/>
          <w:sz w:val="20"/>
        </w:rPr>
        <w:t xml:space="preserve"> budú považovať dodatočné práce, ktoré vznikli na základe:</w:t>
      </w:r>
    </w:p>
    <w:p w14:paraId="51B4D550" w14:textId="77777777" w:rsidR="00F06F64"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92782B">
      <w:pPr>
        <w:widowControl w:val="0"/>
        <w:numPr>
          <w:ilvl w:val="2"/>
          <w:numId w:val="67"/>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92782B">
      <w:pPr>
        <w:widowControl w:val="0"/>
        <w:tabs>
          <w:tab w:val="num" w:pos="862"/>
        </w:tabs>
        <w:autoSpaceDE w:val="0"/>
        <w:autoSpaceDN w:val="0"/>
        <w:adjustRightInd w:val="0"/>
        <w:spacing w:before="120" w:after="0" w:line="240" w:lineRule="auto"/>
        <w:ind w:left="432"/>
        <w:jc w:val="both"/>
        <w:rPr>
          <w:rFonts w:cs="Calibri"/>
          <w:sz w:val="20"/>
        </w:rPr>
      </w:pPr>
    </w:p>
    <w:p w14:paraId="7C4CBFA1" w14:textId="1EA3CEE8" w:rsidR="002C6E2E" w:rsidRPr="002C6E2E" w:rsidRDefault="002C6E2E" w:rsidP="0092782B">
      <w:pPr>
        <w:widowControl w:val="0"/>
        <w:jc w:val="both"/>
        <w:rPr>
          <w:rFonts w:cs="Calibri"/>
          <w:b/>
          <w:sz w:val="18"/>
        </w:rPr>
      </w:pPr>
      <w:r w:rsidRPr="002C6E2E">
        <w:rPr>
          <w:rFonts w:cs="Calibri"/>
          <w:b/>
          <w:sz w:val="20"/>
        </w:rPr>
        <w:t xml:space="preserve">Príklady posúdenia oprávnenosti </w:t>
      </w:r>
      <w:r w:rsidR="0029385C" w:rsidRPr="00356A43">
        <w:rPr>
          <w:rFonts w:cs="Calibri"/>
          <w:b/>
          <w:sz w:val="20"/>
        </w:rPr>
        <w:t xml:space="preserve">pre financovanie z rezervy na nepredvídané výdavky </w:t>
      </w:r>
      <w:r w:rsidRPr="002C6E2E">
        <w:rPr>
          <w:rFonts w:cs="Calibri"/>
          <w:b/>
          <w:sz w:val="20"/>
        </w:rPr>
        <w:t>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434" w:name="_Toc444852145"/>
      <w:bookmarkStart w:id="435" w:name="_Toc444852209"/>
      <w:bookmarkStart w:id="436" w:name="_Toc7078320"/>
      <w:bookmarkEnd w:id="434"/>
      <w:bookmarkEnd w:id="435"/>
      <w:r>
        <w:rPr>
          <w:b/>
          <w:color w:val="FFFFFF"/>
          <w:szCs w:val="32"/>
          <w:lang w:val="sk-SK"/>
        </w:rPr>
        <w:lastRenderedPageBreak/>
        <w:t>P</w:t>
      </w:r>
      <w:proofErr w:type="spellStart"/>
      <w:r w:rsidR="00957DDF" w:rsidRPr="00A374F2">
        <w:rPr>
          <w:b/>
          <w:color w:val="FFFFFF"/>
          <w:szCs w:val="32"/>
        </w:rPr>
        <w:t>ravidlá</w:t>
      </w:r>
      <w:proofErr w:type="spellEnd"/>
      <w:r w:rsidR="00957DDF" w:rsidRPr="00A374F2">
        <w:rPr>
          <w:b/>
          <w:color w:val="FFFFFF"/>
          <w:szCs w:val="32"/>
        </w:rPr>
        <w:t xml:space="preserve"> dokladovania a účtovného spracovania dokladov</w:t>
      </w:r>
      <w:bookmarkEnd w:id="436"/>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437" w:name="_Toc7078321"/>
      <w:r w:rsidRPr="00A374F2">
        <w:t>Všeobecné pravidlá dokladovania a spracovania dokladov</w:t>
      </w:r>
      <w:bookmarkEnd w:id="437"/>
    </w:p>
    <w:p w14:paraId="6948AFB6" w14:textId="77777777" w:rsidR="00957DDF" w:rsidRPr="00A374F2" w:rsidRDefault="00957DDF" w:rsidP="0092782B">
      <w:pPr>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92782B">
      <w:pPr>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92782B">
      <w:pPr>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92782B">
      <w:pPr>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5"/>
      </w:r>
      <w:r w:rsidRPr="006C6410">
        <w:rPr>
          <w:i/>
          <w:sz w:val="20"/>
          <w:szCs w:val="20"/>
        </w:rPr>
        <w:t>.</w:t>
      </w:r>
    </w:p>
    <w:p w14:paraId="540B5B2B" w14:textId="45B32807" w:rsidR="00755187" w:rsidRDefault="00957DDF" w:rsidP="0092782B">
      <w:pPr>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7C75D355" w14:textId="2269DB6B" w:rsidR="00F92419" w:rsidRPr="00F92419" w:rsidRDefault="00F92419" w:rsidP="0092782B">
      <w:pPr>
        <w:spacing w:before="120" w:after="0" w:line="240" w:lineRule="auto"/>
        <w:jc w:val="both"/>
        <w:rPr>
          <w:rFonts w:cs="Calibri"/>
          <w:b/>
          <w:bCs/>
          <w:sz w:val="20"/>
          <w:szCs w:val="20"/>
          <w:u w:val="single"/>
          <w:lang w:eastAsia="cs-CZ"/>
        </w:rPr>
      </w:pPr>
      <w:r>
        <w:rPr>
          <w:rFonts w:cs="Calibri"/>
          <w:bCs/>
          <w:sz w:val="20"/>
          <w:szCs w:val="20"/>
          <w:lang w:eastAsia="cs-CZ"/>
        </w:rPr>
        <w:t xml:space="preserve">Pri </w:t>
      </w:r>
      <w:r w:rsidRPr="00792357">
        <w:rPr>
          <w:rFonts w:cs="Calibri"/>
          <w:bCs/>
          <w:sz w:val="20"/>
          <w:szCs w:val="20"/>
          <w:lang w:eastAsia="cs-CZ"/>
        </w:rPr>
        <w:t>predkladan</w:t>
      </w:r>
      <w:r>
        <w:rPr>
          <w:rFonts w:cs="Calibri"/>
          <w:bCs/>
          <w:sz w:val="20"/>
          <w:szCs w:val="20"/>
          <w:lang w:eastAsia="cs-CZ"/>
        </w:rPr>
        <w:t>í</w:t>
      </w:r>
      <w:r w:rsidRPr="00792357">
        <w:rPr>
          <w:rFonts w:cs="Calibri"/>
          <w:bCs/>
          <w:sz w:val="20"/>
          <w:szCs w:val="20"/>
          <w:lang w:eastAsia="cs-CZ"/>
        </w:rPr>
        <w:t xml:space="preserve"> dokumentácie k </w:t>
      </w:r>
      <w:proofErr w:type="spellStart"/>
      <w:r>
        <w:rPr>
          <w:rFonts w:cs="Calibri"/>
          <w:bCs/>
          <w:sz w:val="20"/>
          <w:szCs w:val="20"/>
          <w:lang w:eastAsia="cs-CZ"/>
        </w:rPr>
        <w:t>ŽoP</w:t>
      </w:r>
      <w:proofErr w:type="spellEnd"/>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w:t>
      </w:r>
      <w:r>
        <w:rPr>
          <w:rFonts w:cs="Calibri"/>
          <w:b/>
          <w:bCs/>
          <w:sz w:val="20"/>
          <w:szCs w:val="20"/>
          <w:u w:val="single"/>
          <w:lang w:eastAsia="cs-CZ"/>
        </w:rPr>
        <w:t xml:space="preserve"> alebo</w:t>
      </w:r>
      <w:r w:rsidRPr="00E91FA3">
        <w:rPr>
          <w:rFonts w:cs="Calibri"/>
          <w:b/>
          <w:bCs/>
          <w:sz w:val="20"/>
          <w:szCs w:val="20"/>
          <w:u w:val="single"/>
          <w:lang w:eastAsia="cs-CZ"/>
        </w:rPr>
        <w:t xml:space="preserve"> ostatný ústredný orgán štátnej správy</w:t>
      </w:r>
      <w:r w:rsidRPr="00E91FA3">
        <w:rPr>
          <w:rFonts w:cs="Calibri"/>
          <w:b/>
          <w:bCs/>
          <w:sz w:val="20"/>
          <w:szCs w:val="20"/>
          <w:u w:val="single"/>
          <w:vertAlign w:val="superscript"/>
          <w:lang w:eastAsia="cs-CZ"/>
        </w:rPr>
        <w:footnoteReference w:id="86"/>
      </w:r>
      <w:r w:rsidRPr="00E91FA3">
        <w:rPr>
          <w:rFonts w:cs="Calibri"/>
          <w:b/>
          <w:bCs/>
          <w:sz w:val="20"/>
          <w:szCs w:val="20"/>
          <w:u w:val="single"/>
          <w:lang w:eastAsia="cs-CZ"/>
        </w:rPr>
        <w:t xml:space="preserve"> alebo organizácie v ich zriaďovateľskej pôsobnosti</w:t>
      </w:r>
      <w:r w:rsidRPr="00F92419">
        <w:rPr>
          <w:rFonts w:cs="Calibri"/>
          <w:bCs/>
          <w:sz w:val="20"/>
          <w:szCs w:val="20"/>
          <w:lang w:eastAsia="cs-CZ"/>
        </w:rPr>
        <w:t xml:space="preserve"> sa postupuje podľa metodických postupov uvedených v samostatnej</w:t>
      </w:r>
      <w:r w:rsidRPr="00F92419">
        <w:rPr>
          <w:rFonts w:cs="Calibri"/>
          <w:b/>
          <w:bCs/>
          <w:sz w:val="20"/>
          <w:szCs w:val="20"/>
          <w:u w:val="single"/>
          <w:lang w:eastAsia="cs-CZ"/>
        </w:rPr>
        <w:t xml:space="preserve"> prílohe č. 4 tejto príručky.</w:t>
      </w:r>
    </w:p>
    <w:p w14:paraId="58E0AF22" w14:textId="77777777" w:rsidR="009B2CFA" w:rsidRPr="009B2CFA" w:rsidRDefault="009B2CFA" w:rsidP="0092782B">
      <w:pPr>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xml:space="preserve"> (napr. mzdové výdavky, výdavky na informovanie a publicitu), nie je žiadateľ povinný na účely konania o </w:t>
      </w:r>
      <w:proofErr w:type="spellStart"/>
      <w:r w:rsidRPr="009B2CFA">
        <w:rPr>
          <w:sz w:val="20"/>
          <w:szCs w:val="20"/>
        </w:rPr>
        <w:t>ŽoNFP</w:t>
      </w:r>
      <w:proofErr w:type="spellEnd"/>
      <w:r w:rsidRPr="009B2CFA">
        <w:rPr>
          <w:sz w:val="20"/>
          <w:szCs w:val="20"/>
        </w:rPr>
        <w:t xml:space="preserve"> preukazovať ďalším (doplňujúcim) spôsobom. Ich výška bude v konaní o </w:t>
      </w:r>
      <w:proofErr w:type="spellStart"/>
      <w:r w:rsidRPr="009B2CFA">
        <w:rPr>
          <w:sz w:val="20"/>
          <w:szCs w:val="20"/>
        </w:rPr>
        <w:t>ŽoNFP</w:t>
      </w:r>
      <w:proofErr w:type="spellEnd"/>
      <w:r w:rsidRPr="009B2CFA">
        <w:rPr>
          <w:sz w:val="20"/>
          <w:szCs w:val="20"/>
        </w:rPr>
        <w:t xml:space="preserve"> uznaná maximálne do výšky stanoveného finančného limitu.</w:t>
      </w:r>
    </w:p>
    <w:p w14:paraId="56100FBD" w14:textId="698E6196" w:rsidR="009B2CFA" w:rsidRPr="009B2CFA" w:rsidRDefault="009B2CFA" w:rsidP="0092782B">
      <w:pPr>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92782B">
      <w:pPr>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92782B">
      <w:pPr>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92782B">
      <w:pPr>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92782B">
      <w:pPr>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92782B">
      <w:pPr>
        <w:spacing w:before="120" w:after="0" w:line="240" w:lineRule="auto"/>
        <w:jc w:val="both"/>
        <w:rPr>
          <w:sz w:val="20"/>
          <w:szCs w:val="20"/>
        </w:rPr>
      </w:pPr>
      <w:r w:rsidRPr="00A374F2">
        <w:rPr>
          <w:sz w:val="20"/>
          <w:szCs w:val="20"/>
        </w:rPr>
        <w:lastRenderedPageBreak/>
        <w:t>Účtovníctvo účtovnej jednotky je:</w:t>
      </w:r>
    </w:p>
    <w:p w14:paraId="6E3FC6C1"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92782B">
      <w:pPr>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92782B">
      <w:pPr>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2B6CD826" w:rsidR="00957DDF" w:rsidRPr="00A374F2" w:rsidRDefault="00957DDF" w:rsidP="0092782B">
      <w:pPr>
        <w:spacing w:before="120" w:after="0" w:line="240" w:lineRule="auto"/>
        <w:ind w:left="568" w:hanging="284"/>
        <w:jc w:val="both"/>
        <w:rPr>
          <w:sz w:val="20"/>
          <w:szCs w:val="20"/>
        </w:rPr>
      </w:pPr>
      <w:r w:rsidRPr="00A374F2">
        <w:rPr>
          <w:sz w:val="20"/>
          <w:szCs w:val="20"/>
        </w:rPr>
        <w:t>e)</w:t>
      </w:r>
      <w:r w:rsidRPr="00A374F2">
        <w:rPr>
          <w:sz w:val="20"/>
          <w:szCs w:val="20"/>
        </w:rPr>
        <w:tab/>
        <w:t>sa vedie spôsobom zaručujúcim trvalosť účtovných záznamov, ak účtovná jednotka je schopná zabezpečiť trvalosť po celú dobu spracovania a</w:t>
      </w:r>
      <w:r w:rsidR="0022068F">
        <w:rPr>
          <w:sz w:val="20"/>
          <w:szCs w:val="20"/>
        </w:rPr>
        <w:t> </w:t>
      </w:r>
      <w:r w:rsidRPr="00A374F2">
        <w:rPr>
          <w:sz w:val="20"/>
          <w:szCs w:val="20"/>
        </w:rPr>
        <w:t>úschovy</w:t>
      </w:r>
      <w:r w:rsidR="0022068F">
        <w:rPr>
          <w:sz w:val="20"/>
          <w:szCs w:val="20"/>
        </w:rPr>
        <w:t xml:space="preserve"> v súlade so zákonom o účtovníctve</w:t>
      </w:r>
      <w:r w:rsidRPr="00A374F2">
        <w:rPr>
          <w:sz w:val="20"/>
          <w:szCs w:val="20"/>
        </w:rPr>
        <w:t xml:space="preserve">. </w:t>
      </w:r>
    </w:p>
    <w:p w14:paraId="1D41C1E3" w14:textId="77777777" w:rsidR="00957DDF" w:rsidRPr="00A374F2" w:rsidRDefault="00957DDF" w:rsidP="0092782B">
      <w:pPr>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92782B">
      <w:pPr>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92782B">
      <w:pPr>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92782B">
      <w:pPr>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92782B">
      <w:pPr>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92782B">
      <w:pPr>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92782B">
      <w:pPr>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92782B">
      <w:pPr>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7"/>
      </w:r>
      <w:r w:rsidRPr="00A374F2">
        <w:rPr>
          <w:sz w:val="20"/>
          <w:szCs w:val="20"/>
        </w:rPr>
        <w:t>.</w:t>
      </w:r>
    </w:p>
    <w:p w14:paraId="713704C6" w14:textId="77777777" w:rsidR="00957DDF" w:rsidRPr="00A374F2" w:rsidRDefault="00957DDF" w:rsidP="0092782B">
      <w:pPr>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92782B">
      <w:pPr>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92782B">
      <w:pPr>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438" w:name="_Toc441426429"/>
      <w:bookmarkStart w:id="439" w:name="_Toc441426972"/>
      <w:bookmarkStart w:id="440" w:name="_Toc441427796"/>
      <w:bookmarkStart w:id="441" w:name="_Toc441431422"/>
      <w:bookmarkStart w:id="442" w:name="_Toc441488813"/>
      <w:bookmarkStart w:id="443" w:name="_Toc441426430"/>
      <w:bookmarkStart w:id="444" w:name="_Toc441426973"/>
      <w:bookmarkStart w:id="445" w:name="_Toc441427797"/>
      <w:bookmarkStart w:id="446" w:name="_Toc441431423"/>
      <w:bookmarkStart w:id="447" w:name="_Toc441488814"/>
      <w:bookmarkStart w:id="448" w:name="_Nákup_pozemkov"/>
      <w:bookmarkStart w:id="449" w:name="_Toc441426431"/>
      <w:bookmarkStart w:id="450" w:name="_Toc441426974"/>
      <w:bookmarkStart w:id="451" w:name="_Toc441427798"/>
      <w:bookmarkStart w:id="452" w:name="_Toc441431424"/>
      <w:bookmarkStart w:id="453" w:name="_Toc441488815"/>
      <w:bookmarkStart w:id="454" w:name="_Nákup_pozemkov_2"/>
      <w:bookmarkStart w:id="455" w:name="_Toc7078322"/>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A374F2">
        <w:t>Nákup pozemkov</w:t>
      </w:r>
      <w:bookmarkEnd w:id="455"/>
      <w:r w:rsidR="004D6195">
        <w:rPr>
          <w:lang w:val="sk-SK"/>
        </w:rPr>
        <w:t>, vecné bremená a nájom pozemkov</w:t>
      </w:r>
    </w:p>
    <w:p w14:paraId="63B1DE24" w14:textId="216EB74D" w:rsidR="00552F07" w:rsidRPr="00A374F2" w:rsidRDefault="00552F07" w:rsidP="0092782B">
      <w:pPr>
        <w:widowControl w:val="0"/>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92782B">
      <w:pPr>
        <w:widowControl w:val="0"/>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 xml:space="preserve">kup pozemkov, ktoré si prijímateľ nárokuje v predloženej </w:t>
      </w:r>
      <w:proofErr w:type="spellStart"/>
      <w:r w:rsidRPr="00A374F2">
        <w:rPr>
          <w:rFonts w:cs="Calibri"/>
          <w:sz w:val="20"/>
          <w:szCs w:val="20"/>
        </w:rPr>
        <w:t>ŽoP</w:t>
      </w:r>
      <w:proofErr w:type="spellEnd"/>
      <w:r w:rsidRPr="00A374F2">
        <w:rPr>
          <w:rFonts w:cs="Calibri"/>
          <w:sz w:val="20"/>
          <w:szCs w:val="20"/>
        </w:rPr>
        <w:t xml:space="preserve">. Prijímateľ je oprávnený predložiť všetky relevantné znalecké posudky ako prílohu </w:t>
      </w:r>
      <w:proofErr w:type="spellStart"/>
      <w:r w:rsidRPr="00A374F2">
        <w:rPr>
          <w:rFonts w:cs="Calibri"/>
          <w:sz w:val="20"/>
          <w:szCs w:val="20"/>
        </w:rPr>
        <w:t>ŽoP</w:t>
      </w:r>
      <w:proofErr w:type="spellEnd"/>
      <w:r w:rsidRPr="00A374F2">
        <w:rPr>
          <w:rFonts w:cs="Calibri"/>
          <w:sz w:val="20"/>
          <w:szCs w:val="20"/>
        </w:rPr>
        <w:t xml:space="preserve">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92782B">
      <w:pPr>
        <w:widowControl w:val="0"/>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92782B">
      <w:pPr>
        <w:widowControl w:val="0"/>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92782B">
      <w:pPr>
        <w:widowControl w:val="0"/>
        <w:spacing w:before="120" w:after="0" w:line="240" w:lineRule="auto"/>
        <w:jc w:val="both"/>
        <w:rPr>
          <w:sz w:val="20"/>
          <w:szCs w:val="20"/>
          <w:u w:val="single"/>
        </w:rPr>
      </w:pPr>
    </w:p>
    <w:p w14:paraId="7BCBC1CE" w14:textId="3EB6B1C0" w:rsidR="00E8259B" w:rsidRPr="00A374F2" w:rsidRDefault="00E8259B" w:rsidP="0092782B">
      <w:pPr>
        <w:widowControl w:val="0"/>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92782B">
      <w:pPr>
        <w:widowControl w:val="0"/>
        <w:numPr>
          <w:ilvl w:val="0"/>
          <w:numId w:val="96"/>
        </w:numPr>
        <w:spacing w:before="120" w:after="0" w:line="240" w:lineRule="auto"/>
        <w:jc w:val="both"/>
        <w:rPr>
          <w:sz w:val="20"/>
          <w:szCs w:val="20"/>
        </w:rPr>
      </w:pPr>
      <w:r>
        <w:rPr>
          <w:sz w:val="20"/>
          <w:szCs w:val="20"/>
        </w:rPr>
        <w:t>znalecký posudok;</w:t>
      </w:r>
      <w:r w:rsidR="007E391B">
        <w:rPr>
          <w:rStyle w:val="Odkaznapoznmkupodiarou"/>
          <w:szCs w:val="20"/>
        </w:rPr>
        <w:footnoteReference w:id="88"/>
      </w:r>
    </w:p>
    <w:p w14:paraId="1C4520BF" w14:textId="471DB225" w:rsidR="00E8259B" w:rsidRPr="00A374F2" w:rsidRDefault="007E391B" w:rsidP="0092782B">
      <w:pPr>
        <w:widowControl w:val="0"/>
        <w:numPr>
          <w:ilvl w:val="0"/>
          <w:numId w:val="96"/>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92782B">
      <w:pPr>
        <w:widowControl w:val="0"/>
        <w:spacing w:before="120" w:after="0" w:line="240" w:lineRule="auto"/>
        <w:jc w:val="both"/>
        <w:rPr>
          <w:sz w:val="20"/>
          <w:szCs w:val="20"/>
        </w:rPr>
      </w:pPr>
    </w:p>
    <w:p w14:paraId="44390531" w14:textId="60820F17" w:rsidR="00552F07" w:rsidRDefault="00FF3596" w:rsidP="0092782B">
      <w:pPr>
        <w:widowControl w:val="0"/>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92782B">
      <w:pPr>
        <w:widowControl w:val="0"/>
        <w:spacing w:before="120" w:after="0" w:line="240" w:lineRule="auto"/>
        <w:jc w:val="both"/>
        <w:rPr>
          <w:sz w:val="20"/>
          <w:szCs w:val="20"/>
        </w:rPr>
      </w:pPr>
    </w:p>
    <w:p w14:paraId="531AB790"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456" w:name="_Nákup_a_obstaranie"/>
      <w:bookmarkStart w:id="457" w:name="_Toc7078323"/>
      <w:bookmarkEnd w:id="456"/>
      <w:r w:rsidRPr="00A374F2">
        <w:t>Nákup</w:t>
      </w:r>
      <w:r w:rsidR="000614E0" w:rsidRPr="00A374F2">
        <w:t xml:space="preserve"> stavieb</w:t>
      </w:r>
      <w:bookmarkEnd w:id="457"/>
      <w:r w:rsidRPr="00A374F2">
        <w:t xml:space="preserve"> </w:t>
      </w:r>
    </w:p>
    <w:p w14:paraId="4300F032" w14:textId="0D9649CA" w:rsidR="00552F07" w:rsidRDefault="00552F07" w:rsidP="0092782B">
      <w:pPr>
        <w:widowControl w:val="0"/>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89"/>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92782B">
      <w:pPr>
        <w:widowControl w:val="0"/>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xml:space="preserve">, ktoré si prijímateľ nárokuje v predloženej </w:t>
      </w:r>
      <w:proofErr w:type="spellStart"/>
      <w:r w:rsidRPr="00A374F2">
        <w:rPr>
          <w:rFonts w:cs="Calibri"/>
          <w:sz w:val="20"/>
          <w:szCs w:val="20"/>
        </w:rPr>
        <w:t>ŽoP</w:t>
      </w:r>
      <w:proofErr w:type="spellEnd"/>
      <w:r w:rsidRPr="00A374F2">
        <w:rPr>
          <w:rFonts w:cs="Calibri"/>
          <w:sz w:val="20"/>
          <w:szCs w:val="20"/>
        </w:rPr>
        <w:t xml:space="preserve">. Prijímateľ je </w:t>
      </w:r>
      <w:r w:rsidRPr="00A374F2">
        <w:rPr>
          <w:rFonts w:cs="Calibri"/>
          <w:sz w:val="20"/>
          <w:szCs w:val="20"/>
        </w:rPr>
        <w:lastRenderedPageBreak/>
        <w:t xml:space="preserve">oprávnený predložiť všetky relevantné znalecké posudky ako prílohu </w:t>
      </w:r>
      <w:proofErr w:type="spellStart"/>
      <w:r w:rsidRPr="00A374F2">
        <w:rPr>
          <w:rFonts w:cs="Calibri"/>
          <w:sz w:val="20"/>
          <w:szCs w:val="20"/>
        </w:rPr>
        <w:t>ŽoP</w:t>
      </w:r>
      <w:proofErr w:type="spellEnd"/>
      <w:r w:rsidRPr="00A374F2">
        <w:rPr>
          <w:rFonts w:cs="Calibri"/>
          <w:sz w:val="20"/>
          <w:szCs w:val="20"/>
        </w:rPr>
        <w:t xml:space="preserve">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92782B">
      <w:pPr>
        <w:widowControl w:val="0"/>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92782B">
      <w:pPr>
        <w:widowControl w:val="0"/>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92782B">
      <w:pPr>
        <w:widowControl w:val="0"/>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92782B">
      <w:pPr>
        <w:widowControl w:val="0"/>
        <w:spacing w:before="120" w:after="0" w:line="240" w:lineRule="auto"/>
        <w:jc w:val="both"/>
        <w:rPr>
          <w:sz w:val="20"/>
          <w:szCs w:val="20"/>
          <w:u w:val="single"/>
        </w:rPr>
      </w:pPr>
    </w:p>
    <w:p w14:paraId="4752BDDA" w14:textId="77777777" w:rsidR="00056E4F" w:rsidRPr="00A374F2" w:rsidRDefault="00056E4F" w:rsidP="0092782B">
      <w:pPr>
        <w:pStyle w:val="Nadpis2"/>
        <w:keepNext w:val="0"/>
        <w:widowControl w:val="0"/>
        <w:tabs>
          <w:tab w:val="clear" w:pos="2128"/>
          <w:tab w:val="num" w:pos="567"/>
        </w:tabs>
        <w:spacing w:before="120" w:after="0"/>
        <w:ind w:left="567" w:hanging="567"/>
      </w:pPr>
      <w:bookmarkStart w:id="458" w:name="_Obstaranie_stavebných_prác_1"/>
      <w:bookmarkStart w:id="459" w:name="_Toc7078324"/>
      <w:bookmarkEnd w:id="458"/>
      <w:r>
        <w:rPr>
          <w:lang w:val="sk-SK"/>
        </w:rPr>
        <w:t>O</w:t>
      </w:r>
      <w:proofErr w:type="spellStart"/>
      <w:r w:rsidRPr="00A374F2">
        <w:t>bstaranie</w:t>
      </w:r>
      <w:proofErr w:type="spellEnd"/>
      <w:r w:rsidRPr="00A374F2">
        <w:t xml:space="preserve"> stavebných prác</w:t>
      </w:r>
      <w:bookmarkEnd w:id="459"/>
    </w:p>
    <w:p w14:paraId="4C4A2AAA" w14:textId="77777777" w:rsidR="00552F07" w:rsidRPr="00A374F2" w:rsidRDefault="00552F07" w:rsidP="0092782B">
      <w:pPr>
        <w:widowControl w:val="0"/>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0"/>
      </w:r>
      <w:r w:rsidRPr="00A374F2">
        <w:rPr>
          <w:sz w:val="20"/>
          <w:szCs w:val="20"/>
        </w:rPr>
        <w:t>,</w:t>
      </w:r>
    </w:p>
    <w:p w14:paraId="50FB6C8C"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92782B">
      <w:pPr>
        <w:widowControl w:val="0"/>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92782B">
      <w:pPr>
        <w:widowControl w:val="0"/>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1"/>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lastRenderedPageBreak/>
        <w:t>vymedzenie všetkých dokladov, ktoré sa prác týkajú,</w:t>
      </w:r>
    </w:p>
    <w:p w14:paraId="514E4D8F"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92782B">
      <w:pPr>
        <w:widowControl w:val="0"/>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92782B">
      <w:pPr>
        <w:widowControl w:val="0"/>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92782B">
      <w:pPr>
        <w:widowControl w:val="0"/>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92782B">
      <w:pPr>
        <w:widowControl w:val="0"/>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92782B">
      <w:pPr>
        <w:widowControl w:val="0"/>
        <w:spacing w:before="120" w:after="0" w:line="240" w:lineRule="auto"/>
        <w:jc w:val="both"/>
        <w:rPr>
          <w:sz w:val="20"/>
          <w:szCs w:val="20"/>
        </w:rPr>
      </w:pPr>
    </w:p>
    <w:p w14:paraId="43EB96B0" w14:textId="77777777" w:rsidR="000D7235" w:rsidRPr="00A374F2" w:rsidRDefault="000D7235" w:rsidP="0092782B">
      <w:pPr>
        <w:pStyle w:val="Nadpis2"/>
        <w:keepNext w:val="0"/>
        <w:widowControl w:val="0"/>
        <w:tabs>
          <w:tab w:val="clear" w:pos="2128"/>
          <w:tab w:val="num" w:pos="567"/>
        </w:tabs>
        <w:spacing w:before="120" w:after="0"/>
        <w:ind w:left="567" w:hanging="567"/>
      </w:pPr>
      <w:bookmarkStart w:id="460" w:name="_Stavebný_dozor_1"/>
      <w:bookmarkStart w:id="461" w:name="_Toc7078325"/>
      <w:bookmarkEnd w:id="460"/>
      <w:r w:rsidRPr="00A374F2">
        <w:t>Stavebný dozor</w:t>
      </w:r>
      <w:bookmarkEnd w:id="461"/>
    </w:p>
    <w:p w14:paraId="1378CA8A" w14:textId="77777777" w:rsidR="00151C29" w:rsidRDefault="008F7575" w:rsidP="0092782B">
      <w:pPr>
        <w:widowControl w:val="0"/>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92782B">
      <w:pPr>
        <w:widowControl w:val="0"/>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92782B">
      <w:pPr>
        <w:widowControl w:val="0"/>
        <w:spacing w:before="120" w:after="0" w:line="240" w:lineRule="auto"/>
        <w:jc w:val="both"/>
        <w:rPr>
          <w:rFonts w:cs="Calibri"/>
          <w:sz w:val="20"/>
          <w:szCs w:val="20"/>
        </w:rPr>
      </w:pPr>
      <w:r w:rsidRPr="005E0DB6">
        <w:rPr>
          <w:sz w:val="20"/>
          <w:szCs w:val="20"/>
        </w:rPr>
        <w:t xml:space="preserve">V prípade, že prijímateľ predkladá </w:t>
      </w:r>
      <w:proofErr w:type="spellStart"/>
      <w:r w:rsidRPr="005E0DB6">
        <w:rPr>
          <w:sz w:val="20"/>
          <w:szCs w:val="20"/>
        </w:rPr>
        <w:t>ŽoP</w:t>
      </w:r>
      <w:proofErr w:type="spellEnd"/>
      <w:r w:rsidRPr="005E0DB6">
        <w:rPr>
          <w:sz w:val="20"/>
          <w:szCs w:val="20"/>
        </w:rPr>
        <w:t>,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w:t>
      </w:r>
      <w:proofErr w:type="spellStart"/>
      <w:r w:rsidRPr="005E0DB6">
        <w:rPr>
          <w:sz w:val="20"/>
          <w:szCs w:val="20"/>
        </w:rPr>
        <w:t>ŽoP</w:t>
      </w:r>
      <w:proofErr w:type="spellEnd"/>
      <w:r w:rsidRPr="005E0DB6">
        <w:rPr>
          <w:sz w:val="20"/>
          <w:szCs w:val="20"/>
        </w:rPr>
        <w:t xml:space="preserve"> je </w:t>
      </w:r>
      <w:r w:rsidRPr="005E0DB6">
        <w:rPr>
          <w:b/>
          <w:sz w:val="20"/>
          <w:szCs w:val="20"/>
        </w:rPr>
        <w:t>pracovný výkaz</w:t>
      </w:r>
      <w:r w:rsidRPr="005E0DB6">
        <w:rPr>
          <w:sz w:val="20"/>
          <w:szCs w:val="20"/>
        </w:rPr>
        <w:t xml:space="preserve">, ktorý vecne a časovo nadväzuje na predkladanú </w:t>
      </w:r>
      <w:proofErr w:type="spellStart"/>
      <w:r w:rsidRPr="005E0DB6">
        <w:rPr>
          <w:sz w:val="20"/>
          <w:szCs w:val="20"/>
        </w:rPr>
        <w:t>ŽoP</w:t>
      </w:r>
      <w:proofErr w:type="spellEnd"/>
      <w:r w:rsidRPr="005E0DB6">
        <w:rPr>
          <w:sz w:val="20"/>
          <w:szCs w:val="20"/>
        </w:rPr>
        <w:t xml:space="preserve">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w:t>
      </w:r>
      <w:proofErr w:type="spellStart"/>
      <w:r w:rsidRPr="00A374F2">
        <w:rPr>
          <w:rFonts w:cs="Calibri"/>
          <w:sz w:val="20"/>
          <w:szCs w:val="20"/>
        </w:rPr>
        <w:t>ante</w:t>
      </w:r>
      <w:proofErr w:type="spellEnd"/>
      <w:r w:rsidRPr="00A374F2">
        <w:rPr>
          <w:rFonts w:cs="Calibri"/>
          <w:sz w:val="20"/>
          <w:szCs w:val="20"/>
        </w:rPr>
        <w:t xml:space="preserve"> na RO na odsúhlasenie.</w:t>
      </w:r>
    </w:p>
    <w:p w14:paraId="6B6501F6" w14:textId="77777777" w:rsidR="000D7235" w:rsidRDefault="000D7235" w:rsidP="0092782B">
      <w:pPr>
        <w:widowControl w:val="0"/>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92782B">
      <w:pPr>
        <w:widowControl w:val="0"/>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w:t>
      </w:r>
      <w:proofErr w:type="spellStart"/>
      <w:r w:rsidR="00CE6A82">
        <w:rPr>
          <w:rFonts w:cs="Calibri"/>
          <w:sz w:val="20"/>
          <w:szCs w:val="20"/>
        </w:rPr>
        <w:t>dozora</w:t>
      </w:r>
      <w:proofErr w:type="spellEnd"/>
      <w:r w:rsidR="00CE6A82">
        <w:rPr>
          <w:rFonts w:cs="Calibri"/>
          <w:sz w:val="20"/>
          <w:szCs w:val="20"/>
        </w:rPr>
        <w:t xml:space="preserve">,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 xml:space="preserve">stavebného </w:t>
      </w:r>
      <w:proofErr w:type="spellStart"/>
      <w:r w:rsidR="002F6390" w:rsidRPr="002F6390">
        <w:rPr>
          <w:rFonts w:cs="Calibri"/>
          <w:sz w:val="20"/>
          <w:szCs w:val="20"/>
        </w:rPr>
        <w:t>dozora</w:t>
      </w:r>
      <w:proofErr w:type="spellEnd"/>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92782B">
      <w:pPr>
        <w:widowControl w:val="0"/>
        <w:spacing w:before="120" w:after="0" w:line="240" w:lineRule="auto"/>
        <w:jc w:val="both"/>
        <w:rPr>
          <w:sz w:val="20"/>
          <w:szCs w:val="20"/>
        </w:rPr>
      </w:pPr>
    </w:p>
    <w:p w14:paraId="0110E0C3" w14:textId="77777777" w:rsidR="00A02E46" w:rsidRPr="00A374F2" w:rsidRDefault="00A02E46" w:rsidP="0092782B">
      <w:pPr>
        <w:pStyle w:val="Nadpis2"/>
        <w:keepNext w:val="0"/>
        <w:widowControl w:val="0"/>
        <w:tabs>
          <w:tab w:val="clear" w:pos="2128"/>
          <w:tab w:val="num" w:pos="567"/>
        </w:tabs>
        <w:spacing w:before="120" w:after="0"/>
        <w:ind w:left="567" w:hanging="567"/>
      </w:pPr>
      <w:bookmarkStart w:id="462" w:name="_Nákup_použitého_zariadenia"/>
      <w:bookmarkStart w:id="463" w:name="_Toc7078326"/>
      <w:bookmarkEnd w:id="462"/>
      <w:r w:rsidRPr="00A374F2">
        <w:lastRenderedPageBreak/>
        <w:t>Nákup hmotného a nehmotného majetku (okrem nehnuteľností)</w:t>
      </w:r>
      <w:bookmarkEnd w:id="463"/>
    </w:p>
    <w:p w14:paraId="7F8B584D" w14:textId="77777777" w:rsidR="00A02E46" w:rsidRPr="00A374F2" w:rsidRDefault="00A02E46" w:rsidP="0092782B">
      <w:pPr>
        <w:widowControl w:val="0"/>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92782B">
      <w:pPr>
        <w:widowControl w:val="0"/>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2"/>
      </w:r>
      <w:r w:rsidRPr="00ED16AC">
        <w:rPr>
          <w:sz w:val="20"/>
          <w:szCs w:val="20"/>
        </w:rPr>
        <w:t>;</w:t>
      </w:r>
    </w:p>
    <w:p w14:paraId="42FC7F84"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92782B">
      <w:pPr>
        <w:widowControl w:val="0"/>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92782B">
      <w:pPr>
        <w:widowControl w:val="0"/>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92782B">
      <w:pPr>
        <w:widowControl w:val="0"/>
        <w:spacing w:before="120" w:after="0" w:line="240" w:lineRule="auto"/>
        <w:jc w:val="both"/>
        <w:rPr>
          <w:sz w:val="20"/>
          <w:szCs w:val="20"/>
        </w:rPr>
      </w:pPr>
    </w:p>
    <w:p w14:paraId="4F1C59D2"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464" w:name="_Nákup_použitého_zariadenia_2"/>
      <w:bookmarkStart w:id="465" w:name="_Toc7078327"/>
      <w:bookmarkEnd w:id="464"/>
      <w:r w:rsidRPr="00A374F2">
        <w:t>Nákup použitého zariadenia</w:t>
      </w:r>
      <w:bookmarkEnd w:id="465"/>
    </w:p>
    <w:p w14:paraId="0DAE9BD1" w14:textId="77777777" w:rsidR="00552F07" w:rsidRPr="00A374F2" w:rsidRDefault="00552F07" w:rsidP="0092782B">
      <w:pPr>
        <w:widowControl w:val="0"/>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3"/>
      </w:r>
      <w:r w:rsidR="00ED16AC" w:rsidRPr="00ED16AC">
        <w:rPr>
          <w:sz w:val="20"/>
          <w:szCs w:val="20"/>
        </w:rPr>
        <w:t>;</w:t>
      </w:r>
    </w:p>
    <w:p w14:paraId="6757F8C6"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92782B">
      <w:pPr>
        <w:widowControl w:val="0"/>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92782B">
      <w:pPr>
        <w:widowControl w:val="0"/>
        <w:spacing w:before="120" w:after="0" w:line="240" w:lineRule="auto"/>
        <w:jc w:val="both"/>
        <w:rPr>
          <w:sz w:val="20"/>
          <w:szCs w:val="20"/>
        </w:rPr>
      </w:pPr>
    </w:p>
    <w:p w14:paraId="3C3C2CE7"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466" w:name="_Nákup_hmotného_a"/>
      <w:bookmarkStart w:id="467" w:name="_Finančný_prenájom_a"/>
      <w:bookmarkStart w:id="468" w:name="_Toc7078328"/>
      <w:bookmarkEnd w:id="466"/>
      <w:bookmarkEnd w:id="467"/>
      <w:r w:rsidRPr="00A374F2">
        <w:t>Finančný prenájom a operatívny nájom</w:t>
      </w:r>
      <w:bookmarkEnd w:id="468"/>
    </w:p>
    <w:p w14:paraId="6B936E36" w14:textId="77777777" w:rsidR="00552F07" w:rsidRPr="00D96C63" w:rsidRDefault="00552F07" w:rsidP="0092782B">
      <w:pPr>
        <w:widowControl w:val="0"/>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V oboch prípadoch prijímateľ predkladá aj ďalšiu podpornú dokumentáciu (napr. knihu jázd, prezenčné listiny </w:t>
      </w:r>
      <w:r w:rsidRPr="00D96C63">
        <w:rPr>
          <w:sz w:val="20"/>
          <w:szCs w:val="20"/>
        </w:rPr>
        <w:lastRenderedPageBreak/>
        <w:t>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92782B">
      <w:pPr>
        <w:widowControl w:val="0"/>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92782B">
      <w:pPr>
        <w:widowControl w:val="0"/>
        <w:spacing w:before="120" w:after="0" w:line="240" w:lineRule="auto"/>
        <w:jc w:val="both"/>
        <w:rPr>
          <w:sz w:val="20"/>
          <w:szCs w:val="20"/>
        </w:rPr>
      </w:pPr>
    </w:p>
    <w:p w14:paraId="660A9CEC"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469" w:name="_Toc441248649"/>
      <w:bookmarkStart w:id="470" w:name="_Toc441426437"/>
      <w:bookmarkStart w:id="471" w:name="_Toc441426980"/>
      <w:bookmarkStart w:id="472" w:name="_Toc441427804"/>
      <w:bookmarkStart w:id="473" w:name="_Toc441431430"/>
      <w:bookmarkStart w:id="474" w:name="_Toc441488821"/>
      <w:bookmarkStart w:id="475" w:name="_Odpisy,_režijné_náklady"/>
      <w:bookmarkStart w:id="476" w:name="_Toc441248650"/>
      <w:bookmarkStart w:id="477" w:name="_Toc441426438"/>
      <w:bookmarkStart w:id="478" w:name="_Toc441426981"/>
      <w:bookmarkStart w:id="479" w:name="_Toc441427805"/>
      <w:bookmarkStart w:id="480" w:name="_Toc441431431"/>
      <w:bookmarkStart w:id="481" w:name="_Toc441488822"/>
      <w:bookmarkStart w:id="482" w:name="_Toc441248683"/>
      <w:bookmarkStart w:id="483" w:name="_Toc441426471"/>
      <w:bookmarkStart w:id="484" w:name="_Toc441427014"/>
      <w:bookmarkStart w:id="485" w:name="_Toc441427838"/>
      <w:bookmarkStart w:id="486" w:name="_Toc441431464"/>
      <w:bookmarkStart w:id="487" w:name="_Toc441488855"/>
      <w:bookmarkStart w:id="488" w:name="_Osobné_výdavky_a_1"/>
      <w:bookmarkStart w:id="489" w:name="_Toc7078329"/>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A374F2">
        <w:t>Osobné výdavky a cestovné náhrady</w:t>
      </w:r>
      <w:bookmarkEnd w:id="489"/>
    </w:p>
    <w:p w14:paraId="40330045" w14:textId="77777777" w:rsidR="00C9133B" w:rsidRPr="00BD1811" w:rsidRDefault="00BD1811" w:rsidP="0092782B">
      <w:pPr>
        <w:widowControl w:val="0"/>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92782B">
      <w:pPr>
        <w:widowControl w:val="0"/>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4"/>
      </w:r>
    </w:p>
    <w:p w14:paraId="3E4B8322" w14:textId="77777777" w:rsidR="00552F07" w:rsidRPr="00A374F2" w:rsidRDefault="00552F07" w:rsidP="0092782B">
      <w:pPr>
        <w:widowControl w:val="0"/>
        <w:numPr>
          <w:ilvl w:val="0"/>
          <w:numId w:val="34"/>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5"/>
      </w:r>
    </w:p>
    <w:p w14:paraId="71F2751B" w14:textId="3082FC5E" w:rsidR="00552F07" w:rsidRPr="00084557"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6"/>
      </w:r>
      <w:r w:rsidRPr="00084557">
        <w:rPr>
          <w:sz w:val="20"/>
          <w:szCs w:val="20"/>
        </w:rPr>
        <w:t>,</w:t>
      </w:r>
    </w:p>
    <w:p w14:paraId="7D839121" w14:textId="77777777" w:rsidR="009B00B6" w:rsidRPr="00084557" w:rsidRDefault="009B00B6" w:rsidP="0092782B">
      <w:pPr>
        <w:widowControl w:val="0"/>
        <w:numPr>
          <w:ilvl w:val="0"/>
          <w:numId w:val="35"/>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7"/>
      </w:r>
      <w:r w:rsidRPr="00084557">
        <w:rPr>
          <w:sz w:val="20"/>
          <w:szCs w:val="20"/>
        </w:rPr>
        <w:t>,</w:t>
      </w:r>
    </w:p>
    <w:p w14:paraId="3B6396CD"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8"/>
      </w:r>
      <w:r w:rsidRPr="00A374F2">
        <w:rPr>
          <w:sz w:val="20"/>
          <w:szCs w:val="20"/>
        </w:rPr>
        <w:t xml:space="preserve">, </w:t>
      </w:r>
    </w:p>
    <w:p w14:paraId="769CFB07"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92782B">
      <w:pPr>
        <w:widowControl w:val="0"/>
        <w:numPr>
          <w:ilvl w:val="0"/>
          <w:numId w:val="35"/>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92782B">
      <w:pPr>
        <w:widowControl w:val="0"/>
        <w:numPr>
          <w:ilvl w:val="0"/>
          <w:numId w:val="35"/>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92782B">
      <w:pPr>
        <w:widowControl w:val="0"/>
        <w:numPr>
          <w:ilvl w:val="0"/>
          <w:numId w:val="34"/>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92782B">
      <w:pPr>
        <w:widowControl w:val="0"/>
        <w:numPr>
          <w:ilvl w:val="0"/>
          <w:numId w:val="36"/>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9"/>
      </w:r>
      <w:r w:rsidR="009B00B6" w:rsidRPr="00084557">
        <w:rPr>
          <w:sz w:val="20"/>
          <w:szCs w:val="20"/>
        </w:rPr>
        <w:t>,</w:t>
      </w:r>
    </w:p>
    <w:p w14:paraId="56E4BAFD" w14:textId="77777777" w:rsidR="00B71810" w:rsidRPr="00084557" w:rsidRDefault="009B00B6" w:rsidP="0092782B">
      <w:pPr>
        <w:widowControl w:val="0"/>
        <w:numPr>
          <w:ilvl w:val="0"/>
          <w:numId w:val="36"/>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0"/>
      </w:r>
      <w:r w:rsidRPr="00084557">
        <w:rPr>
          <w:sz w:val="20"/>
          <w:szCs w:val="20"/>
        </w:rPr>
        <w:t>,</w:t>
      </w:r>
    </w:p>
    <w:p w14:paraId="1FE65B5F" w14:textId="10E4939C" w:rsidR="00552F07" w:rsidRPr="00084557" w:rsidRDefault="00552F07" w:rsidP="0092782B">
      <w:pPr>
        <w:widowControl w:val="0"/>
        <w:numPr>
          <w:ilvl w:val="0"/>
          <w:numId w:val="36"/>
        </w:numPr>
        <w:spacing w:before="120" w:after="0" w:line="240" w:lineRule="auto"/>
        <w:ind w:left="851" w:hanging="284"/>
        <w:jc w:val="both"/>
        <w:rPr>
          <w:sz w:val="20"/>
          <w:szCs w:val="20"/>
        </w:rPr>
      </w:pPr>
      <w:r w:rsidRPr="00084557">
        <w:rPr>
          <w:sz w:val="20"/>
          <w:szCs w:val="20"/>
        </w:rPr>
        <w:t>pracovný výkaz</w:t>
      </w:r>
      <w:r w:rsidR="0022068F">
        <w:rPr>
          <w:sz w:val="20"/>
          <w:szCs w:val="20"/>
          <w:vertAlign w:val="superscript"/>
        </w:rPr>
        <w:t>101</w:t>
      </w:r>
      <w:r w:rsidRPr="00084557">
        <w:rPr>
          <w:sz w:val="20"/>
          <w:szCs w:val="20"/>
        </w:rPr>
        <w:t xml:space="preserve">, </w:t>
      </w:r>
    </w:p>
    <w:p w14:paraId="634C0EB8" w14:textId="77777777" w:rsidR="00552F07" w:rsidRPr="00A374F2" w:rsidRDefault="00552F07" w:rsidP="0092782B">
      <w:pPr>
        <w:widowControl w:val="0"/>
        <w:numPr>
          <w:ilvl w:val="0"/>
          <w:numId w:val="36"/>
        </w:numPr>
        <w:spacing w:before="120" w:after="0" w:line="240" w:lineRule="auto"/>
        <w:ind w:left="851" w:hanging="284"/>
        <w:jc w:val="both"/>
        <w:rPr>
          <w:sz w:val="20"/>
          <w:szCs w:val="20"/>
        </w:rPr>
      </w:pPr>
      <w:r w:rsidRPr="00084557">
        <w:rPr>
          <w:sz w:val="20"/>
          <w:szCs w:val="20"/>
        </w:rPr>
        <w:lastRenderedPageBreak/>
        <w:t>mzdový list, resp. výplatná páska</w:t>
      </w:r>
      <w:r w:rsidRPr="00A374F2">
        <w:rPr>
          <w:sz w:val="20"/>
          <w:szCs w:val="20"/>
        </w:rPr>
        <w:t>,</w:t>
      </w:r>
    </w:p>
    <w:p w14:paraId="77DDA66C" w14:textId="77777777" w:rsidR="00951D29" w:rsidRPr="00A374F2" w:rsidRDefault="00951D29" w:rsidP="0092782B">
      <w:pPr>
        <w:widowControl w:val="0"/>
        <w:numPr>
          <w:ilvl w:val="0"/>
          <w:numId w:val="36"/>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92782B">
      <w:pPr>
        <w:widowControl w:val="0"/>
        <w:numPr>
          <w:ilvl w:val="0"/>
          <w:numId w:val="36"/>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92782B">
      <w:pPr>
        <w:widowControl w:val="0"/>
        <w:numPr>
          <w:ilvl w:val="0"/>
          <w:numId w:val="36"/>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92782B">
      <w:pPr>
        <w:widowControl w:val="0"/>
        <w:numPr>
          <w:ilvl w:val="0"/>
          <w:numId w:val="36"/>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92782B">
      <w:pPr>
        <w:widowControl w:val="0"/>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92782B">
      <w:pPr>
        <w:widowControl w:val="0"/>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207B649D" w:rsidR="00DB48DC" w:rsidRPr="00561DD3" w:rsidRDefault="0061080B" w:rsidP="0092782B">
      <w:pPr>
        <w:widowControl w:val="0"/>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w:t>
      </w:r>
      <w:r w:rsidR="00C95F62">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92782B">
      <w:pPr>
        <w:widowControl w:val="0"/>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 xml:space="preserve">pri prvej </w:t>
      </w:r>
      <w:proofErr w:type="spellStart"/>
      <w:r w:rsidRPr="00561DD3">
        <w:rPr>
          <w:rFonts w:cs="Calibri"/>
          <w:b/>
          <w:sz w:val="20"/>
          <w:szCs w:val="20"/>
        </w:rPr>
        <w:t>ŽoP</w:t>
      </w:r>
      <w:proofErr w:type="spellEnd"/>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w:t>
      </w:r>
      <w:proofErr w:type="spellStart"/>
      <w:r w:rsidRPr="00561DD3">
        <w:rPr>
          <w:rFonts w:cs="Calibri"/>
          <w:sz w:val="20"/>
          <w:szCs w:val="20"/>
        </w:rPr>
        <w:t>ŽoP</w:t>
      </w:r>
      <w:proofErr w:type="spellEnd"/>
      <w:r w:rsidRPr="00561DD3">
        <w:rPr>
          <w:rFonts w:cs="Calibri"/>
          <w:sz w:val="20"/>
          <w:szCs w:val="20"/>
        </w:rPr>
        <w:t xml:space="preserve">, ku ktorej sa príslušný osobný výdavok vzťahuje. </w:t>
      </w:r>
    </w:p>
    <w:p w14:paraId="1D7BBF58" w14:textId="77777777" w:rsidR="00E932CE" w:rsidRDefault="00E932CE" w:rsidP="0092782B">
      <w:pPr>
        <w:widowControl w:val="0"/>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w:t>
      </w:r>
      <w:proofErr w:type="spellStart"/>
      <w:r w:rsidRPr="00A16B9E">
        <w:rPr>
          <w:rFonts w:cs="Calibri"/>
          <w:b/>
          <w:sz w:val="20"/>
          <w:szCs w:val="20"/>
        </w:rPr>
        <w:t>ŽoP</w:t>
      </w:r>
      <w:proofErr w:type="spellEnd"/>
      <w:r w:rsidRPr="00A16B9E">
        <w:rPr>
          <w:rFonts w:cs="Calibri"/>
          <w:b/>
          <w:sz w:val="20"/>
          <w:szCs w:val="20"/>
        </w:rPr>
        <w:t xml:space="preserve">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92782B">
      <w:pPr>
        <w:widowControl w:val="0"/>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92782B">
      <w:pPr>
        <w:widowControl w:val="0"/>
        <w:numPr>
          <w:ilvl w:val="0"/>
          <w:numId w:val="78"/>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w:t>
      </w:r>
      <w:proofErr w:type="spellStart"/>
      <w:r w:rsidR="00941657" w:rsidRPr="00373AFD">
        <w:rPr>
          <w:sz w:val="20"/>
          <w:szCs w:val="20"/>
        </w:rPr>
        <w:t>Europass</w:t>
      </w:r>
      <w:proofErr w:type="spellEnd"/>
      <w:r w:rsidR="00941657" w:rsidRPr="00373AFD">
        <w:rPr>
          <w:sz w:val="20"/>
          <w:szCs w:val="20"/>
        </w:rPr>
        <w:t>)</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92782B">
      <w:pPr>
        <w:widowControl w:val="0"/>
        <w:numPr>
          <w:ilvl w:val="0"/>
          <w:numId w:val="78"/>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92782B">
      <w:pPr>
        <w:widowControl w:val="0"/>
        <w:numPr>
          <w:ilvl w:val="0"/>
          <w:numId w:val="78"/>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92782B">
      <w:pPr>
        <w:widowControl w:val="0"/>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1"/>
      </w:r>
      <w:r w:rsidRPr="00D175BC">
        <w:rPr>
          <w:sz w:val="20"/>
          <w:szCs w:val="20"/>
        </w:rPr>
        <w:t>.</w:t>
      </w:r>
      <w:r w:rsidR="00937F15" w:rsidRPr="00D175BC">
        <w:rPr>
          <w:sz w:val="20"/>
          <w:szCs w:val="20"/>
        </w:rPr>
        <w:t xml:space="preserve"> </w:t>
      </w:r>
    </w:p>
    <w:p w14:paraId="5AB5A66A" w14:textId="77777777" w:rsidR="00CA1691" w:rsidRDefault="00552F07" w:rsidP="0092782B">
      <w:pPr>
        <w:widowControl w:val="0"/>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2"/>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3"/>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4"/>
      </w:r>
      <w:r w:rsidRPr="00A374F2">
        <w:rPr>
          <w:sz w:val="20"/>
          <w:szCs w:val="20"/>
        </w:rPr>
        <w:t xml:space="preserve">. </w:t>
      </w:r>
    </w:p>
    <w:p w14:paraId="05BE204E" w14:textId="77777777" w:rsidR="00552F07" w:rsidRPr="003956AD" w:rsidRDefault="00552F07" w:rsidP="0092782B">
      <w:pPr>
        <w:widowControl w:val="0"/>
        <w:spacing w:before="120" w:after="0" w:line="240" w:lineRule="auto"/>
        <w:jc w:val="both"/>
        <w:rPr>
          <w:sz w:val="20"/>
          <w:szCs w:val="20"/>
        </w:rPr>
      </w:pPr>
      <w:r w:rsidRPr="00303684">
        <w:rPr>
          <w:b/>
          <w:u w:val="single"/>
        </w:rPr>
        <w:lastRenderedPageBreak/>
        <w:t>Pracovný výkaz</w:t>
      </w:r>
      <w:r w:rsidR="005258C0">
        <w:rPr>
          <w:rStyle w:val="Odkaznapoznmkupodiarou"/>
          <w:b/>
          <w:szCs w:val="20"/>
        </w:rPr>
        <w:footnoteReference w:id="105"/>
      </w:r>
      <w:r w:rsidRPr="001D7477">
        <w:rPr>
          <w:b/>
          <w:sz w:val="20"/>
          <w:szCs w:val="20"/>
        </w:rPr>
        <w:t xml:space="preserve"> </w:t>
      </w:r>
      <w:r w:rsidRPr="003956AD">
        <w:rPr>
          <w:sz w:val="20"/>
          <w:szCs w:val="20"/>
        </w:rPr>
        <w:t>obsahuje najmä:</w:t>
      </w:r>
    </w:p>
    <w:p w14:paraId="69EA041C"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92782B">
      <w:pPr>
        <w:widowControl w:val="0"/>
        <w:numPr>
          <w:ilvl w:val="0"/>
          <w:numId w:val="33"/>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6"/>
      </w:r>
      <w:r w:rsidRPr="00A374F2">
        <w:rPr>
          <w:sz w:val="20"/>
          <w:szCs w:val="20"/>
        </w:rPr>
        <w:t>,</w:t>
      </w:r>
    </w:p>
    <w:p w14:paraId="4EC74831" w14:textId="77777777" w:rsidR="00552F07" w:rsidRDefault="00552F07" w:rsidP="0092782B">
      <w:pPr>
        <w:widowControl w:val="0"/>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92782B">
      <w:pPr>
        <w:widowControl w:val="0"/>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 xml:space="preserve">v príslušnej </w:t>
      </w:r>
      <w:proofErr w:type="spellStart"/>
      <w:r w:rsidR="009B00B6" w:rsidRPr="00326E04">
        <w:rPr>
          <w:sz w:val="20"/>
          <w:szCs w:val="20"/>
        </w:rPr>
        <w:t>ŽoP</w:t>
      </w:r>
      <w:proofErr w:type="spellEnd"/>
      <w:r w:rsidR="009B00B6" w:rsidRPr="00326E04">
        <w:rPr>
          <w:sz w:val="20"/>
          <w:szCs w:val="20"/>
        </w:rPr>
        <w:t xml:space="preserve"> (poskytnutie </w:t>
      </w:r>
      <w:proofErr w:type="spellStart"/>
      <w:r w:rsidR="009B00B6" w:rsidRPr="00326E04">
        <w:rPr>
          <w:sz w:val="20"/>
          <w:szCs w:val="20"/>
        </w:rPr>
        <w:t>predfinancovania</w:t>
      </w:r>
      <w:proofErr w:type="spellEnd"/>
      <w:r w:rsidR="009B00B6" w:rsidRPr="00326E04">
        <w:rPr>
          <w:sz w:val="20"/>
          <w:szCs w:val="20"/>
        </w:rPr>
        <w:t>, zúčtovanie zálohovej platby, refundácia</w:t>
      </w:r>
      <w:r w:rsidR="009B00B6">
        <w:rPr>
          <w:sz w:val="20"/>
          <w:szCs w:val="20"/>
        </w:rPr>
        <w:t>):</w:t>
      </w:r>
    </w:p>
    <w:p w14:paraId="258E612A" w14:textId="77777777" w:rsidR="00F542E6" w:rsidRPr="00326E04" w:rsidRDefault="009F1CF4" w:rsidP="0092782B">
      <w:pPr>
        <w:widowControl w:val="0"/>
        <w:numPr>
          <w:ilvl w:val="0"/>
          <w:numId w:val="78"/>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92782B">
      <w:pPr>
        <w:widowControl w:val="0"/>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92782B">
      <w:pPr>
        <w:widowControl w:val="0"/>
        <w:numPr>
          <w:ilvl w:val="0"/>
          <w:numId w:val="78"/>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92782B">
      <w:pPr>
        <w:pStyle w:val="Bulletslevel1"/>
        <w:widowControl w:val="0"/>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w:t>
      </w:r>
      <w:proofErr w:type="spellStart"/>
      <w:r w:rsidR="00D826B8" w:rsidRPr="00AB637B">
        <w:rPr>
          <w:rFonts w:ascii="Calibri" w:hAnsi="Calibri"/>
          <w:sz w:val="20"/>
          <w:lang w:val="sk-SK"/>
        </w:rPr>
        <w:t>ante</w:t>
      </w:r>
      <w:proofErr w:type="spellEnd"/>
      <w:r w:rsidR="00D826B8" w:rsidRPr="00AB637B">
        <w:rPr>
          <w:rFonts w:ascii="Calibri" w:hAnsi="Calibri"/>
          <w:sz w:val="20"/>
          <w:lang w:val="sk-SK"/>
        </w:rPr>
        <w:t xml:space="preserve"> na RO na odsúhlasenie.</w:t>
      </w:r>
    </w:p>
    <w:p w14:paraId="066F15B0" w14:textId="77777777" w:rsidR="00BD1811" w:rsidRPr="005E6435" w:rsidRDefault="00BD1811" w:rsidP="0092782B">
      <w:pPr>
        <w:pStyle w:val="Bulletslevel1"/>
        <w:widowControl w:val="0"/>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92782B">
      <w:pPr>
        <w:pStyle w:val="Bulletslevel1"/>
        <w:widowControl w:val="0"/>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 xml:space="preserve">ku každej </w:t>
      </w:r>
      <w:proofErr w:type="spellStart"/>
      <w:r w:rsidR="005A3C0F" w:rsidRPr="00356FAC">
        <w:rPr>
          <w:rFonts w:ascii="Calibri" w:hAnsi="Calibri"/>
          <w:sz w:val="20"/>
          <w:lang w:val="sk-SK"/>
        </w:rPr>
        <w:t>ŽoP</w:t>
      </w:r>
      <w:proofErr w:type="spellEnd"/>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w:t>
      </w:r>
      <w:proofErr w:type="spellStart"/>
      <w:r w:rsidR="00C10F2D">
        <w:rPr>
          <w:rFonts w:ascii="Calibri" w:hAnsi="Calibri"/>
          <w:sz w:val="20"/>
          <w:lang w:val="sk-SK"/>
        </w:rPr>
        <w:t>PpP</w:t>
      </w:r>
      <w:proofErr w:type="spellEnd"/>
      <w:r w:rsidR="00C10F2D">
        <w:rPr>
          <w:rFonts w:ascii="Calibri" w:hAnsi="Calibri"/>
          <w:sz w:val="20"/>
          <w:lang w:val="sk-SK"/>
        </w:rPr>
        <w:t>)</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w:t>
      </w:r>
      <w:proofErr w:type="spellStart"/>
      <w:r w:rsidR="00C10F2D">
        <w:rPr>
          <w:rFonts w:ascii="Calibri" w:hAnsi="Calibri"/>
          <w:sz w:val="20"/>
          <w:lang w:val="sk-SK"/>
        </w:rPr>
        <w:t>PpP</w:t>
      </w:r>
      <w:proofErr w:type="spellEnd"/>
      <w:r w:rsidR="00C10F2D">
        <w:rPr>
          <w:rFonts w:ascii="Calibri" w:hAnsi="Calibri"/>
          <w:sz w:val="20"/>
          <w:lang w:val="sk-SK"/>
        </w:rPr>
        <w:t>)</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4C802D7A" w:rsidR="005C012D" w:rsidRPr="00530F21" w:rsidRDefault="00BD1811" w:rsidP="0092782B">
      <w:pPr>
        <w:widowControl w:val="0"/>
        <w:numPr>
          <w:ilvl w:val="0"/>
          <w:numId w:val="78"/>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w:t>
      </w:r>
      <w:r w:rsidR="00863E7C" w:rsidRPr="00CD34A7">
        <w:rPr>
          <w:sz w:val="20"/>
        </w:rPr>
        <w:t xml:space="preserve">zamestnancov </w:t>
      </w:r>
      <w:r w:rsidR="00863E7C">
        <w:rPr>
          <w:sz w:val="20"/>
        </w:rPr>
        <w:t xml:space="preserve">vykonávajúcich podporné činnosti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7"/>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6CC16632" w:rsidR="00D41D9A" w:rsidRDefault="00BD1811" w:rsidP="0092782B">
      <w:pPr>
        <w:widowControl w:val="0"/>
        <w:numPr>
          <w:ilvl w:val="0"/>
          <w:numId w:val="78"/>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 xml:space="preserve">a zamestnancov </w:t>
      </w:r>
      <w:r w:rsidR="00863E7C">
        <w:rPr>
          <w:sz w:val="20"/>
        </w:rPr>
        <w:t xml:space="preserve">vykonávajúcich podporné činnosti </w:t>
      </w:r>
      <w:r w:rsidR="0047320F" w:rsidRPr="008F4E69">
        <w:rPr>
          <w:sz w:val="20"/>
        </w:rPr>
        <w:t>RO/SO/</w:t>
      </w:r>
      <w:r w:rsidR="00863E7C">
        <w:rPr>
          <w:sz w:val="20"/>
        </w:rPr>
        <w:t>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863E7C">
        <w:rPr>
          <w:sz w:val="20"/>
        </w:rPr>
        <w:t> prípravou Programu Slovensko v r</w:t>
      </w:r>
      <w:r w:rsidR="001F2221" w:rsidRPr="001F2221">
        <w:rPr>
          <w:sz w:val="20"/>
        </w:rPr>
        <w:t>ámci programového obdobia 20</w:t>
      </w:r>
      <w:r w:rsidR="00863E7C">
        <w:rPr>
          <w:sz w:val="20"/>
        </w:rPr>
        <w:t>21</w:t>
      </w:r>
      <w:r w:rsidR="001F2221" w:rsidRPr="001F2221">
        <w:rPr>
          <w:sz w:val="20"/>
        </w:rPr>
        <w:t xml:space="preserve"> – 20</w:t>
      </w:r>
      <w:r w:rsidR="00863E7C">
        <w:rPr>
          <w:sz w:val="20"/>
        </w:rPr>
        <w:t>27</w:t>
      </w:r>
      <w:r w:rsidR="00D41D9A">
        <w:rPr>
          <w:sz w:val="20"/>
        </w:rPr>
        <w:t>:</w:t>
      </w:r>
    </w:p>
    <w:p w14:paraId="2B2B2DCD" w14:textId="77777777" w:rsidR="005E1BF4" w:rsidRDefault="00BD1811" w:rsidP="0092782B">
      <w:pPr>
        <w:widowControl w:val="0"/>
        <w:numPr>
          <w:ilvl w:val="0"/>
          <w:numId w:val="79"/>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lastRenderedPageBreak/>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92782B">
      <w:pPr>
        <w:widowControl w:val="0"/>
        <w:numPr>
          <w:ilvl w:val="0"/>
          <w:numId w:val="79"/>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8"/>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92782B">
      <w:pPr>
        <w:widowControl w:val="0"/>
        <w:numPr>
          <w:ilvl w:val="0"/>
          <w:numId w:val="78"/>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92782B">
      <w:pPr>
        <w:widowControl w:val="0"/>
        <w:numPr>
          <w:ilvl w:val="0"/>
          <w:numId w:val="78"/>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w:t>
      </w:r>
      <w:proofErr w:type="spellStart"/>
      <w:r w:rsidRPr="00530F21">
        <w:rPr>
          <w:sz w:val="20"/>
        </w:rPr>
        <w:t>ŽoP</w:t>
      </w:r>
      <w:proofErr w:type="spellEnd"/>
      <w:r w:rsidRPr="00530F21">
        <w:rPr>
          <w:sz w:val="20"/>
        </w:rPr>
        <w:t xml:space="preserve">. </w:t>
      </w:r>
    </w:p>
    <w:p w14:paraId="64A97B05" w14:textId="77777777" w:rsidR="003E72C9" w:rsidRPr="00530F21" w:rsidRDefault="003E72C9" w:rsidP="0092782B">
      <w:pPr>
        <w:widowControl w:val="0"/>
        <w:numPr>
          <w:ilvl w:val="0"/>
          <w:numId w:val="78"/>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92782B">
      <w:pPr>
        <w:pStyle w:val="Bulletslevel1"/>
        <w:widowControl w:val="0"/>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92782B">
      <w:pPr>
        <w:pStyle w:val="Bulletslevel1"/>
        <w:widowControl w:val="0"/>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92782B">
      <w:pPr>
        <w:pStyle w:val="Bulletslevel1"/>
        <w:widowControl w:val="0"/>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w:t>
      </w:r>
      <w:proofErr w:type="spellStart"/>
      <w:r w:rsidRPr="000368F5">
        <w:rPr>
          <w:rFonts w:ascii="Calibri" w:hAnsi="Calibri"/>
          <w:sz w:val="20"/>
          <w:lang w:val="sk-SK"/>
        </w:rPr>
        <w:t>ŽoP</w:t>
      </w:r>
      <w:proofErr w:type="spellEnd"/>
      <w:r w:rsidRPr="000368F5">
        <w:rPr>
          <w:rFonts w:ascii="Calibri" w:hAnsi="Calibri"/>
          <w:sz w:val="20"/>
          <w:lang w:val="sk-SK"/>
        </w:rPr>
        <w:t xml:space="preserve">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92782B">
      <w:pPr>
        <w:widowControl w:val="0"/>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92782B">
      <w:pPr>
        <w:widowControl w:val="0"/>
        <w:spacing w:before="120" w:after="0" w:line="240" w:lineRule="auto"/>
        <w:jc w:val="both"/>
        <w:rPr>
          <w:sz w:val="20"/>
          <w:szCs w:val="20"/>
        </w:rPr>
      </w:pPr>
    </w:p>
    <w:p w14:paraId="30A9AFCA" w14:textId="77777777" w:rsidR="004E6449" w:rsidRPr="004E6449" w:rsidRDefault="004E6449" w:rsidP="0092782B">
      <w:pPr>
        <w:widowControl w:val="0"/>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92782B">
      <w:pPr>
        <w:widowControl w:val="0"/>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92782B">
      <w:pPr>
        <w:widowControl w:val="0"/>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09"/>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592164B9" w:rsidR="00552F07" w:rsidRDefault="00552F07" w:rsidP="0092782B">
      <w:pPr>
        <w:widowControl w:val="0"/>
        <w:numPr>
          <w:ilvl w:val="0"/>
          <w:numId w:val="37"/>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92782B">
      <w:pPr>
        <w:widowControl w:val="0"/>
        <w:numPr>
          <w:ilvl w:val="0"/>
          <w:numId w:val="37"/>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lastRenderedPageBreak/>
        <w:t>doklad o výške cestovného prostredníctvom verejnej dopravy</w:t>
      </w:r>
      <w:r w:rsidRPr="00A374F2">
        <w:rPr>
          <w:sz w:val="20"/>
          <w:szCs w:val="20"/>
        </w:rPr>
        <w:t xml:space="preserve"> (napr. cestovný lístok);</w:t>
      </w:r>
    </w:p>
    <w:p w14:paraId="434A05BE"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92782B">
      <w:pPr>
        <w:widowControl w:val="0"/>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92782B">
      <w:pPr>
        <w:widowControl w:val="0"/>
        <w:spacing w:before="120" w:after="0" w:line="240" w:lineRule="auto"/>
        <w:jc w:val="both"/>
        <w:rPr>
          <w:b/>
          <w:bCs/>
          <w:sz w:val="20"/>
          <w:szCs w:val="20"/>
        </w:rPr>
      </w:pPr>
    </w:p>
    <w:p w14:paraId="3F4DE6B6" w14:textId="77777777" w:rsidR="00833BEE" w:rsidRPr="00833BEE" w:rsidRDefault="00833BEE" w:rsidP="0092782B">
      <w:pPr>
        <w:widowControl w:val="0"/>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92782B">
      <w:pPr>
        <w:widowControl w:val="0"/>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w:t>
      </w:r>
      <w:proofErr w:type="spellStart"/>
      <w:r w:rsidRPr="003177A3">
        <w:rPr>
          <w:rFonts w:cs="Arial"/>
          <w:color w:val="000000"/>
          <w:sz w:val="20"/>
          <w:szCs w:val="20"/>
          <w:lang w:eastAsia="sk-SK"/>
        </w:rPr>
        <w:t>dodávateľsko</w:t>
      </w:r>
      <w:proofErr w:type="spellEnd"/>
      <w:r w:rsidRPr="003177A3">
        <w:rPr>
          <w:rFonts w:cs="Arial"/>
          <w:color w:val="000000"/>
          <w:sz w:val="20"/>
          <w:szCs w:val="20"/>
          <w:lang w:eastAsia="sk-SK"/>
        </w:rPr>
        <w:t xml:space="preserve"> – odberateľských vzťahov). </w:t>
      </w:r>
    </w:p>
    <w:p w14:paraId="3F0B7987" w14:textId="77777777" w:rsidR="00CE2EDF" w:rsidRPr="003177A3" w:rsidRDefault="00CE2EDF" w:rsidP="0092782B">
      <w:pPr>
        <w:widowControl w:val="0"/>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w:t>
      </w:r>
      <w:proofErr w:type="spellStart"/>
      <w:r w:rsidRPr="00833BEE">
        <w:rPr>
          <w:color w:val="000000"/>
          <w:sz w:val="20"/>
          <w:szCs w:val="20"/>
          <w:lang w:eastAsia="sk-SK"/>
        </w:rPr>
        <w:t>ŽoP</w:t>
      </w:r>
      <w:proofErr w:type="spellEnd"/>
      <w:r w:rsidRPr="00833BEE">
        <w:rPr>
          <w:color w:val="000000"/>
          <w:sz w:val="20"/>
          <w:szCs w:val="20"/>
          <w:lang w:eastAsia="sk-SK"/>
        </w:rPr>
        <w:t xml:space="preserve">.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w:t>
      </w:r>
      <w:proofErr w:type="spellStart"/>
      <w:r w:rsidRPr="00833BEE">
        <w:rPr>
          <w:color w:val="000000"/>
          <w:sz w:val="20"/>
          <w:szCs w:val="20"/>
          <w:lang w:eastAsia="sk-SK"/>
        </w:rPr>
        <w:t>ŽoP</w:t>
      </w:r>
      <w:proofErr w:type="spellEnd"/>
      <w:r w:rsidRPr="00833BEE">
        <w:rPr>
          <w:color w:val="000000"/>
          <w:sz w:val="20"/>
          <w:szCs w:val="20"/>
          <w:lang w:eastAsia="sk-SK"/>
        </w:rPr>
        <w:t xml:space="preserve">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92782B">
      <w:pPr>
        <w:pStyle w:val="Default"/>
        <w:widowControl w:val="0"/>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w:t>
      </w:r>
      <w:proofErr w:type="spellStart"/>
      <w:r w:rsidRPr="00833BEE">
        <w:rPr>
          <w:rFonts w:ascii="Calibri" w:hAnsi="Calibri"/>
          <w:sz w:val="20"/>
          <w:szCs w:val="20"/>
        </w:rPr>
        <w:t>ŽoP</w:t>
      </w:r>
      <w:proofErr w:type="spellEnd"/>
      <w:r w:rsidRPr="00833BEE">
        <w:rPr>
          <w:rFonts w:ascii="Calibri" w:hAnsi="Calibri"/>
          <w:sz w:val="20"/>
          <w:szCs w:val="20"/>
        </w:rPr>
        <w:t xml:space="preserve">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proofErr w:type="spellStart"/>
      <w:r w:rsidRPr="00833BEE">
        <w:rPr>
          <w:color w:val="000000"/>
          <w:sz w:val="20"/>
          <w:szCs w:val="20"/>
          <w:lang w:eastAsia="sk-SK"/>
        </w:rPr>
        <w:t>ŽoP</w:t>
      </w:r>
      <w:proofErr w:type="spellEnd"/>
      <w:r w:rsidRPr="00833BEE">
        <w:rPr>
          <w:color w:val="000000"/>
          <w:sz w:val="20"/>
          <w:szCs w:val="20"/>
          <w:lang w:eastAsia="sk-SK"/>
        </w:rPr>
        <w:t xml:space="preserve">,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w:t>
      </w:r>
      <w:proofErr w:type="spellStart"/>
      <w:r w:rsidRPr="00833BEE">
        <w:rPr>
          <w:color w:val="000000"/>
          <w:sz w:val="20"/>
          <w:szCs w:val="20"/>
          <w:lang w:eastAsia="sk-SK"/>
        </w:rPr>
        <w:t>ŽoP</w:t>
      </w:r>
      <w:proofErr w:type="spellEnd"/>
      <w:r w:rsidRPr="00833BEE">
        <w:rPr>
          <w:color w:val="000000"/>
          <w:sz w:val="20"/>
          <w:szCs w:val="20"/>
          <w:lang w:eastAsia="sk-SK"/>
        </w:rPr>
        <w:t xml:space="preserve">. (Zároveň sa týmto spôsobom Prijímateľ oboznámi so spôsobom kompletizovania dokumentácie pre </w:t>
      </w:r>
      <w:proofErr w:type="spellStart"/>
      <w:r w:rsidRPr="00833BEE">
        <w:rPr>
          <w:color w:val="000000"/>
          <w:sz w:val="20"/>
          <w:szCs w:val="20"/>
          <w:lang w:eastAsia="sk-SK"/>
        </w:rPr>
        <w:t>ŽoP</w:t>
      </w:r>
      <w:proofErr w:type="spellEnd"/>
      <w:r w:rsidRPr="00833BEE">
        <w:rPr>
          <w:color w:val="000000"/>
          <w:sz w:val="20"/>
          <w:szCs w:val="20"/>
          <w:lang w:eastAsia="sk-SK"/>
        </w:rPr>
        <w:t xml:space="preserve">, ktorá obsahuje dotknuté druhy výdavkov.) </w:t>
      </w:r>
      <w:r w:rsidR="00902DB5">
        <w:rPr>
          <w:color w:val="000000"/>
          <w:sz w:val="20"/>
          <w:szCs w:val="20"/>
          <w:lang w:eastAsia="sk-SK"/>
        </w:rPr>
        <w:t xml:space="preserve"> </w:t>
      </w:r>
    </w:p>
    <w:p w14:paraId="48775EE7"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proofErr w:type="spellStart"/>
      <w:r w:rsidRPr="00833BEE">
        <w:rPr>
          <w:color w:val="000000"/>
          <w:sz w:val="20"/>
          <w:szCs w:val="20"/>
          <w:lang w:eastAsia="sk-SK"/>
        </w:rPr>
        <w:t>ŽoP</w:t>
      </w:r>
      <w:proofErr w:type="spellEnd"/>
      <w:r w:rsidRPr="00833BEE">
        <w:rPr>
          <w:color w:val="000000"/>
          <w:sz w:val="20"/>
          <w:szCs w:val="20"/>
          <w:lang w:eastAsia="sk-SK"/>
        </w:rPr>
        <w:t xml:space="preserve">,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w:t>
      </w:r>
      <w:proofErr w:type="spellStart"/>
      <w:r w:rsidRPr="00833BEE">
        <w:rPr>
          <w:color w:val="000000"/>
          <w:sz w:val="20"/>
          <w:szCs w:val="20"/>
          <w:lang w:eastAsia="sk-SK"/>
        </w:rPr>
        <w:t>t.j</w:t>
      </w:r>
      <w:proofErr w:type="spellEnd"/>
      <w:r w:rsidRPr="00833BEE">
        <w:rPr>
          <w:color w:val="000000"/>
          <w:sz w:val="20"/>
          <w:szCs w:val="20"/>
          <w:lang w:eastAsia="sk-SK"/>
        </w:rPr>
        <w:t xml:space="preserve">.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92782B">
      <w:pPr>
        <w:widowControl w:val="0"/>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w:t>
      </w:r>
      <w:proofErr w:type="spellStart"/>
      <w:r w:rsidRPr="00833BEE">
        <w:rPr>
          <w:sz w:val="20"/>
          <w:szCs w:val="20"/>
          <w:lang w:eastAsia="sk-SK"/>
        </w:rPr>
        <w:t>ŽoP</w:t>
      </w:r>
      <w:proofErr w:type="spellEnd"/>
      <w:r w:rsidRPr="00833BEE">
        <w:rPr>
          <w:sz w:val="20"/>
          <w:szCs w:val="20"/>
          <w:lang w:eastAsia="sk-SK"/>
        </w:rPr>
        <w:t xml:space="preserve">,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92782B">
      <w:pPr>
        <w:widowControl w:val="0"/>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92782B">
      <w:pPr>
        <w:pStyle w:val="Nadpis2"/>
        <w:keepNext w:val="0"/>
        <w:widowControl w:val="0"/>
        <w:numPr>
          <w:ilvl w:val="0"/>
          <w:numId w:val="0"/>
        </w:numPr>
        <w:spacing w:before="120" w:after="0"/>
        <w:rPr>
          <w:sz w:val="20"/>
          <w:szCs w:val="20"/>
        </w:rPr>
      </w:pPr>
      <w:bookmarkStart w:id="490" w:name="_Ostatné_výdavky_–"/>
      <w:bookmarkEnd w:id="490"/>
    </w:p>
    <w:p w14:paraId="547D1AB6"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491" w:name="_Ostatné_výdavky_–_2"/>
      <w:bookmarkStart w:id="492" w:name="_Toc7078330"/>
      <w:bookmarkEnd w:id="491"/>
      <w:r w:rsidRPr="00A374F2">
        <w:t>Ostatné výdavky – externé služby (outsourcing)</w:t>
      </w:r>
      <w:bookmarkEnd w:id="492"/>
    </w:p>
    <w:p w14:paraId="5E7699BF"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lastRenderedPageBreak/>
        <w:t>externé riadenie projektu</w:t>
      </w:r>
      <w:r w:rsidR="00D73ACD">
        <w:rPr>
          <w:rStyle w:val="Odkaznapoznmkupodiarou"/>
          <w:szCs w:val="20"/>
        </w:rPr>
        <w:footnoteReference w:id="110"/>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92782B">
      <w:pPr>
        <w:widowControl w:val="0"/>
        <w:numPr>
          <w:ilvl w:val="0"/>
          <w:numId w:val="38"/>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1"/>
      </w:r>
      <w:r w:rsidRPr="00282ED7">
        <w:rPr>
          <w:sz w:val="20"/>
          <w:szCs w:val="20"/>
        </w:rPr>
        <w:t>;</w:t>
      </w:r>
    </w:p>
    <w:p w14:paraId="06150BDF" w14:textId="795225E6"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2"/>
      </w:r>
      <w:r w:rsidRPr="00A374F2">
        <w:rPr>
          <w:sz w:val="20"/>
          <w:szCs w:val="20"/>
        </w:rPr>
        <w:t xml:space="preserve">, </w:t>
      </w:r>
    </w:p>
    <w:p w14:paraId="56528918"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92782B">
      <w:pPr>
        <w:widowControl w:val="0"/>
        <w:numPr>
          <w:ilvl w:val="0"/>
          <w:numId w:val="38"/>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92782B">
      <w:pPr>
        <w:widowControl w:val="0"/>
        <w:spacing w:before="120" w:after="0" w:line="240" w:lineRule="auto"/>
        <w:jc w:val="both"/>
        <w:rPr>
          <w:sz w:val="20"/>
          <w:szCs w:val="20"/>
        </w:rPr>
      </w:pPr>
      <w:r w:rsidRPr="00A374F2">
        <w:rPr>
          <w:sz w:val="20"/>
          <w:szCs w:val="20"/>
        </w:rPr>
        <w:t xml:space="preserve">V prípade, že prijímateľ predkladá </w:t>
      </w:r>
      <w:proofErr w:type="spellStart"/>
      <w:r w:rsidRPr="00A374F2">
        <w:rPr>
          <w:sz w:val="20"/>
          <w:szCs w:val="20"/>
        </w:rPr>
        <w:t>ŽoP</w:t>
      </w:r>
      <w:proofErr w:type="spellEnd"/>
      <w:r w:rsidRPr="00A374F2">
        <w:rPr>
          <w:sz w:val="20"/>
          <w:szCs w:val="20"/>
        </w:rPr>
        <w:t>,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w:t>
      </w:r>
      <w:proofErr w:type="spellStart"/>
      <w:r w:rsidRPr="00A374F2">
        <w:rPr>
          <w:sz w:val="20"/>
          <w:szCs w:val="20"/>
        </w:rPr>
        <w:t>ŽoP</w:t>
      </w:r>
      <w:proofErr w:type="spellEnd"/>
      <w:r w:rsidRPr="00A374F2">
        <w:rPr>
          <w:sz w:val="20"/>
          <w:szCs w:val="20"/>
        </w:rPr>
        <w:t xml:space="preserve"> je </w:t>
      </w:r>
      <w:r w:rsidRPr="00D96C63">
        <w:rPr>
          <w:b/>
          <w:sz w:val="20"/>
          <w:szCs w:val="20"/>
        </w:rPr>
        <w:t>pracovný výkaz</w:t>
      </w:r>
      <w:r w:rsidRPr="00A374F2">
        <w:rPr>
          <w:sz w:val="20"/>
          <w:szCs w:val="20"/>
        </w:rPr>
        <w:t xml:space="preserve">, ktorý vecne a časovo nadväzuje na predkladanú </w:t>
      </w:r>
      <w:proofErr w:type="spellStart"/>
      <w:r w:rsidRPr="00A374F2">
        <w:rPr>
          <w:sz w:val="20"/>
          <w:szCs w:val="20"/>
        </w:rPr>
        <w:t>ŽoP</w:t>
      </w:r>
      <w:proofErr w:type="spellEnd"/>
      <w:r w:rsidRPr="00A374F2">
        <w:rPr>
          <w:sz w:val="20"/>
          <w:szCs w:val="20"/>
        </w:rPr>
        <w:t xml:space="preserve">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w:t>
      </w:r>
      <w:proofErr w:type="spellStart"/>
      <w:r w:rsidRPr="00A374F2">
        <w:rPr>
          <w:sz w:val="20"/>
          <w:szCs w:val="20"/>
        </w:rPr>
        <w:t>ante</w:t>
      </w:r>
      <w:proofErr w:type="spellEnd"/>
      <w:r w:rsidRPr="00A374F2">
        <w:rPr>
          <w:sz w:val="20"/>
          <w:szCs w:val="20"/>
        </w:rPr>
        <w:t xml:space="preserve"> na RO na odsúhlasenie.</w:t>
      </w:r>
    </w:p>
    <w:p w14:paraId="16DFFA1F" w14:textId="77777777" w:rsidR="00957DDF" w:rsidRDefault="00957DDF" w:rsidP="0092782B">
      <w:pPr>
        <w:widowControl w:val="0"/>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92782B">
      <w:pPr>
        <w:widowControl w:val="0"/>
        <w:spacing w:before="120" w:after="0" w:line="240" w:lineRule="auto"/>
        <w:jc w:val="both"/>
        <w:rPr>
          <w:sz w:val="20"/>
          <w:szCs w:val="20"/>
        </w:rPr>
      </w:pPr>
    </w:p>
    <w:p w14:paraId="59C593E9"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493" w:name="_Finančné_výdavky_a"/>
      <w:bookmarkStart w:id="494" w:name="_Toc7078331"/>
      <w:bookmarkEnd w:id="493"/>
      <w:r w:rsidRPr="00A374F2">
        <w:t>Finančné výdavky a</w:t>
      </w:r>
      <w:r w:rsidR="00A7280F">
        <w:rPr>
          <w:lang w:val="sk-SK"/>
        </w:rPr>
        <w:t xml:space="preserve"> </w:t>
      </w:r>
      <w:r w:rsidRPr="00A374F2">
        <w:t>poplatky</w:t>
      </w:r>
      <w:bookmarkEnd w:id="494"/>
    </w:p>
    <w:p w14:paraId="0BC835C1"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w:t>
      </w:r>
      <w:proofErr w:type="spellStart"/>
      <w:r w:rsidRPr="00A374F2">
        <w:rPr>
          <w:sz w:val="20"/>
          <w:szCs w:val="20"/>
        </w:rPr>
        <w:t>t.j</w:t>
      </w:r>
      <w:proofErr w:type="spellEnd"/>
      <w:r w:rsidRPr="00A374F2">
        <w:rPr>
          <w:sz w:val="20"/>
          <w:szCs w:val="20"/>
        </w:rPr>
        <w:t>.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92782B">
      <w:pPr>
        <w:widowControl w:val="0"/>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w:t>
      </w:r>
      <w:proofErr w:type="spellStart"/>
      <w:r w:rsidRPr="00A374F2">
        <w:rPr>
          <w:rFonts w:cs="Calibri"/>
          <w:sz w:val="20"/>
          <w:szCs w:val="20"/>
        </w:rPr>
        <w:t>ŽoP</w:t>
      </w:r>
      <w:proofErr w:type="spellEnd"/>
      <w:r w:rsidRPr="00A374F2">
        <w:rPr>
          <w:rFonts w:cs="Calibri"/>
          <w:sz w:val="20"/>
          <w:szCs w:val="20"/>
        </w:rPr>
        <w:t xml:space="preserve">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lastRenderedPageBreak/>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92782B">
      <w:pPr>
        <w:widowControl w:val="0"/>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92782B">
      <w:pPr>
        <w:widowControl w:val="0"/>
        <w:spacing w:before="120" w:after="0" w:line="240" w:lineRule="auto"/>
        <w:jc w:val="both"/>
        <w:rPr>
          <w:sz w:val="20"/>
          <w:szCs w:val="20"/>
        </w:rPr>
      </w:pPr>
    </w:p>
    <w:p w14:paraId="62B654BD" w14:textId="77777777" w:rsidR="006A34C9" w:rsidRPr="00A374F2" w:rsidRDefault="006A34C9" w:rsidP="0092782B">
      <w:pPr>
        <w:pStyle w:val="Nadpis2"/>
        <w:keepNext w:val="0"/>
        <w:widowControl w:val="0"/>
        <w:tabs>
          <w:tab w:val="clear" w:pos="2128"/>
          <w:tab w:val="num" w:pos="567"/>
        </w:tabs>
        <w:spacing w:before="120" w:after="0"/>
        <w:ind w:left="567" w:hanging="567"/>
      </w:pPr>
      <w:bookmarkStart w:id="495" w:name="_Stavebný_dozor,_vypracovanie"/>
      <w:bookmarkStart w:id="496" w:name="_Dodatočné_výdavky"/>
      <w:bookmarkStart w:id="497" w:name="_Toc7078332"/>
      <w:bookmarkEnd w:id="495"/>
      <w:bookmarkEnd w:id="496"/>
      <w:r w:rsidRPr="00A374F2">
        <w:t>Dodatočné výdavky</w:t>
      </w:r>
      <w:bookmarkEnd w:id="497"/>
    </w:p>
    <w:p w14:paraId="07FA6E5F" w14:textId="77777777" w:rsidR="0029385C" w:rsidRDefault="0029385C" w:rsidP="0092782B">
      <w:pPr>
        <w:widowControl w:val="0"/>
        <w:spacing w:before="120" w:after="0" w:line="240" w:lineRule="auto"/>
        <w:jc w:val="both"/>
        <w:rPr>
          <w:rFonts w:cs="Calibri"/>
          <w:sz w:val="20"/>
          <w:szCs w:val="20"/>
        </w:rPr>
      </w:pPr>
      <w:r>
        <w:rPr>
          <w:rFonts w:cs="Calibri"/>
          <w:b/>
          <w:sz w:val="20"/>
          <w:szCs w:val="20"/>
        </w:rPr>
        <w:t xml:space="preserve">Dodatočné výdavky </w:t>
      </w:r>
      <w:r w:rsidRPr="0086720E">
        <w:rPr>
          <w:rFonts w:cs="Calibri"/>
          <w:sz w:val="20"/>
          <w:szCs w:val="20"/>
        </w:rPr>
        <w:t>sú oprávnené</w:t>
      </w:r>
      <w:r>
        <w:rPr>
          <w:rFonts w:cs="Calibri"/>
          <w:sz w:val="20"/>
          <w:szCs w:val="20"/>
        </w:rPr>
        <w:t>:</w:t>
      </w:r>
      <w:r w:rsidRPr="0086720E">
        <w:rPr>
          <w:rFonts w:cs="Calibri"/>
          <w:sz w:val="20"/>
          <w:szCs w:val="20"/>
        </w:rPr>
        <w:t xml:space="preserve"> </w:t>
      </w:r>
    </w:p>
    <w:p w14:paraId="2D68EE62" w14:textId="5A7A4DB3" w:rsidR="0029385C" w:rsidRPr="0086720E" w:rsidRDefault="0029385C" w:rsidP="0092782B">
      <w:pPr>
        <w:widowControl w:val="0"/>
        <w:numPr>
          <w:ilvl w:val="0"/>
          <w:numId w:val="98"/>
        </w:numPr>
        <w:spacing w:before="120" w:after="0" w:line="240" w:lineRule="auto"/>
        <w:jc w:val="both"/>
        <w:rPr>
          <w:rFonts w:cs="Calibri"/>
          <w:b/>
          <w:sz w:val="20"/>
          <w:szCs w:val="20"/>
        </w:rPr>
      </w:pPr>
      <w:r w:rsidRPr="0086720E">
        <w:rPr>
          <w:rFonts w:cs="Calibri"/>
          <w:sz w:val="20"/>
          <w:szCs w:val="20"/>
        </w:rPr>
        <w:t xml:space="preserve">na </w:t>
      </w:r>
      <w:r w:rsidRPr="0086720E">
        <w:rPr>
          <w:rFonts w:cs="Calibri"/>
          <w:b/>
          <w:sz w:val="20"/>
          <w:szCs w:val="20"/>
        </w:rPr>
        <w:t>financovanie z</w:t>
      </w:r>
      <w:r>
        <w:rPr>
          <w:rFonts w:cs="Calibri"/>
          <w:b/>
          <w:sz w:val="20"/>
          <w:szCs w:val="20"/>
        </w:rPr>
        <w:t xml:space="preserve"> hlavných aktivít projektu  - </w:t>
      </w:r>
      <w:r w:rsidRPr="00D22B76">
        <w:rPr>
          <w:rFonts w:cs="Calibri"/>
          <w:sz w:val="20"/>
          <w:szCs w:val="20"/>
        </w:rPr>
        <w:t>zmena zmluvy</w:t>
      </w:r>
      <w:r>
        <w:rPr>
          <w:rFonts w:cs="Calibri"/>
          <w:b/>
          <w:sz w:val="20"/>
          <w:szCs w:val="20"/>
        </w:rPr>
        <w:t xml:space="preserve"> </w:t>
      </w:r>
      <w:r w:rsidRPr="003D3164">
        <w:rPr>
          <w:rFonts w:cs="Calibri"/>
          <w:sz w:val="20"/>
          <w:szCs w:val="20"/>
        </w:rPr>
        <w:t xml:space="preserve">podľa </w:t>
      </w:r>
      <w:r w:rsidRPr="00D22B76">
        <w:rPr>
          <w:rFonts w:cs="Calibri"/>
          <w:b/>
          <w:sz w:val="20"/>
          <w:szCs w:val="20"/>
        </w:rPr>
        <w:t xml:space="preserve">§ 18 ods. 1 písm. </w:t>
      </w:r>
      <w:r>
        <w:rPr>
          <w:rFonts w:cs="Calibri"/>
          <w:b/>
          <w:sz w:val="20"/>
          <w:szCs w:val="20"/>
        </w:rPr>
        <w:t>a</w:t>
      </w:r>
      <w:r w:rsidRPr="00D22B76">
        <w:rPr>
          <w:rFonts w:cs="Calibri"/>
          <w:b/>
          <w:sz w:val="20"/>
          <w:szCs w:val="20"/>
        </w:rPr>
        <w:t>)</w:t>
      </w:r>
      <w:r>
        <w:rPr>
          <w:rFonts w:cs="Calibri"/>
          <w:b/>
          <w:sz w:val="20"/>
          <w:szCs w:val="20"/>
        </w:rPr>
        <w:t xml:space="preserve"> alebo b)</w:t>
      </w:r>
      <w:r w:rsidRPr="00D22B76">
        <w:rPr>
          <w:rFonts w:cs="Calibri"/>
          <w:b/>
          <w:sz w:val="20"/>
          <w:szCs w:val="20"/>
        </w:rPr>
        <w:t xml:space="preserve"> zákona č. 343/2015</w:t>
      </w:r>
      <w:r w:rsidRPr="003D3164">
        <w:rPr>
          <w:rFonts w:cs="Calibri"/>
          <w:sz w:val="20"/>
          <w:szCs w:val="20"/>
        </w:rPr>
        <w:t xml:space="preserve"> Z. z. o verejnom obstarávaní a o zmene a doplnení niektorých zákonov</w:t>
      </w:r>
      <w:r w:rsidRPr="0086720E">
        <w:rPr>
          <w:rFonts w:cs="Calibri"/>
          <w:sz w:val="20"/>
          <w:szCs w:val="20"/>
        </w:rPr>
        <w:t>, ak spĺňajú pravidlá oprávnenosti pre financovanie DV</w:t>
      </w:r>
      <w:r w:rsidR="00AE064B">
        <w:rPr>
          <w:rFonts w:cs="Calibri"/>
          <w:sz w:val="20"/>
          <w:szCs w:val="20"/>
        </w:rPr>
        <w:t>.</w:t>
      </w:r>
      <w:r w:rsidRPr="0086720E">
        <w:rPr>
          <w:rFonts w:cs="Calibri"/>
          <w:sz w:val="20"/>
          <w:szCs w:val="20"/>
        </w:rPr>
        <w:t xml:space="preserve"> </w:t>
      </w:r>
      <w:r w:rsidR="00A6690F">
        <w:rPr>
          <w:rFonts w:cs="Calibri"/>
          <w:sz w:val="20"/>
          <w:szCs w:val="20"/>
        </w:rPr>
        <w:t>F</w:t>
      </w:r>
      <w:r w:rsidR="00335510">
        <w:rPr>
          <w:rFonts w:cs="Calibri"/>
          <w:sz w:val="20"/>
          <w:szCs w:val="20"/>
        </w:rPr>
        <w:t>inancova</w:t>
      </w:r>
      <w:r w:rsidR="00A6690F">
        <w:rPr>
          <w:rFonts w:cs="Calibri"/>
          <w:sz w:val="20"/>
          <w:szCs w:val="20"/>
        </w:rPr>
        <w:t>ť</w:t>
      </w:r>
      <w:r w:rsidR="00335510">
        <w:rPr>
          <w:rFonts w:cs="Calibri"/>
          <w:sz w:val="20"/>
          <w:szCs w:val="20"/>
        </w:rPr>
        <w:t xml:space="preserve"> z </w:t>
      </w:r>
      <w:r w:rsidR="00335510" w:rsidRPr="00A6690F">
        <w:rPr>
          <w:rFonts w:cs="Calibri"/>
          <w:b/>
          <w:sz w:val="20"/>
          <w:szCs w:val="20"/>
        </w:rPr>
        <w:t>hlavných aktivít projektu</w:t>
      </w:r>
      <w:r w:rsidR="00335510">
        <w:rPr>
          <w:rFonts w:cs="Calibri"/>
          <w:sz w:val="20"/>
          <w:szCs w:val="20"/>
        </w:rPr>
        <w:t xml:space="preserve"> </w:t>
      </w:r>
      <w:r w:rsidR="00A6690F">
        <w:rPr>
          <w:rFonts w:cs="Calibri"/>
          <w:sz w:val="20"/>
          <w:szCs w:val="20"/>
        </w:rPr>
        <w:t xml:space="preserve">je možné aj </w:t>
      </w:r>
      <w:r w:rsidR="00335510" w:rsidRPr="00A6690F">
        <w:rPr>
          <w:rFonts w:cs="Calibri"/>
          <w:b/>
          <w:sz w:val="20"/>
          <w:szCs w:val="20"/>
        </w:rPr>
        <w:t>nepredvídané výdavky</w:t>
      </w:r>
      <w:r w:rsidR="00335510">
        <w:rPr>
          <w:rFonts w:cs="Calibri"/>
          <w:sz w:val="20"/>
          <w:szCs w:val="20"/>
        </w:rPr>
        <w:t xml:space="preserve"> </w:t>
      </w:r>
      <w:r w:rsidR="00A6690F">
        <w:rPr>
          <w:rFonts w:cs="Calibri"/>
          <w:sz w:val="20"/>
          <w:szCs w:val="20"/>
        </w:rPr>
        <w:t>(</w:t>
      </w:r>
      <w:r w:rsidR="00A6690F" w:rsidRPr="00A6690F">
        <w:rPr>
          <w:rFonts w:cs="Calibri"/>
          <w:sz w:val="20"/>
          <w:szCs w:val="20"/>
        </w:rPr>
        <w:t>podľa § 18 ods. 1 písm. c) zákona č. 343/2015</w:t>
      </w:r>
      <w:r w:rsidR="00A6690F" w:rsidRPr="003D3164">
        <w:rPr>
          <w:rFonts w:cs="Calibri"/>
          <w:sz w:val="20"/>
          <w:szCs w:val="20"/>
        </w:rPr>
        <w:t xml:space="preserve"> Z. z. o verejnom obstarávaní</w:t>
      </w:r>
      <w:r w:rsidR="00A6690F">
        <w:rPr>
          <w:rFonts w:cs="Calibri"/>
          <w:sz w:val="20"/>
          <w:szCs w:val="20"/>
        </w:rPr>
        <w:t xml:space="preserve">), </w:t>
      </w:r>
      <w:proofErr w:type="spellStart"/>
      <w:r w:rsidR="00335510">
        <w:rPr>
          <w:rFonts w:cs="Calibri"/>
          <w:sz w:val="20"/>
          <w:szCs w:val="20"/>
        </w:rPr>
        <w:t>t.j</w:t>
      </w:r>
      <w:proofErr w:type="spellEnd"/>
      <w:r w:rsidR="00335510">
        <w:rPr>
          <w:rFonts w:cs="Calibri"/>
          <w:sz w:val="20"/>
          <w:szCs w:val="20"/>
        </w:rPr>
        <w:t>. platí pre prípad, že v projekte nie je rezerva pre nepredvídané výdavky</w:t>
      </w:r>
      <w:r w:rsidR="00A6690F">
        <w:rPr>
          <w:rFonts w:cs="Calibri"/>
          <w:sz w:val="20"/>
          <w:szCs w:val="20"/>
        </w:rPr>
        <w:t>,</w:t>
      </w:r>
    </w:p>
    <w:p w14:paraId="2D8DDE19" w14:textId="77777777" w:rsidR="0029385C" w:rsidRDefault="0029385C" w:rsidP="0092782B">
      <w:pPr>
        <w:widowControl w:val="0"/>
        <w:numPr>
          <w:ilvl w:val="0"/>
          <w:numId w:val="98"/>
        </w:numPr>
        <w:spacing w:before="120" w:after="0" w:line="240" w:lineRule="auto"/>
        <w:jc w:val="both"/>
        <w:rPr>
          <w:rFonts w:cs="Calibri"/>
          <w:b/>
          <w:sz w:val="20"/>
          <w:szCs w:val="20"/>
        </w:rPr>
      </w:pPr>
      <w:r>
        <w:rPr>
          <w:rFonts w:cs="Calibri"/>
          <w:sz w:val="20"/>
          <w:szCs w:val="20"/>
        </w:rPr>
        <w:t xml:space="preserve">na </w:t>
      </w:r>
      <w:r w:rsidRPr="0086720E">
        <w:rPr>
          <w:rFonts w:cs="Calibri"/>
          <w:b/>
          <w:sz w:val="20"/>
          <w:szCs w:val="20"/>
        </w:rPr>
        <w:t>financovanie z rezervy na nepredvídané výdavky</w:t>
      </w:r>
      <w:r>
        <w:rPr>
          <w:rFonts w:cs="Calibri"/>
          <w:b/>
          <w:sz w:val="20"/>
          <w:szCs w:val="20"/>
        </w:rPr>
        <w:t xml:space="preserve"> - </w:t>
      </w:r>
      <w:r w:rsidRPr="00D22B76">
        <w:rPr>
          <w:rFonts w:cs="Calibri"/>
          <w:sz w:val="20"/>
          <w:szCs w:val="20"/>
        </w:rPr>
        <w:t>zmena zmluvy</w:t>
      </w:r>
      <w:r>
        <w:rPr>
          <w:rFonts w:cs="Calibri"/>
          <w:b/>
          <w:sz w:val="20"/>
          <w:szCs w:val="20"/>
        </w:rPr>
        <w:t xml:space="preserve"> </w:t>
      </w:r>
      <w:r w:rsidRPr="003D3164">
        <w:rPr>
          <w:rFonts w:cs="Calibri"/>
          <w:sz w:val="20"/>
          <w:szCs w:val="20"/>
        </w:rPr>
        <w:t xml:space="preserve">podľa </w:t>
      </w:r>
      <w:r w:rsidRPr="00D22B76">
        <w:rPr>
          <w:rFonts w:cs="Calibri"/>
          <w:b/>
          <w:sz w:val="20"/>
          <w:szCs w:val="20"/>
        </w:rPr>
        <w:t>§ 18 ods. 1 písm. c) zákona č. 343/2015</w:t>
      </w:r>
      <w:r w:rsidRPr="003D3164">
        <w:rPr>
          <w:rFonts w:cs="Calibri"/>
          <w:sz w:val="20"/>
          <w:szCs w:val="20"/>
        </w:rPr>
        <w:t xml:space="preserve"> Z. z. o verejnom obstarávaní a o zmene a doplnení niektorých zákonov</w:t>
      </w:r>
      <w:r>
        <w:rPr>
          <w:rFonts w:cs="Calibri"/>
          <w:sz w:val="20"/>
          <w:szCs w:val="20"/>
        </w:rPr>
        <w:t xml:space="preserve">, ak </w:t>
      </w:r>
      <w:r w:rsidRPr="0086720E">
        <w:rPr>
          <w:rFonts w:cs="Calibri"/>
          <w:sz w:val="20"/>
          <w:szCs w:val="20"/>
        </w:rPr>
        <w:t>spĺňajú pravidlá oprávnenosti pre financovanie</w:t>
      </w:r>
      <w:r>
        <w:rPr>
          <w:rFonts w:cs="Calibri"/>
          <w:sz w:val="20"/>
          <w:szCs w:val="20"/>
        </w:rPr>
        <w:t xml:space="preserve"> DV a kritérium nepredvídateľnosti.</w:t>
      </w:r>
    </w:p>
    <w:p w14:paraId="07DDB0E1" w14:textId="7CC993D9" w:rsidR="00F42F06" w:rsidRDefault="00F42F06" w:rsidP="0092782B">
      <w:pPr>
        <w:widowControl w:val="0"/>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250A3D1A"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w:t>
      </w:r>
      <w:r w:rsidR="0029385C" w:rsidRPr="0029385C">
        <w:rPr>
          <w:rFonts w:cs="Calibri"/>
          <w:sz w:val="20"/>
          <w:szCs w:val="20"/>
          <w:lang w:eastAsia="sk-SK"/>
        </w:rPr>
        <w:t xml:space="preserve"> </w:t>
      </w:r>
      <w:r w:rsidR="0029385C">
        <w:rPr>
          <w:rFonts w:cs="Calibri"/>
          <w:sz w:val="20"/>
          <w:szCs w:val="20"/>
          <w:lang w:eastAsia="sk-SK"/>
        </w:rPr>
        <w:t>odôvodnenie dopadu krízovej situácie alebo</w:t>
      </w:r>
      <w:r>
        <w:rPr>
          <w:rFonts w:cs="Calibri"/>
          <w:sz w:val="20"/>
          <w:szCs w:val="20"/>
          <w:lang w:eastAsia="sk-SK"/>
        </w:rPr>
        <w:t xml:space="preserve"> nepredvídateľnosť - </w:t>
      </w:r>
      <w:r w:rsidR="00A6690F">
        <w:rPr>
          <w:rFonts w:cs="Calibri"/>
          <w:sz w:val="20"/>
          <w:szCs w:val="20"/>
          <w:lang w:eastAsia="sk-SK"/>
        </w:rPr>
        <w:t>popísať s ohľadom na začiatok VO</w:t>
      </w:r>
      <w:r w:rsidR="00A6690F">
        <w:rPr>
          <w:rStyle w:val="Odkaznapoznmkupodiarou"/>
          <w:rFonts w:cs="Calibri"/>
        </w:rPr>
        <w:footnoteReference w:id="113"/>
      </w:r>
      <w:r w:rsidR="00C82521">
        <w:rPr>
          <w:rFonts w:cs="Calibri"/>
          <w:sz w:val="20"/>
          <w:szCs w:val="20"/>
          <w:lang w:eastAsia="sk-SK"/>
        </w:rPr>
        <w:t>),</w:t>
      </w:r>
      <w:r w:rsidR="00A6690F">
        <w:rPr>
          <w:rFonts w:cs="Calibri"/>
          <w:sz w:val="20"/>
          <w:szCs w:val="20"/>
          <w:lang w:eastAsia="sk-SK"/>
        </w:rPr>
        <w:t xml:space="preserve"> </w:t>
      </w:r>
      <w:r w:rsidR="00C82521">
        <w:rPr>
          <w:rFonts w:cs="Calibri"/>
          <w:sz w:val="20"/>
          <w:szCs w:val="20"/>
          <w:lang w:eastAsia="sk-SK"/>
        </w:rPr>
        <w:t>popísať</w:t>
      </w:r>
      <w:r w:rsidR="00A6690F">
        <w:rPr>
          <w:rFonts w:cs="Calibri"/>
          <w:sz w:val="20"/>
          <w:szCs w:val="20"/>
          <w:lang w:eastAsia="sk-SK"/>
        </w:rPr>
        <w:t xml:space="preserve"> čo najkonkrétnejšie a vecne</w:t>
      </w:r>
      <w:r w:rsidR="00717FBF">
        <w:rPr>
          <w:rStyle w:val="Odkaznapoznmkupodiarou"/>
          <w:rFonts w:cs="Calibri"/>
          <w:szCs w:val="20"/>
          <w:lang w:eastAsia="sk-SK"/>
        </w:rPr>
        <w:footnoteReference w:id="114"/>
      </w:r>
      <w:r w:rsidR="0001691D">
        <w:rPr>
          <w:rFonts w:cs="Calibri"/>
          <w:sz w:val="20"/>
          <w:szCs w:val="20"/>
          <w:lang w:eastAsia="sk-SK"/>
        </w:rPr>
        <w:t>.</w:t>
      </w:r>
    </w:p>
    <w:p w14:paraId="0512B2D5" w14:textId="77777777"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5"/>
      </w:r>
      <w:r>
        <w:rPr>
          <w:rFonts w:cs="Calibri"/>
          <w:sz w:val="20"/>
          <w:szCs w:val="20"/>
          <w:lang w:eastAsia="sk-SK"/>
        </w:rPr>
        <w:t>,</w:t>
      </w:r>
    </w:p>
    <w:p w14:paraId="39633F1D"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 xml:space="preserve">k zmene (vyžaduje sa oficiálny súhlas </w:t>
      </w:r>
      <w:proofErr w:type="spellStart"/>
      <w:r>
        <w:rPr>
          <w:rFonts w:cs="Calibri"/>
          <w:sz w:val="20"/>
          <w:szCs w:val="20"/>
          <w:lang w:eastAsia="sk-SK"/>
        </w:rPr>
        <w:t>t.j</w:t>
      </w:r>
      <w:proofErr w:type="spellEnd"/>
      <w:r>
        <w:rPr>
          <w:rFonts w:cs="Calibri"/>
          <w:sz w:val="20"/>
          <w:szCs w:val="20"/>
          <w:lang w:eastAsia="sk-SK"/>
        </w:rPr>
        <w:t>. podpísané stanovisko s pečiatkou)</w:t>
      </w:r>
      <w:r w:rsidR="002A18DA">
        <w:rPr>
          <w:rFonts w:cs="Calibri"/>
          <w:sz w:val="20"/>
          <w:szCs w:val="20"/>
          <w:lang w:eastAsia="sk-SK"/>
        </w:rPr>
        <w:t>,</w:t>
      </w:r>
    </w:p>
    <w:p w14:paraId="1FE58886" w14:textId="77777777" w:rsidR="007D7145" w:rsidRDefault="002A18D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 xml:space="preserve">v prípade zmlúv realizovaných podľa FIDIC </w:t>
      </w:r>
      <w:proofErr w:type="spellStart"/>
      <w:r w:rsidRPr="0007544B">
        <w:rPr>
          <w:rFonts w:cs="Calibri"/>
          <w:sz w:val="20"/>
          <w:szCs w:val="20"/>
          <w:u w:val="single"/>
          <w:lang w:eastAsia="sk-SK"/>
        </w:rPr>
        <w:t>Red</w:t>
      </w:r>
      <w:proofErr w:type="spellEnd"/>
      <w:r w:rsidRPr="0007544B">
        <w:rPr>
          <w:rFonts w:cs="Calibri"/>
          <w:sz w:val="20"/>
          <w:szCs w:val="20"/>
          <w:u w:val="single"/>
          <w:lang w:eastAsia="sk-SK"/>
        </w:rPr>
        <w:t xml:space="preserve"> </w:t>
      </w:r>
      <w:proofErr w:type="spellStart"/>
      <w:r w:rsidRPr="0007544B">
        <w:rPr>
          <w:rFonts w:cs="Calibri"/>
          <w:sz w:val="20"/>
          <w:szCs w:val="20"/>
          <w:u w:val="single"/>
          <w:lang w:eastAsia="sk-SK"/>
        </w:rPr>
        <w:t>Book</w:t>
      </w:r>
      <w:proofErr w:type="spellEnd"/>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 xml:space="preserve">v prípade zmlúv realizovaných podľa FIDIC </w:t>
      </w:r>
      <w:proofErr w:type="spellStart"/>
      <w:r w:rsidRPr="0007544B">
        <w:rPr>
          <w:rFonts w:cs="Calibri"/>
          <w:sz w:val="20"/>
          <w:szCs w:val="20"/>
          <w:u w:val="single"/>
          <w:lang w:eastAsia="sk-SK"/>
        </w:rPr>
        <w:t>Yellow</w:t>
      </w:r>
      <w:proofErr w:type="spellEnd"/>
      <w:r w:rsidRPr="0007544B">
        <w:rPr>
          <w:rFonts w:cs="Calibri"/>
          <w:sz w:val="20"/>
          <w:szCs w:val="20"/>
          <w:u w:val="single"/>
          <w:lang w:eastAsia="sk-SK"/>
        </w:rPr>
        <w:t xml:space="preserve"> </w:t>
      </w:r>
      <w:proofErr w:type="spellStart"/>
      <w:r w:rsidRPr="0007544B">
        <w:rPr>
          <w:rFonts w:cs="Calibri"/>
          <w:sz w:val="20"/>
          <w:szCs w:val="20"/>
          <w:u w:val="single"/>
          <w:lang w:eastAsia="sk-SK"/>
        </w:rPr>
        <w:t>Book</w:t>
      </w:r>
      <w:proofErr w:type="spellEnd"/>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lastRenderedPageBreak/>
        <w:t>vyplnený formulár „Stanovisko k zmene zo strany prijímateľa“ (príloha Príručky pre prijímateľa). Toto stanovisko sa považuje za súhlas prijímateľa s vykonaním zmeny;</w:t>
      </w:r>
    </w:p>
    <w:p w14:paraId="79E619CE"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92782B">
      <w:pPr>
        <w:pStyle w:val="Odsekzoznamu"/>
        <w:widowControl w:val="0"/>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92782B">
      <w:pPr>
        <w:pStyle w:val="Odsekzoznamu"/>
        <w:widowControl w:val="0"/>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92782B">
      <w:pPr>
        <w:widowControl w:val="0"/>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92782B">
      <w:pPr>
        <w:widowControl w:val="0"/>
        <w:numPr>
          <w:ilvl w:val="0"/>
          <w:numId w:val="43"/>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92782B">
      <w:pPr>
        <w:widowControl w:val="0"/>
        <w:numPr>
          <w:ilvl w:val="0"/>
          <w:numId w:val="43"/>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92782B">
      <w:pPr>
        <w:widowControl w:val="0"/>
        <w:numPr>
          <w:ilvl w:val="0"/>
          <w:numId w:val="43"/>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92782B">
      <w:pPr>
        <w:widowControl w:val="0"/>
        <w:numPr>
          <w:ilvl w:val="0"/>
          <w:numId w:val="43"/>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92782B">
      <w:pPr>
        <w:widowControl w:val="0"/>
        <w:numPr>
          <w:ilvl w:val="0"/>
          <w:numId w:val="43"/>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92782B">
      <w:pPr>
        <w:widowControl w:val="0"/>
        <w:numPr>
          <w:ilvl w:val="0"/>
          <w:numId w:val="43"/>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92782B">
      <w:pPr>
        <w:widowControl w:val="0"/>
        <w:spacing w:before="120" w:after="0" w:line="240" w:lineRule="auto"/>
        <w:jc w:val="both"/>
        <w:rPr>
          <w:sz w:val="20"/>
          <w:szCs w:val="20"/>
        </w:rPr>
      </w:pPr>
      <w:r>
        <w:rPr>
          <w:sz w:val="20"/>
          <w:szCs w:val="20"/>
        </w:rPr>
        <w:t>Prijímateľ je zodpovedný za pravosť, správnosť a kompletnosť údajov uvedených v </w:t>
      </w:r>
      <w:proofErr w:type="spellStart"/>
      <w:r>
        <w:rPr>
          <w:sz w:val="20"/>
          <w:szCs w:val="20"/>
        </w:rPr>
        <w:t>ŽoP</w:t>
      </w:r>
      <w:proofErr w:type="spellEnd"/>
      <w:r>
        <w:rPr>
          <w:sz w:val="20"/>
          <w:szCs w:val="20"/>
        </w:rPr>
        <w:t xml:space="preserve"> a jej prílohách. Ak na základe nepravých alebo nesprávnych údajov uvedených v akejkoľvek </w:t>
      </w:r>
      <w:proofErr w:type="spellStart"/>
      <w:r>
        <w:rPr>
          <w:sz w:val="20"/>
          <w:szCs w:val="20"/>
        </w:rPr>
        <w:t>ŽoP</w:t>
      </w:r>
      <w:proofErr w:type="spellEnd"/>
      <w:r>
        <w:rPr>
          <w:sz w:val="20"/>
          <w:szCs w:val="20"/>
        </w:rPr>
        <w:t xml:space="preserve"> dôjde k vyplateniu alebo schváleniu platby, prijímateľ je povinný takto vyplatené alebo schválené prostriedky bezodkladne, od kedy sa o tejto skutočnosti dozvie, vrátiť. </w:t>
      </w:r>
    </w:p>
    <w:p w14:paraId="0F702889" w14:textId="0BE8E2D7" w:rsidR="00F42F06" w:rsidRDefault="00F42F06" w:rsidP="0092782B">
      <w:pPr>
        <w:pStyle w:val="Odsekzoznamu"/>
        <w:widowControl w:val="0"/>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1696681A" w:rsidR="007B731D" w:rsidRPr="002C6E2E" w:rsidRDefault="007B731D" w:rsidP="0092782B">
      <w:pPr>
        <w:widowControl w:val="0"/>
        <w:jc w:val="both"/>
        <w:rPr>
          <w:rFonts w:cs="Calibri"/>
          <w:b/>
          <w:sz w:val="18"/>
        </w:rPr>
      </w:pPr>
      <w:r w:rsidRPr="002C6E2E">
        <w:rPr>
          <w:rFonts w:cs="Calibri"/>
          <w:b/>
          <w:sz w:val="20"/>
        </w:rPr>
        <w:t xml:space="preserve">Príklady posúdenia oprávnenosti </w:t>
      </w:r>
      <w:r w:rsidR="00102EE7" w:rsidRPr="00356A43">
        <w:rPr>
          <w:rFonts w:cs="Calibri"/>
          <w:b/>
          <w:sz w:val="20"/>
        </w:rPr>
        <w:t xml:space="preserve">pre financovanie z rezervy na nepredvídané výdavky </w:t>
      </w:r>
      <w:r w:rsidRPr="002C6E2E">
        <w:rPr>
          <w:rFonts w:cs="Calibri"/>
          <w:b/>
          <w:sz w:val="20"/>
        </w:rPr>
        <w:t>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92782B">
      <w:pPr>
        <w:widowControl w:val="0"/>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498" w:name="_Toc7078333"/>
      <w:r w:rsidRPr="00A374F2">
        <w:rPr>
          <w:b/>
          <w:color w:val="FFFFFF"/>
        </w:rPr>
        <w:lastRenderedPageBreak/>
        <w:t>Hospodárnosť výdavkov</w:t>
      </w:r>
      <w:bookmarkEnd w:id="498"/>
    </w:p>
    <w:p w14:paraId="14F08F35" w14:textId="77777777" w:rsidR="002058EB" w:rsidRDefault="002058EB"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6"/>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xml:space="preserve">, </w:t>
      </w:r>
      <w:proofErr w:type="spellStart"/>
      <w:r w:rsidR="00970D7B">
        <w:rPr>
          <w:rFonts w:cs="Calibri"/>
          <w:bCs/>
          <w:sz w:val="20"/>
          <w:szCs w:val="20"/>
          <w:lang w:val="sk-SK" w:eastAsia="cs-CZ"/>
        </w:rPr>
        <w:t>t.j</w:t>
      </w:r>
      <w:proofErr w:type="spellEnd"/>
      <w:r w:rsidR="00970D7B">
        <w:rPr>
          <w:rFonts w:cs="Calibri"/>
          <w:bCs/>
          <w:sz w:val="20"/>
          <w:szCs w:val="20"/>
          <w:lang w:val="sk-SK" w:eastAsia="cs-CZ"/>
        </w:rPr>
        <w:t>. minimálne štandardy</w:t>
      </w:r>
      <w:r w:rsidRPr="00A374F2">
        <w:rPr>
          <w:rFonts w:cs="Calibri"/>
          <w:bCs/>
          <w:sz w:val="20"/>
          <w:szCs w:val="20"/>
          <w:lang w:eastAsia="cs-CZ"/>
        </w:rPr>
        <w:t xml:space="preserve"> pre proces posudzovania zásady hospodárnosti výdavkov projektu, resp. </w:t>
      </w:r>
      <w:proofErr w:type="spellStart"/>
      <w:r w:rsidRPr="00A374F2">
        <w:rPr>
          <w:rFonts w:cs="Calibri"/>
          <w:bCs/>
          <w:sz w:val="20"/>
          <w:szCs w:val="20"/>
          <w:lang w:eastAsia="cs-CZ"/>
        </w:rPr>
        <w:t>ŽoNFP</w:t>
      </w:r>
      <w:proofErr w:type="spellEnd"/>
      <w:r w:rsidRPr="00A374F2">
        <w:rPr>
          <w:rFonts w:cs="Calibri"/>
          <w:bCs/>
          <w:sz w:val="20"/>
          <w:szCs w:val="20"/>
          <w:lang w:eastAsia="cs-CZ"/>
        </w:rPr>
        <w:t>.</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w:t>
      </w:r>
      <w:proofErr w:type="spellStart"/>
      <w:r w:rsidRPr="00A374F2">
        <w:rPr>
          <w:rFonts w:cs="Calibri"/>
          <w:bCs/>
          <w:sz w:val="20"/>
          <w:szCs w:val="20"/>
          <w:lang w:eastAsia="cs-CZ"/>
        </w:rPr>
        <w:t>value</w:t>
      </w:r>
      <w:proofErr w:type="spellEnd"/>
      <w:r w:rsidRPr="00A374F2">
        <w:rPr>
          <w:rFonts w:cs="Calibri"/>
          <w:bCs/>
          <w:sz w:val="20"/>
          <w:szCs w:val="20"/>
          <w:lang w:eastAsia="cs-CZ"/>
        </w:rPr>
        <w:t xml:space="preserve"> </w:t>
      </w:r>
      <w:proofErr w:type="spellStart"/>
      <w:r w:rsidRPr="00A374F2">
        <w:rPr>
          <w:rFonts w:cs="Calibri"/>
          <w:bCs/>
          <w:sz w:val="20"/>
          <w:szCs w:val="20"/>
          <w:lang w:eastAsia="cs-CZ"/>
        </w:rPr>
        <w:t>for</w:t>
      </w:r>
      <w:proofErr w:type="spellEnd"/>
      <w:r w:rsidRPr="00A374F2">
        <w:rPr>
          <w:rFonts w:cs="Calibri"/>
          <w:bCs/>
          <w:sz w:val="20"/>
          <w:szCs w:val="20"/>
          <w:lang w:eastAsia="cs-CZ"/>
        </w:rPr>
        <w:t xml:space="preserve"> </w:t>
      </w:r>
      <w:proofErr w:type="spellStart"/>
      <w:r w:rsidRPr="00A374F2">
        <w:rPr>
          <w:rFonts w:cs="Calibri"/>
          <w:bCs/>
          <w:sz w:val="20"/>
          <w:szCs w:val="20"/>
          <w:lang w:eastAsia="cs-CZ"/>
        </w:rPr>
        <w:t>money</w:t>
      </w:r>
      <w:proofErr w:type="spellEnd"/>
      <w:r w:rsidRPr="00A374F2">
        <w:rPr>
          <w:rFonts w:cs="Calibri"/>
          <w:bCs/>
          <w:sz w:val="20"/>
          <w:szCs w:val="20"/>
          <w:lang w:eastAsia="cs-CZ"/>
        </w:rPr>
        <w:t>“.</w:t>
      </w:r>
    </w:p>
    <w:p w14:paraId="6002B310" w14:textId="4B1E97BC"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w:t>
      </w:r>
      <w:proofErr w:type="spellStart"/>
      <w:r w:rsidRPr="00A374F2">
        <w:rPr>
          <w:rFonts w:cs="Calibri"/>
          <w:bCs/>
          <w:sz w:val="20"/>
          <w:szCs w:val="20"/>
          <w:lang w:eastAsia="cs-CZ"/>
        </w:rPr>
        <w:t>ŽoNFP</w:t>
      </w:r>
      <w:proofErr w:type="spellEnd"/>
      <w:r w:rsidRPr="00A374F2">
        <w:rPr>
          <w:rFonts w:cs="Calibri"/>
          <w:bCs/>
          <w:sz w:val="20"/>
          <w:szCs w:val="20"/>
          <w:lang w:eastAsia="cs-CZ"/>
        </w:rPr>
        <w:t>)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w:t>
      </w:r>
      <w:proofErr w:type="spellStart"/>
      <w:r w:rsidR="00864385">
        <w:rPr>
          <w:rFonts w:cs="Calibri"/>
          <w:bCs/>
          <w:sz w:val="20"/>
          <w:szCs w:val="20"/>
          <w:lang w:val="sk-SK" w:eastAsia="cs-CZ"/>
        </w:rPr>
        <w:t>ŽoNFP</w:t>
      </w:r>
      <w:proofErr w:type="spellEnd"/>
      <w:r w:rsidR="00864385">
        <w:rPr>
          <w:rFonts w:cs="Calibri"/>
          <w:bCs/>
          <w:sz w:val="20"/>
          <w:szCs w:val="20"/>
          <w:lang w:val="sk-SK" w:eastAsia="cs-CZ"/>
        </w:rPr>
        <w:t xml:space="preserve">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 xml:space="preserve">konanie o </w:t>
      </w:r>
      <w:proofErr w:type="spellStart"/>
      <w:r w:rsidRPr="00A374F2">
        <w:rPr>
          <w:rFonts w:cs="Calibri"/>
          <w:bCs/>
          <w:sz w:val="20"/>
          <w:szCs w:val="20"/>
          <w:lang w:eastAsia="cs-CZ"/>
        </w:rPr>
        <w:t>ŽoNFP</w:t>
      </w:r>
      <w:proofErr w:type="spellEnd"/>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w:t>
      </w:r>
      <w:proofErr w:type="spellStart"/>
      <w:r w:rsidR="009B2B79">
        <w:rPr>
          <w:rFonts w:cs="Calibri"/>
          <w:bCs/>
          <w:sz w:val="20"/>
          <w:szCs w:val="20"/>
          <w:lang w:val="sk-SK" w:eastAsia="cs-CZ"/>
        </w:rPr>
        <w:t>PpOH</w:t>
      </w:r>
      <w:proofErr w:type="spellEnd"/>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xml:space="preserve">, na ktoré sa nevzťahuje pôsobnosť zákona č. 343/2015 </w:t>
      </w:r>
      <w:proofErr w:type="spellStart"/>
      <w:r>
        <w:rPr>
          <w:rFonts w:cs="Calibri"/>
          <w:bCs/>
          <w:sz w:val="20"/>
          <w:szCs w:val="20"/>
          <w:lang w:val="sk-SK" w:eastAsia="cs-CZ"/>
        </w:rPr>
        <w:t>Z.z</w:t>
      </w:r>
      <w:proofErr w:type="spellEnd"/>
      <w:r>
        <w:rPr>
          <w:rFonts w:cs="Calibri"/>
          <w:bCs/>
          <w:sz w:val="20"/>
          <w:szCs w:val="20"/>
          <w:lang w:val="sk-SK" w:eastAsia="cs-CZ"/>
        </w:rPr>
        <w:t>.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7"/>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92782B">
      <w:pPr>
        <w:pStyle w:val="Odsekzoznamu"/>
        <w:widowControl w:val="0"/>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92782B">
      <w:pPr>
        <w:pStyle w:val="Odsekzoznamu"/>
        <w:widowControl w:val="0"/>
        <w:autoSpaceDE w:val="0"/>
        <w:autoSpaceDN w:val="0"/>
        <w:adjustRightInd w:val="0"/>
        <w:spacing w:before="120" w:after="0" w:line="240" w:lineRule="auto"/>
        <w:ind w:left="0"/>
        <w:rPr>
          <w:sz w:val="20"/>
          <w:szCs w:val="20"/>
          <w:lang w:val="sk-SK"/>
        </w:rPr>
      </w:pPr>
      <w:r>
        <w:rPr>
          <w:sz w:val="20"/>
          <w:szCs w:val="20"/>
          <w:lang w:val="sk-SK"/>
        </w:rPr>
        <w:t>T</w:t>
      </w:r>
      <w:proofErr w:type="spellStart"/>
      <w:r w:rsidRPr="00A829C2">
        <w:rPr>
          <w:sz w:val="20"/>
          <w:szCs w:val="20"/>
        </w:rPr>
        <w:t>abuľka</w:t>
      </w:r>
      <w:proofErr w:type="spellEnd"/>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92782B">
      <w:pPr>
        <w:pStyle w:val="Odsekzoznamu"/>
        <w:widowControl w:val="0"/>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92782B">
      <w:pPr>
        <w:pStyle w:val="Odsekzoznamu"/>
        <w:widowControl w:val="0"/>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18"/>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w:t>
      </w:r>
      <w:r w:rsidR="00893466" w:rsidRPr="00A374F2">
        <w:rPr>
          <w:rFonts w:cs="Calibri"/>
          <w:bCs/>
          <w:sz w:val="20"/>
          <w:szCs w:val="20"/>
          <w:lang w:eastAsia="cs-CZ"/>
        </w:rPr>
        <w:lastRenderedPageBreak/>
        <w:t>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w:t>
      </w:r>
      <w:proofErr w:type="spellStart"/>
      <w:r w:rsidR="00893466" w:rsidRPr="00A374F2">
        <w:rPr>
          <w:rFonts w:cs="Calibri"/>
          <w:bCs/>
          <w:sz w:val="20"/>
          <w:szCs w:val="20"/>
          <w:lang w:eastAsia="cs-CZ"/>
        </w:rPr>
        <w:t>ŽoNFP</w:t>
      </w:r>
      <w:proofErr w:type="spellEnd"/>
      <w:r w:rsidR="00893466" w:rsidRPr="00A374F2">
        <w:rPr>
          <w:rFonts w:cs="Calibri"/>
          <w:bCs/>
          <w:sz w:val="20"/>
          <w:szCs w:val="20"/>
          <w:lang w:eastAsia="cs-CZ"/>
        </w:rPr>
        <w:t xml:space="preserve">)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92782B">
      <w:pPr>
        <w:widowControl w:val="0"/>
        <w:numPr>
          <w:ilvl w:val="0"/>
          <w:numId w:val="81"/>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9"/>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w:t>
      </w:r>
      <w:proofErr w:type="spellStart"/>
      <w:r w:rsidRPr="00585B04">
        <w:rPr>
          <w:rFonts w:cs="Calibri"/>
          <w:bCs/>
          <w:sz w:val="20"/>
          <w:szCs w:val="20"/>
          <w:lang w:eastAsia="cs-CZ"/>
        </w:rPr>
        <w:t>ante</w:t>
      </w:r>
      <w:proofErr w:type="spellEnd"/>
      <w:r w:rsidRPr="00585B04">
        <w:rPr>
          <w:rFonts w:cs="Calibri"/>
          <w:bCs/>
          <w:sz w:val="20"/>
          <w:szCs w:val="20"/>
          <w:lang w:eastAsia="cs-CZ"/>
        </w:rPr>
        <w:t xml:space="preserve"> odsúhlaseniu RO),</w:t>
      </w:r>
    </w:p>
    <w:p w14:paraId="4C9013A4"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w:t>
      </w:r>
      <w:proofErr w:type="spellStart"/>
      <w:r w:rsidRPr="00585B04">
        <w:rPr>
          <w:rFonts w:cs="Calibri"/>
          <w:bCs/>
          <w:sz w:val="20"/>
          <w:szCs w:val="20"/>
          <w:lang w:eastAsia="cs-CZ"/>
        </w:rPr>
        <w:t>ante</w:t>
      </w:r>
      <w:proofErr w:type="spellEnd"/>
      <w:r w:rsidRPr="00585B04">
        <w:rPr>
          <w:rFonts w:cs="Calibri"/>
          <w:bCs/>
          <w:sz w:val="20"/>
          <w:szCs w:val="20"/>
          <w:lang w:eastAsia="cs-CZ"/>
        </w:rPr>
        <w:t xml:space="preserve"> odsúhlaseniu RO).</w:t>
      </w:r>
    </w:p>
    <w:p w14:paraId="4E4E68DF" w14:textId="68789A89" w:rsidR="00EF1080" w:rsidRPr="00585B04" w:rsidRDefault="00EF1080"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92782B">
      <w:pPr>
        <w:widowControl w:val="0"/>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92782B">
      <w:pPr>
        <w:widowControl w:val="0"/>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92782B">
      <w:pPr>
        <w:widowControl w:val="0"/>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92782B">
      <w:pPr>
        <w:widowControl w:val="0"/>
        <w:numPr>
          <w:ilvl w:val="0"/>
          <w:numId w:val="53"/>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92782B">
      <w:pPr>
        <w:widowControl w:val="0"/>
        <w:numPr>
          <w:ilvl w:val="0"/>
          <w:numId w:val="53"/>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0"/>
      </w:r>
      <w:r w:rsidRPr="00A374F2">
        <w:rPr>
          <w:sz w:val="20"/>
          <w:lang w:eastAsia="sk-SK"/>
        </w:rPr>
        <w:t>.</w:t>
      </w:r>
    </w:p>
    <w:p w14:paraId="56A4670F" w14:textId="77777777" w:rsidR="006746E7" w:rsidRDefault="006746E7"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92782B">
      <w:pPr>
        <w:widowControl w:val="0"/>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92782B">
      <w:pPr>
        <w:widowControl w:val="0"/>
        <w:spacing w:before="120" w:after="0" w:line="240" w:lineRule="auto"/>
        <w:rPr>
          <w:b/>
          <w:color w:val="002060"/>
          <w:lang w:eastAsia="sk-SK"/>
        </w:rPr>
      </w:pPr>
      <w:r>
        <w:rPr>
          <w:b/>
          <w:color w:val="002060"/>
          <w:lang w:eastAsia="sk-SK"/>
        </w:rPr>
        <w:lastRenderedPageBreak/>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V prípade, ak žiadateľ ukončil proces VO pred predložením </w:t>
      </w:r>
      <w:proofErr w:type="spellStart"/>
      <w:r w:rsidRPr="00A374F2">
        <w:rPr>
          <w:rFonts w:cs="Calibri"/>
          <w:bCs/>
          <w:sz w:val="20"/>
          <w:szCs w:val="20"/>
          <w:lang w:eastAsia="cs-CZ"/>
        </w:rPr>
        <w:t>ŽoNFP</w:t>
      </w:r>
      <w:proofErr w:type="spellEnd"/>
      <w:r w:rsidRPr="00A374F2">
        <w:rPr>
          <w:rFonts w:cs="Calibri"/>
          <w:bCs/>
          <w:sz w:val="20"/>
          <w:szCs w:val="20"/>
          <w:lang w:eastAsia="cs-CZ"/>
        </w:rPr>
        <w:t xml:space="preserve">, je oprávnený preukázať hospodárnosť predmetných výdavkov na základe výsledku zrealizovaného VO. V takom prípade žiadateľ stanoví v rozpočte </w:t>
      </w:r>
      <w:proofErr w:type="spellStart"/>
      <w:r w:rsidRPr="00A374F2">
        <w:rPr>
          <w:rFonts w:cs="Calibri"/>
          <w:bCs/>
          <w:sz w:val="20"/>
          <w:szCs w:val="20"/>
          <w:lang w:eastAsia="cs-CZ"/>
        </w:rPr>
        <w:t>ŽoNFP</w:t>
      </w:r>
      <w:proofErr w:type="spellEnd"/>
      <w:r w:rsidRPr="00A374F2">
        <w:rPr>
          <w:rFonts w:cs="Calibri"/>
          <w:bCs/>
          <w:sz w:val="20"/>
          <w:szCs w:val="20"/>
          <w:lang w:eastAsia="cs-CZ"/>
        </w:rPr>
        <w:t xml:space="preserve"> výšku oprávnených výdavkov v zmysle ukončeného verejného obstarávania podľa zákona o VO.</w:t>
      </w:r>
    </w:p>
    <w:p w14:paraId="2DA03616" w14:textId="0852F08E" w:rsidR="006746E7" w:rsidRDefault="006746E7" w:rsidP="0092782B">
      <w:pPr>
        <w:widowControl w:val="0"/>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92782B">
      <w:pPr>
        <w:widowControl w:val="0"/>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w:t>
      </w:r>
      <w:proofErr w:type="spellStart"/>
      <w:r w:rsidR="004705B2">
        <w:rPr>
          <w:rFonts w:cs="Calibri"/>
          <w:bCs/>
          <w:sz w:val="20"/>
          <w:szCs w:val="20"/>
          <w:lang w:eastAsia="cs-CZ"/>
        </w:rPr>
        <w:t>ŽoNFP</w:t>
      </w:r>
      <w:proofErr w:type="spellEnd"/>
      <w:r w:rsidR="004705B2">
        <w:rPr>
          <w:rFonts w:cs="Calibri"/>
          <w:bCs/>
          <w:sz w:val="20"/>
          <w:szCs w:val="20"/>
          <w:lang w:eastAsia="cs-CZ"/>
        </w:rPr>
        <w:t>),</w:t>
      </w:r>
    </w:p>
    <w:p w14:paraId="5F636C2A" w14:textId="0C288AF2" w:rsidR="004705B2" w:rsidRDefault="00A20BE6"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92782B">
      <w:pPr>
        <w:pStyle w:val="Zkladntext"/>
        <w:widowControl w:val="0"/>
        <w:numPr>
          <w:ilvl w:val="0"/>
          <w:numId w:val="92"/>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92782B">
      <w:pPr>
        <w:pStyle w:val="Zkladntext"/>
        <w:widowControl w:val="0"/>
        <w:numPr>
          <w:ilvl w:val="0"/>
          <w:numId w:val="92"/>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21"/>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2"/>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lastRenderedPageBreak/>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3"/>
      </w:r>
      <w:r w:rsidRPr="00D97B98">
        <w:rPr>
          <w:sz w:val="16"/>
          <w:szCs w:val="16"/>
        </w:rPr>
        <w:t>.</w:t>
      </w:r>
    </w:p>
    <w:p w14:paraId="37C52B36"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 xml:space="preserve">Ak </w:t>
      </w:r>
      <w:proofErr w:type="spellStart"/>
      <w:r w:rsidRPr="003177A3">
        <w:rPr>
          <w:rFonts w:ascii="Calibri" w:hAnsi="Calibri"/>
          <w:sz w:val="20"/>
          <w:szCs w:val="20"/>
        </w:rPr>
        <w:t>vysúťažená</w:t>
      </w:r>
      <w:proofErr w:type="spellEnd"/>
      <w:r w:rsidRPr="003177A3">
        <w:rPr>
          <w:rFonts w:ascii="Calibri" w:hAnsi="Calibri"/>
          <w:sz w:val="20"/>
          <w:szCs w:val="20"/>
        </w:rPr>
        <w:t xml:space="preserve">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92782B">
      <w:pPr>
        <w:pStyle w:val="Zkladntext"/>
        <w:widowControl w:val="0"/>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92782B">
      <w:pPr>
        <w:pStyle w:val="Zkladntext"/>
        <w:widowControl w:val="0"/>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92782B">
      <w:pPr>
        <w:pStyle w:val="Zkladntext"/>
        <w:widowControl w:val="0"/>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92782B">
      <w:pPr>
        <w:pStyle w:val="Zkladntext"/>
        <w:widowControl w:val="0"/>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92782B">
      <w:pPr>
        <w:pStyle w:val="Zkladntext"/>
        <w:widowControl w:val="0"/>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92782B">
      <w:pPr>
        <w:widowControl w:val="0"/>
        <w:rPr>
          <w:b/>
          <w:color w:val="002060"/>
          <w:lang w:eastAsia="sk-SK"/>
        </w:rPr>
      </w:pPr>
      <w:r w:rsidRPr="00A374F2">
        <w:rPr>
          <w:b/>
          <w:color w:val="002060"/>
          <w:lang w:eastAsia="sk-SK"/>
        </w:rPr>
        <w:t>Prieskum trhu</w:t>
      </w:r>
      <w:r w:rsidR="00DB1EF9">
        <w:rPr>
          <w:rStyle w:val="Odkaznapoznmkupodiarou"/>
          <w:b/>
          <w:color w:val="002060"/>
          <w:lang w:eastAsia="sk-SK"/>
        </w:rPr>
        <w:footnoteReference w:id="124"/>
      </w:r>
    </w:p>
    <w:p w14:paraId="45D4B4A8" w14:textId="1822D4A9" w:rsidR="006746E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w:t>
      </w:r>
      <w:r w:rsidRPr="00A374F2">
        <w:rPr>
          <w:rFonts w:cs="Calibri"/>
          <w:bCs/>
          <w:sz w:val="20"/>
          <w:szCs w:val="20"/>
          <w:lang w:eastAsia="cs-CZ"/>
        </w:rPr>
        <w:lastRenderedPageBreak/>
        <w:t xml:space="preserve">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92782B">
      <w:pPr>
        <w:widowControl w:val="0"/>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92782B">
      <w:pPr>
        <w:widowControl w:val="0"/>
        <w:numPr>
          <w:ilvl w:val="0"/>
          <w:numId w:val="90"/>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92782B">
      <w:pPr>
        <w:widowControl w:val="0"/>
        <w:numPr>
          <w:ilvl w:val="0"/>
          <w:numId w:val="90"/>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33"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92782B">
      <w:pPr>
        <w:pStyle w:val="Zkladntext"/>
        <w:widowControl w:val="0"/>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xml:space="preserve">, </w:t>
      </w:r>
      <w:proofErr w:type="spellStart"/>
      <w:r w:rsidR="007D6F7A">
        <w:rPr>
          <w:rFonts w:ascii="Calibri" w:eastAsia="Calibri" w:hAnsi="Calibri" w:cs="Calibri"/>
          <w:bCs/>
          <w:sz w:val="20"/>
          <w:szCs w:val="20"/>
          <w:lang w:val="sk-SK" w:eastAsia="cs-CZ"/>
        </w:rPr>
        <w:t>t.j</w:t>
      </w:r>
      <w:proofErr w:type="spellEnd"/>
      <w:r w:rsidR="007D6F7A">
        <w:rPr>
          <w:rFonts w:ascii="Calibri" w:eastAsia="Calibri" w:hAnsi="Calibri" w:cs="Calibri"/>
          <w:bCs/>
          <w:sz w:val="20"/>
          <w:szCs w:val="20"/>
          <w:lang w:val="sk-SK" w:eastAsia="cs-CZ"/>
        </w:rPr>
        <w:t>. hodnota získaná aritmetickým priemerom porovnateľných ponúk.</w:t>
      </w:r>
    </w:p>
    <w:p w14:paraId="6FDBCEC7" w14:textId="5C3D7E2D" w:rsidR="007D6F7A" w:rsidRDefault="007D6F7A" w:rsidP="0092782B">
      <w:pPr>
        <w:pStyle w:val="Zkladntext"/>
        <w:widowControl w:val="0"/>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lastRenderedPageBreak/>
        <w:t>vyhľadávania cien na internete;</w:t>
      </w:r>
    </w:p>
    <w:p w14:paraId="1CA067D2"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proofErr w:type="spellStart"/>
      <w:r w:rsidRPr="007D6F7A">
        <w:rPr>
          <w:rFonts w:ascii="Calibri" w:eastAsia="Calibri" w:hAnsi="Calibri" w:cs="Calibri"/>
          <w:bCs/>
          <w:sz w:val="20"/>
          <w:szCs w:val="20"/>
          <w:lang w:val="sk-SK" w:eastAsia="cs-CZ"/>
        </w:rPr>
        <w:t>ŽoNFP</w:t>
      </w:r>
      <w:proofErr w:type="spellEnd"/>
      <w:r w:rsidRPr="007D6F7A">
        <w:rPr>
          <w:rFonts w:ascii="Calibri" w:eastAsia="Calibri" w:hAnsi="Calibri" w:cs="Calibri"/>
          <w:bCs/>
          <w:sz w:val="20"/>
          <w:szCs w:val="20"/>
          <w:lang w:val="sk-SK" w:eastAsia="cs-CZ"/>
        </w:rPr>
        <w:t xml:space="preserve">, na základe žiadateľom vykonaného prieskumu trhu, prostredníctvom vykonania svojho vlastného prieskumu trhu. V prípade, ak výška výdavkov nárokovaných žiadateľom v rozpočte </w:t>
      </w:r>
      <w:proofErr w:type="spellStart"/>
      <w:r w:rsidRPr="007D6F7A">
        <w:rPr>
          <w:rFonts w:ascii="Calibri" w:eastAsia="Calibri" w:hAnsi="Calibri" w:cs="Calibri"/>
          <w:bCs/>
          <w:sz w:val="20"/>
          <w:szCs w:val="20"/>
          <w:lang w:val="sk-SK" w:eastAsia="cs-CZ"/>
        </w:rPr>
        <w:t>ŽoNFP</w:t>
      </w:r>
      <w:proofErr w:type="spellEnd"/>
      <w:r w:rsidRPr="007D6F7A">
        <w:rPr>
          <w:rFonts w:ascii="Calibri" w:eastAsia="Calibri" w:hAnsi="Calibri" w:cs="Calibri"/>
          <w:bCs/>
          <w:sz w:val="20"/>
          <w:szCs w:val="20"/>
          <w:lang w:val="sk-SK" w:eastAsia="cs-CZ"/>
        </w:rPr>
        <w:t xml:space="preserve">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5"/>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92782B">
      <w:pPr>
        <w:pStyle w:val="Zoznamsodrkami"/>
        <w:widowControl w:val="0"/>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6"/>
      </w:r>
      <w:r w:rsidRPr="00C503D1">
        <w:rPr>
          <w:sz w:val="24"/>
          <w:szCs w:val="24"/>
          <w:lang w:val="sk-SK"/>
        </w:rPr>
        <w:t>.</w:t>
      </w:r>
    </w:p>
    <w:p w14:paraId="4AF4F6E2" w14:textId="77777777" w:rsidR="00D13643" w:rsidRPr="00205163" w:rsidRDefault="006746E7" w:rsidP="0092782B">
      <w:pPr>
        <w:pStyle w:val="Zoznamsodrkami"/>
        <w:widowControl w:val="0"/>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92782B">
      <w:pPr>
        <w:pStyle w:val="Zoznamsodrkami"/>
        <w:widowControl w:val="0"/>
        <w:numPr>
          <w:ilvl w:val="0"/>
          <w:numId w:val="0"/>
        </w:numPr>
        <w:spacing w:before="120" w:after="120"/>
        <w:rPr>
          <w:rFonts w:ascii="Calibri" w:hAnsi="Calibri"/>
          <w:sz w:val="24"/>
          <w:szCs w:val="24"/>
          <w:lang w:val="sk-SK"/>
        </w:rPr>
      </w:pPr>
    </w:p>
    <w:p w14:paraId="43EB5755" w14:textId="77777777" w:rsidR="00980E8B" w:rsidRPr="00980E8B" w:rsidRDefault="00980E8B" w:rsidP="0092782B">
      <w:pPr>
        <w:widowControl w:val="0"/>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92782B">
      <w:pPr>
        <w:widowControl w:val="0"/>
        <w:spacing w:before="120" w:after="0" w:line="240" w:lineRule="auto"/>
        <w:jc w:val="both"/>
        <w:rPr>
          <w:rFonts w:cs="Calibri"/>
          <w:bCs/>
          <w:sz w:val="20"/>
          <w:szCs w:val="20"/>
          <w:lang w:eastAsia="cs-CZ"/>
        </w:rPr>
      </w:pPr>
      <w:r w:rsidRPr="004D1BF3">
        <w:rPr>
          <w:rFonts w:cs="Calibri"/>
          <w:bCs/>
          <w:sz w:val="20"/>
          <w:szCs w:val="20"/>
          <w:lang w:eastAsia="cs-CZ"/>
        </w:rPr>
        <w:t xml:space="preserve">V prípade, že žiadateľ v rámci </w:t>
      </w:r>
      <w:proofErr w:type="spellStart"/>
      <w:r w:rsidRPr="004D1BF3">
        <w:rPr>
          <w:rFonts w:cs="Calibri"/>
          <w:bCs/>
          <w:sz w:val="20"/>
          <w:szCs w:val="20"/>
          <w:lang w:eastAsia="cs-CZ"/>
        </w:rPr>
        <w:t>ŽoNFP</w:t>
      </w:r>
      <w:proofErr w:type="spellEnd"/>
      <w:r w:rsidRPr="004D1BF3">
        <w:rPr>
          <w:rFonts w:cs="Calibri"/>
          <w:bCs/>
          <w:sz w:val="20"/>
          <w:szCs w:val="20"/>
          <w:lang w:eastAsia="cs-CZ"/>
        </w:rPr>
        <w:t xml:space="preserve">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w:t>
      </w:r>
      <w:proofErr w:type="spellStart"/>
      <w:r w:rsidRPr="00A374F2">
        <w:rPr>
          <w:rFonts w:cs="Calibri"/>
          <w:iCs/>
          <w:sz w:val="20"/>
          <w:szCs w:val="20"/>
        </w:rPr>
        <w:t>ŽoNFP</w:t>
      </w:r>
      <w:proofErr w:type="spellEnd"/>
      <w:r w:rsidRPr="00A374F2">
        <w:rPr>
          <w:rFonts w:cs="Calibri"/>
          <w:iCs/>
          <w:sz w:val="20"/>
          <w:szCs w:val="20"/>
        </w:rPr>
        <w:t xml:space="preserve"> a vlastného výpočtu na základe údajov publikovaných v  dokumente UNIKA „Sadzobník pre navrhovanie ponukových cien projektových prác a inžinierskych činností“ aktuálny pre daný kalendárny rok. Hospodárnosť výdavkov v </w:t>
      </w:r>
      <w:proofErr w:type="spellStart"/>
      <w:r w:rsidRPr="00A374F2">
        <w:rPr>
          <w:rFonts w:cs="Calibri"/>
          <w:iCs/>
          <w:sz w:val="20"/>
          <w:szCs w:val="20"/>
        </w:rPr>
        <w:t>ŽoNFP</w:t>
      </w:r>
      <w:proofErr w:type="spellEnd"/>
      <w:r w:rsidRPr="00A374F2">
        <w:rPr>
          <w:rFonts w:cs="Calibri"/>
          <w:iCs/>
          <w:sz w:val="20"/>
          <w:szCs w:val="20"/>
        </w:rPr>
        <w:t xml:space="preserve">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w:t>
      </w:r>
      <w:proofErr w:type="spellStart"/>
      <w:r w:rsidRPr="00A374F2">
        <w:rPr>
          <w:rFonts w:cs="Calibri"/>
          <w:iCs/>
          <w:sz w:val="20"/>
          <w:szCs w:val="20"/>
        </w:rPr>
        <w:t>ŽoNFP</w:t>
      </w:r>
      <w:proofErr w:type="spellEnd"/>
      <w:r w:rsidRPr="00A374F2">
        <w:rPr>
          <w:rFonts w:cs="Calibri"/>
          <w:iCs/>
          <w:sz w:val="20"/>
          <w:szCs w:val="20"/>
        </w:rPr>
        <w:t>.</w:t>
      </w:r>
    </w:p>
    <w:p w14:paraId="1A142321"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 xml:space="preserve">v prípade, ak nebola doposiaľ vypracovaná expertíza a predpokladané investičné náklady sú vyššie ako tie, s ktorými uvažuje UNIKA, </w:t>
      </w:r>
      <w:proofErr w:type="spellStart"/>
      <w:r w:rsidRPr="00A374F2">
        <w:rPr>
          <w:rFonts w:cs="Calibri"/>
          <w:iCs/>
          <w:sz w:val="20"/>
          <w:szCs w:val="20"/>
        </w:rPr>
        <w:t>t.j</w:t>
      </w:r>
      <w:proofErr w:type="spellEnd"/>
      <w:r w:rsidRPr="00A374F2">
        <w:rPr>
          <w:rFonts w:cs="Calibri"/>
          <w:iCs/>
          <w:sz w:val="20"/>
          <w:szCs w:val="20"/>
        </w:rPr>
        <w:t xml:space="preserve">. nad 100 mil. EUR – porovnaním sumy vypočítanej a  uvedenej žiadateľom v </w:t>
      </w:r>
      <w:proofErr w:type="spellStart"/>
      <w:r w:rsidRPr="00A374F2">
        <w:rPr>
          <w:rFonts w:cs="Calibri"/>
          <w:iCs/>
          <w:sz w:val="20"/>
          <w:szCs w:val="20"/>
        </w:rPr>
        <w:t>ŽoNFP</w:t>
      </w:r>
      <w:proofErr w:type="spellEnd"/>
      <w:r w:rsidRPr="00A374F2">
        <w:rPr>
          <w:rFonts w:cs="Calibri"/>
          <w:iCs/>
          <w:sz w:val="20"/>
          <w:szCs w:val="20"/>
        </w:rPr>
        <w:t xml:space="preserve"> a výšky výdavkov na projektovú dokumentáciu pre podobné projekty, pri ktorých je skutočná cena projektovej dokumentácie už známa. RO je povinný archivovať porovnanie výšky nákladov na projektovú dokumentáciu v </w:t>
      </w:r>
      <w:proofErr w:type="spellStart"/>
      <w:r w:rsidRPr="00A374F2">
        <w:rPr>
          <w:rFonts w:cs="Calibri"/>
          <w:iCs/>
          <w:sz w:val="20"/>
          <w:szCs w:val="20"/>
        </w:rPr>
        <w:t>ŽoNFP</w:t>
      </w:r>
      <w:proofErr w:type="spellEnd"/>
      <w:r w:rsidRPr="00A374F2">
        <w:rPr>
          <w:rFonts w:cs="Calibri"/>
          <w:iCs/>
          <w:sz w:val="20"/>
          <w:szCs w:val="20"/>
        </w:rPr>
        <w:t xml:space="preserve"> s nákladmi v iných projektoch.</w:t>
      </w:r>
    </w:p>
    <w:p w14:paraId="1194569F"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w:t>
      </w:r>
      <w:proofErr w:type="spellStart"/>
      <w:r w:rsidRPr="00A374F2">
        <w:rPr>
          <w:rFonts w:cs="Calibri"/>
          <w:iCs/>
          <w:sz w:val="20"/>
          <w:szCs w:val="20"/>
        </w:rPr>
        <w:t>ŽoNFP</w:t>
      </w:r>
      <w:proofErr w:type="spellEnd"/>
      <w:r w:rsidRPr="00A374F2">
        <w:rPr>
          <w:rFonts w:cs="Calibri"/>
          <w:iCs/>
          <w:sz w:val="20"/>
          <w:szCs w:val="20"/>
        </w:rPr>
        <w:t xml:space="preserve">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w:t>
      </w:r>
      <w:proofErr w:type="spellStart"/>
      <w:r w:rsidRPr="00A374F2">
        <w:rPr>
          <w:rFonts w:cs="Calibri"/>
          <w:iCs/>
          <w:sz w:val="20"/>
          <w:szCs w:val="20"/>
        </w:rPr>
        <w:t>ŽoNFP</w:t>
      </w:r>
      <w:proofErr w:type="spellEnd"/>
      <w:r w:rsidRPr="00A374F2">
        <w:rPr>
          <w:rFonts w:cs="Calibri"/>
          <w:iCs/>
          <w:sz w:val="20"/>
          <w:szCs w:val="20"/>
        </w:rPr>
        <w:t>.</w:t>
      </w:r>
    </w:p>
    <w:p w14:paraId="02CBDCFE" w14:textId="5E03F111" w:rsidR="004705B2" w:rsidRPr="00A374F2" w:rsidRDefault="00901099" w:rsidP="0092782B">
      <w:pPr>
        <w:widowControl w:val="0"/>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92782B">
      <w:pPr>
        <w:widowControl w:val="0"/>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 xml:space="preserve">hospodárnosť </w:t>
      </w:r>
      <w:r w:rsidRPr="004D1BF3">
        <w:rPr>
          <w:rFonts w:cs="Calibri"/>
          <w:bCs/>
          <w:sz w:val="20"/>
          <w:szCs w:val="20"/>
          <w:lang w:eastAsia="cs-CZ"/>
        </w:rPr>
        <w:lastRenderedPageBreak/>
        <w:t>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92782B">
      <w:pPr>
        <w:widowControl w:val="0"/>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92782B">
      <w:pPr>
        <w:pStyle w:val="Odsekzoznamu"/>
        <w:widowControl w:val="0"/>
        <w:numPr>
          <w:ilvl w:val="0"/>
          <w:numId w:val="88"/>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7"/>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8"/>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92782B">
      <w:pPr>
        <w:pStyle w:val="Odsekzoznamu"/>
        <w:widowControl w:val="0"/>
        <w:numPr>
          <w:ilvl w:val="0"/>
          <w:numId w:val="88"/>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92782B">
      <w:pPr>
        <w:pStyle w:val="Odsekzoznamu"/>
        <w:widowControl w:val="0"/>
        <w:numPr>
          <w:ilvl w:val="0"/>
          <w:numId w:val="88"/>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92782B">
      <w:pPr>
        <w:pStyle w:val="Odsekzoznamu"/>
        <w:widowControl w:val="0"/>
        <w:numPr>
          <w:ilvl w:val="0"/>
          <w:numId w:val="88"/>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9"/>
      </w:r>
      <w:r w:rsidRPr="00BF06EB">
        <w:t xml:space="preserve"> </w:t>
      </w:r>
      <w:r w:rsidRPr="00BC4266">
        <w:rPr>
          <w:sz w:val="20"/>
          <w:szCs w:val="20"/>
        </w:rPr>
        <w:t>musí obsahovať</w:t>
      </w:r>
      <w:r>
        <w:rPr>
          <w:rStyle w:val="Odkaznapoznmkupodiarou"/>
        </w:rPr>
        <w:footnoteReference w:id="130"/>
      </w:r>
      <w:r w:rsidRPr="00BF06EB">
        <w:t xml:space="preserve">: </w:t>
      </w:r>
    </w:p>
    <w:p w14:paraId="06277D97"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1"/>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cena ktorá je primeraná</w:t>
      </w:r>
      <w:r>
        <w:rPr>
          <w:rStyle w:val="Odkaznapoznmkupodiarou"/>
        </w:rPr>
        <w:footnoteReference w:id="132"/>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92782B">
      <w:pPr>
        <w:widowControl w:val="0"/>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lastRenderedPageBreak/>
        <w:t>V prípade, že VO ešte nebolo pre jednotlivé aktivity ukončené, postupuje RO pri hodnotení hospodárnosti nasledovne:</w:t>
      </w:r>
    </w:p>
    <w:p w14:paraId="37E71EBF" w14:textId="77777777"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xml:space="preserve">), ktorú žiadateľ predkladá ako prílohu k </w:t>
      </w:r>
      <w:proofErr w:type="spellStart"/>
      <w:r w:rsidRPr="00A374F2">
        <w:rPr>
          <w:rFonts w:cs="Calibri"/>
          <w:bCs/>
          <w:sz w:val="20"/>
          <w:szCs w:val="20"/>
          <w:lang w:eastAsia="cs-CZ"/>
        </w:rPr>
        <w:t>ŽoNFP</w:t>
      </w:r>
      <w:proofErr w:type="spellEnd"/>
      <w:r w:rsidRPr="00A374F2">
        <w:rPr>
          <w:rFonts w:cs="Calibri"/>
          <w:bCs/>
          <w:sz w:val="20"/>
          <w:szCs w:val="20"/>
          <w:lang w:eastAsia="cs-CZ"/>
        </w:rPr>
        <w:t>. RO pri overovaní vychádza z cenových indexov poskytovaných Štatistickým úradom SR. Následne porovná výšku nákladov uvedených v</w:t>
      </w:r>
      <w:r w:rsidR="004D1BF3">
        <w:rPr>
          <w:rFonts w:cs="Calibri"/>
          <w:bCs/>
          <w:sz w:val="20"/>
          <w:szCs w:val="20"/>
          <w:lang w:eastAsia="cs-CZ"/>
        </w:rPr>
        <w:t> </w:t>
      </w:r>
      <w:proofErr w:type="spellStart"/>
      <w:r w:rsidRPr="00A374F2">
        <w:rPr>
          <w:rFonts w:cs="Calibri"/>
          <w:bCs/>
          <w:sz w:val="20"/>
          <w:szCs w:val="20"/>
          <w:lang w:eastAsia="cs-CZ"/>
        </w:rPr>
        <w:t>ŽoNFP</w:t>
      </w:r>
      <w:proofErr w:type="spellEnd"/>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proofErr w:type="spellStart"/>
      <w:r w:rsidRPr="00A374F2">
        <w:rPr>
          <w:rFonts w:cs="Calibri"/>
          <w:bCs/>
          <w:sz w:val="20"/>
          <w:szCs w:val="20"/>
          <w:lang w:eastAsia="cs-CZ"/>
        </w:rPr>
        <w:t>ŽoNFP</w:t>
      </w:r>
      <w:proofErr w:type="spellEnd"/>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92782B">
      <w:pPr>
        <w:widowControl w:val="0"/>
        <w:spacing w:before="120" w:after="0" w:line="240" w:lineRule="auto"/>
        <w:jc w:val="both"/>
        <w:rPr>
          <w:b/>
          <w:color w:val="002060"/>
          <w:lang w:eastAsia="sk-SK"/>
        </w:rPr>
      </w:pPr>
    </w:p>
    <w:p w14:paraId="33EC5548" w14:textId="391AA5F2" w:rsidR="00980E8B" w:rsidRPr="00E70E37" w:rsidRDefault="00AC086B" w:rsidP="0092782B">
      <w:pPr>
        <w:widowControl w:val="0"/>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(aplikácia tohto nástroja podlieha ex-</w:t>
      </w:r>
      <w:proofErr w:type="spellStart"/>
      <w:r w:rsidR="00980E8B" w:rsidRPr="00E70E37">
        <w:rPr>
          <w:color w:val="002060"/>
          <w:sz w:val="20"/>
          <w:lang w:eastAsia="sk-SK"/>
        </w:rPr>
        <w:t>ante</w:t>
      </w:r>
      <w:proofErr w:type="spellEnd"/>
      <w:r w:rsidR="00980E8B" w:rsidRPr="00E70E37">
        <w:rPr>
          <w:color w:val="002060"/>
          <w:sz w:val="20"/>
          <w:lang w:eastAsia="sk-SK"/>
        </w:rPr>
        <w:t xml:space="preserve"> odsúhlaseniu RO OPII) </w:t>
      </w:r>
    </w:p>
    <w:p w14:paraId="0C907EA1" w14:textId="4E5D156C" w:rsidR="00980E8B" w:rsidRPr="00980E8B" w:rsidRDefault="00E70E37" w:rsidP="0092782B">
      <w:pPr>
        <w:widowControl w:val="0"/>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92782B">
      <w:pPr>
        <w:widowControl w:val="0"/>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w:t>
      </w:r>
      <w:proofErr w:type="spellStart"/>
      <w:r w:rsidR="00E70E37">
        <w:rPr>
          <w:color w:val="002060"/>
          <w:sz w:val="20"/>
          <w:lang w:eastAsia="sk-SK"/>
        </w:rPr>
        <w:t>ante</w:t>
      </w:r>
      <w:proofErr w:type="spellEnd"/>
      <w:r w:rsidR="00E70E37">
        <w:rPr>
          <w:color w:val="002060"/>
          <w:sz w:val="20"/>
          <w:lang w:eastAsia="sk-SK"/>
        </w:rPr>
        <w:t xml:space="preserve"> odsúhlaseniu RO OPII)</w:t>
      </w:r>
    </w:p>
    <w:p w14:paraId="3B3301FA" w14:textId="29C7E11B" w:rsid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V odôvodnených prípadoch, ak nie je možné, resp. účelné na overenie hospodárnosti a efektívnosti výdavkov projektu (</w:t>
      </w:r>
      <w:proofErr w:type="spellStart"/>
      <w:r w:rsidRPr="00980E8B">
        <w:rPr>
          <w:rFonts w:cs="Calibri"/>
          <w:bCs/>
          <w:sz w:val="20"/>
          <w:szCs w:val="20"/>
          <w:lang w:eastAsia="cs-CZ"/>
        </w:rPr>
        <w:t>ŽoNFP</w:t>
      </w:r>
      <w:proofErr w:type="spellEnd"/>
      <w:r w:rsidRPr="00980E8B">
        <w:rPr>
          <w:rFonts w:cs="Calibri"/>
          <w:bCs/>
          <w:sz w:val="20"/>
          <w:szCs w:val="20"/>
          <w:lang w:eastAsia="cs-CZ"/>
        </w:rPr>
        <w:t xml:space="preserve">)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92782B">
      <w:pPr>
        <w:widowControl w:val="0"/>
        <w:spacing w:before="120" w:after="0" w:line="240" w:lineRule="auto"/>
        <w:jc w:val="both"/>
        <w:rPr>
          <w:rFonts w:cs="Calibri"/>
          <w:bCs/>
          <w:sz w:val="20"/>
          <w:szCs w:val="20"/>
          <w:lang w:eastAsia="cs-CZ"/>
        </w:rPr>
      </w:pPr>
    </w:p>
    <w:p w14:paraId="02FDE9F2" w14:textId="62049F89" w:rsidR="0052209F" w:rsidRDefault="00D97B98" w:rsidP="0092782B">
      <w:pPr>
        <w:widowControl w:val="0"/>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92782B">
      <w:pPr>
        <w:pStyle w:val="Odsekzoznamu"/>
        <w:widowControl w:val="0"/>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3"/>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2EDB804C" w:rsidR="00D97B98" w:rsidRDefault="00D97B98" w:rsidP="0092782B">
      <w:pPr>
        <w:widowControl w:val="0"/>
        <w:spacing w:before="120" w:after="0" w:line="240" w:lineRule="auto"/>
        <w:jc w:val="both"/>
        <w:rPr>
          <w:rFonts w:cs="Calibri"/>
          <w:bCs/>
          <w:sz w:val="20"/>
          <w:szCs w:val="20"/>
          <w:lang w:eastAsia="cs-CZ"/>
        </w:rPr>
      </w:pPr>
    </w:p>
    <w:p w14:paraId="35D5AACB" w14:textId="77777777" w:rsidR="0092782B" w:rsidRPr="00980E8B" w:rsidRDefault="0092782B" w:rsidP="0092782B">
      <w:pPr>
        <w:widowControl w:val="0"/>
        <w:spacing w:before="120" w:after="0" w:line="240" w:lineRule="auto"/>
        <w:jc w:val="both"/>
        <w:rPr>
          <w:rFonts w:cs="Calibri"/>
          <w:bCs/>
          <w:sz w:val="20"/>
          <w:szCs w:val="20"/>
          <w:lang w:eastAsia="cs-CZ"/>
        </w:rPr>
      </w:pPr>
    </w:p>
    <w:p w14:paraId="2EDFB1C8" w14:textId="77777777" w:rsidR="00893466" w:rsidRPr="00A374F2" w:rsidRDefault="00893466" w:rsidP="0092782B">
      <w:pPr>
        <w:pStyle w:val="Nadpis1"/>
        <w:keepNext w:val="0"/>
        <w:widowControl w:val="0"/>
        <w:shd w:val="clear" w:color="auto" w:fill="1F497D"/>
        <w:tabs>
          <w:tab w:val="clear" w:pos="851"/>
        </w:tabs>
        <w:spacing w:before="120" w:after="0"/>
        <w:rPr>
          <w:b/>
          <w:color w:val="FFFFFF"/>
        </w:rPr>
      </w:pPr>
      <w:bookmarkStart w:id="499" w:name="_Toc441426479"/>
      <w:bookmarkStart w:id="500" w:name="_Toc441427022"/>
      <w:bookmarkStart w:id="501" w:name="_Toc441427846"/>
      <w:bookmarkStart w:id="502" w:name="_Toc441431471"/>
      <w:bookmarkStart w:id="503" w:name="_Toc441488862"/>
      <w:bookmarkStart w:id="504" w:name="_Toc7078334"/>
      <w:bookmarkEnd w:id="499"/>
      <w:bookmarkEnd w:id="500"/>
      <w:bookmarkEnd w:id="501"/>
      <w:bookmarkEnd w:id="502"/>
      <w:bookmarkEnd w:id="503"/>
      <w:r w:rsidRPr="00A374F2">
        <w:rPr>
          <w:b/>
          <w:color w:val="FFFFFF"/>
        </w:rPr>
        <w:lastRenderedPageBreak/>
        <w:t>Zoznam skratiek</w:t>
      </w:r>
      <w:bookmarkEnd w:id="504"/>
    </w:p>
    <w:p w14:paraId="56B416F4"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92782B">
      <w:pPr>
        <w:widowControl w:val="0"/>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w:t>
      </w:r>
      <w:proofErr w:type="spellStart"/>
      <w:r w:rsidRPr="00A374F2">
        <w:rPr>
          <w:sz w:val="20"/>
        </w:rPr>
        <w:t>Environmental</w:t>
      </w:r>
      <w:proofErr w:type="spellEnd"/>
      <w:r w:rsidRPr="00A374F2">
        <w:rPr>
          <w:sz w:val="20"/>
        </w:rPr>
        <w:t xml:space="preserve"> </w:t>
      </w:r>
      <w:proofErr w:type="spellStart"/>
      <w:r w:rsidRPr="00A374F2">
        <w:rPr>
          <w:sz w:val="20"/>
        </w:rPr>
        <w:t>Impact</w:t>
      </w:r>
      <w:proofErr w:type="spellEnd"/>
      <w:r w:rsidRPr="00A374F2">
        <w:rPr>
          <w:sz w:val="20"/>
        </w:rPr>
        <w:t xml:space="preserve"> </w:t>
      </w:r>
      <w:proofErr w:type="spellStart"/>
      <w:r w:rsidRPr="00A374F2">
        <w:rPr>
          <w:sz w:val="20"/>
        </w:rPr>
        <w:t>Assessment</w:t>
      </w:r>
      <w:proofErr w:type="spellEnd"/>
      <w:r w:rsidRPr="00A374F2">
        <w:rPr>
          <w:sz w:val="20"/>
        </w:rPr>
        <w:t>)</w:t>
      </w:r>
    </w:p>
    <w:p w14:paraId="05CE3652"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92782B">
      <w:pPr>
        <w:widowControl w:val="0"/>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92782B">
      <w:pPr>
        <w:widowControl w:val="0"/>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052CC6B2" w:rsidR="00845522" w:rsidRPr="00A374F2" w:rsidRDefault="00CA1385" w:rsidP="0092782B">
      <w:pPr>
        <w:widowControl w:val="0"/>
        <w:tabs>
          <w:tab w:val="left" w:pos="993"/>
          <w:tab w:val="left" w:pos="1276"/>
        </w:tabs>
        <w:spacing w:before="120" w:after="0" w:line="240" w:lineRule="auto"/>
        <w:rPr>
          <w:sz w:val="20"/>
        </w:rPr>
      </w:pPr>
      <w:r>
        <w:rPr>
          <w:sz w:val="20"/>
        </w:rPr>
        <w:t>MD</w:t>
      </w:r>
      <w:del w:id="505" w:author="Zelinová, Daniela" w:date="2023-01-09T11:34:00Z">
        <w:r w:rsidDel="00062422">
          <w:rPr>
            <w:sz w:val="20"/>
          </w:rPr>
          <w:delText>V</w:delText>
        </w:r>
      </w:del>
      <w:r>
        <w:rPr>
          <w:sz w:val="20"/>
        </w:rPr>
        <w:t xml:space="preserve"> SR</w:t>
      </w:r>
      <w:r w:rsidR="00845522" w:rsidRPr="00A374F2">
        <w:rPr>
          <w:sz w:val="20"/>
        </w:rPr>
        <w:tab/>
        <w:t xml:space="preserve">Ministerstvo dopravy </w:t>
      </w:r>
      <w:del w:id="506" w:author="Zelinová, Daniela" w:date="2023-01-09T11:34:00Z">
        <w:r w:rsidDel="00062422">
          <w:rPr>
            <w:sz w:val="20"/>
          </w:rPr>
          <w:delText xml:space="preserve">a </w:delText>
        </w:r>
        <w:r w:rsidR="00845522" w:rsidRPr="00A374F2" w:rsidDel="00062422">
          <w:rPr>
            <w:sz w:val="20"/>
          </w:rPr>
          <w:delText xml:space="preserve">výstavby </w:delText>
        </w:r>
      </w:del>
      <w:r w:rsidR="00845522" w:rsidRPr="00A374F2">
        <w:rPr>
          <w:sz w:val="20"/>
        </w:rPr>
        <w:t>Slovenskej republiky</w:t>
      </w:r>
    </w:p>
    <w:p w14:paraId="144AA44A"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92782B">
      <w:pPr>
        <w:widowControl w:val="0"/>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92782B">
      <w:pPr>
        <w:widowControl w:val="0"/>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92782B">
      <w:pPr>
        <w:widowControl w:val="0"/>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92782B">
      <w:pPr>
        <w:widowControl w:val="0"/>
        <w:tabs>
          <w:tab w:val="left" w:pos="993"/>
          <w:tab w:val="left" w:pos="1276"/>
        </w:tabs>
        <w:spacing w:before="120" w:after="0" w:line="240" w:lineRule="auto"/>
        <w:ind w:left="1418" w:hanging="1418"/>
        <w:rPr>
          <w:sz w:val="20"/>
        </w:rPr>
      </w:pPr>
      <w:proofErr w:type="spellStart"/>
      <w:r w:rsidRPr="00A374F2">
        <w:rPr>
          <w:sz w:val="20"/>
        </w:rPr>
        <w:t>ZoD</w:t>
      </w:r>
      <w:proofErr w:type="spellEnd"/>
      <w:r w:rsidRPr="00A374F2">
        <w:rPr>
          <w:sz w:val="20"/>
        </w:rPr>
        <w:tab/>
        <w:t>Zmluva o dielo</w:t>
      </w:r>
    </w:p>
    <w:p w14:paraId="707B5A84" w14:textId="77777777" w:rsidR="007F0B2B" w:rsidRPr="00A374F2" w:rsidRDefault="007F0B2B" w:rsidP="0092782B">
      <w:pPr>
        <w:widowControl w:val="0"/>
        <w:tabs>
          <w:tab w:val="left" w:pos="993"/>
          <w:tab w:val="left" w:pos="1276"/>
        </w:tabs>
        <w:spacing w:before="120" w:after="0" w:line="240" w:lineRule="auto"/>
        <w:rPr>
          <w:sz w:val="20"/>
        </w:rPr>
      </w:pPr>
      <w:proofErr w:type="spellStart"/>
      <w:r w:rsidRPr="00A374F2">
        <w:rPr>
          <w:sz w:val="20"/>
        </w:rPr>
        <w:t>ŽoNFP</w:t>
      </w:r>
      <w:proofErr w:type="spellEnd"/>
      <w:r w:rsidRPr="00A374F2">
        <w:rPr>
          <w:sz w:val="20"/>
        </w:rPr>
        <w:tab/>
        <w:t>Žiadosť o nenávratný finančný príspevok</w:t>
      </w:r>
    </w:p>
    <w:p w14:paraId="474C6CF8" w14:textId="77777777" w:rsidR="002D32B3" w:rsidRPr="00A374F2" w:rsidRDefault="002D32B3" w:rsidP="0092782B">
      <w:pPr>
        <w:widowControl w:val="0"/>
        <w:tabs>
          <w:tab w:val="left" w:pos="993"/>
          <w:tab w:val="left" w:pos="1276"/>
        </w:tabs>
        <w:spacing w:before="120" w:after="0" w:line="240" w:lineRule="auto"/>
        <w:rPr>
          <w:sz w:val="20"/>
        </w:rPr>
      </w:pPr>
      <w:proofErr w:type="spellStart"/>
      <w:r w:rsidRPr="00A374F2">
        <w:rPr>
          <w:sz w:val="20"/>
        </w:rPr>
        <w:t>ŽoP</w:t>
      </w:r>
      <w:proofErr w:type="spellEnd"/>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507" w:name="_Prílohy"/>
      <w:bookmarkStart w:id="508" w:name="_Toc7078335"/>
      <w:bookmarkEnd w:id="507"/>
      <w:r w:rsidRPr="00A374F2">
        <w:rPr>
          <w:b/>
          <w:color w:val="FFFFFF"/>
        </w:rPr>
        <w:lastRenderedPageBreak/>
        <w:t>Prílohy</w:t>
      </w:r>
      <w:bookmarkEnd w:id="508"/>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32D2A352" w:rsidR="00D826F9" w:rsidRDefault="00D826F9" w:rsidP="00A93431">
      <w:pPr>
        <w:keepNext/>
        <w:keepLines/>
        <w:spacing w:before="120" w:after="0" w:line="240" w:lineRule="auto"/>
        <w:rPr>
          <w:rFonts w:cs="Calibri"/>
          <w:color w:val="000000"/>
          <w:sz w:val="20"/>
        </w:rPr>
      </w:pPr>
      <w:r w:rsidRPr="00D826F9">
        <w:rPr>
          <w:rFonts w:cs="Calibri"/>
          <w:color w:val="000000"/>
          <w:sz w:val="20"/>
        </w:rPr>
        <w:t>Príloha č. 3 Spôsob overenia hospodárnosti výdavkov projektov OPII</w:t>
      </w:r>
    </w:p>
    <w:p w14:paraId="013C2B9B" w14:textId="7D340881" w:rsidR="00CA4113" w:rsidRPr="00CA4113" w:rsidRDefault="00CA4113" w:rsidP="00CA4113">
      <w:pPr>
        <w:keepNext/>
        <w:keepLines/>
        <w:spacing w:before="120" w:after="0" w:line="240" w:lineRule="auto"/>
        <w:rPr>
          <w:rFonts w:cs="Calibri"/>
          <w:color w:val="000000"/>
          <w:sz w:val="20"/>
        </w:rPr>
      </w:pPr>
      <w:r w:rsidRPr="00CA4113">
        <w:rPr>
          <w:rFonts w:cs="Calibri"/>
          <w:color w:val="000000"/>
          <w:sz w:val="20"/>
        </w:rPr>
        <w:t xml:space="preserve">Príloha č. 4 </w:t>
      </w:r>
      <w:r>
        <w:rPr>
          <w:rFonts w:cs="Calibri"/>
          <w:color w:val="000000"/>
          <w:sz w:val="20"/>
        </w:rPr>
        <w:t>Jednotná príručka k predkladaniu dokumentácie k </w:t>
      </w:r>
      <w:proofErr w:type="spellStart"/>
      <w:r>
        <w:rPr>
          <w:rFonts w:cs="Calibri"/>
          <w:color w:val="000000"/>
          <w:sz w:val="20"/>
        </w:rPr>
        <w:t>ŽoP</w:t>
      </w:r>
      <w:proofErr w:type="spellEnd"/>
      <w:r>
        <w:rPr>
          <w:rFonts w:cs="Calibri"/>
          <w:color w:val="000000"/>
          <w:sz w:val="20"/>
        </w:rPr>
        <w:t>, kde prijímateľom je ministerstvo alebo ostatný ústredný orgán štátnej správy</w:t>
      </w:r>
    </w:p>
    <w:p w14:paraId="7F39A40E" w14:textId="21628589" w:rsidR="00CA4113" w:rsidRPr="00D826F9" w:rsidRDefault="00CA4113" w:rsidP="00CA4113">
      <w:pPr>
        <w:keepNext/>
        <w:keepLines/>
        <w:spacing w:before="120" w:after="0" w:line="240" w:lineRule="auto"/>
        <w:rPr>
          <w:rFonts w:cs="Calibri"/>
          <w:color w:val="000000"/>
          <w:sz w:val="20"/>
        </w:rPr>
        <w:sectPr w:rsidR="00CA4113" w:rsidRPr="00D826F9" w:rsidSect="001D7477">
          <w:footerReference w:type="default" r:id="rId34"/>
          <w:headerReference w:type="first" r:id="rId35"/>
          <w:footerReference w:type="first" r:id="rId36"/>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509" w:name="Príloha1"/>
      <w:bookmarkEnd w:id="509"/>
      <w:r w:rsidRPr="004D6AEB">
        <w:rPr>
          <w:rFonts w:cs="Calibri"/>
          <w:b/>
          <w:color w:val="000000"/>
          <w:sz w:val="28"/>
        </w:rPr>
        <w:lastRenderedPageBreak/>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92782B">
      <w:pPr>
        <w:widowControl w:val="0"/>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92782B">
      <w:pPr>
        <w:widowControl w:val="0"/>
        <w:spacing w:before="120" w:after="0" w:line="240" w:lineRule="auto"/>
        <w:rPr>
          <w:rFonts w:cs="Calibri"/>
          <w:b/>
          <w:color w:val="000000"/>
        </w:rPr>
      </w:pPr>
    </w:p>
    <w:p w14:paraId="2754C7D4" w14:textId="77777777" w:rsidR="006F4A00" w:rsidRPr="005957AE" w:rsidRDefault="00C61E59" w:rsidP="0092782B">
      <w:pPr>
        <w:widowControl w:val="0"/>
        <w:numPr>
          <w:ilvl w:val="3"/>
          <w:numId w:val="54"/>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92782B">
            <w:pPr>
              <w:widowControl w:val="0"/>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92782B">
            <w:pPr>
              <w:widowControl w:val="0"/>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92782B">
            <w:pPr>
              <w:widowControl w:val="0"/>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92782B">
            <w:pPr>
              <w:widowControl w:val="0"/>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92782B">
            <w:pPr>
              <w:widowControl w:val="0"/>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92782B">
            <w:pPr>
              <w:widowControl w:val="0"/>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92782B">
      <w:pPr>
        <w:widowControl w:val="0"/>
        <w:spacing w:before="120" w:after="0" w:line="240" w:lineRule="auto"/>
        <w:rPr>
          <w:rFonts w:cs="Calibri"/>
          <w:b/>
          <w:color w:val="000000"/>
        </w:rPr>
      </w:pPr>
    </w:p>
    <w:p w14:paraId="49BC3C9E" w14:textId="77777777" w:rsidR="003D7BB6" w:rsidRDefault="003D7BB6" w:rsidP="0092782B">
      <w:pPr>
        <w:widowControl w:val="0"/>
        <w:spacing w:before="120" w:after="0" w:line="240" w:lineRule="auto"/>
        <w:rPr>
          <w:rFonts w:cs="Calibri"/>
          <w:b/>
          <w:color w:val="000000"/>
        </w:rPr>
      </w:pPr>
    </w:p>
    <w:p w14:paraId="556E6452" w14:textId="77777777" w:rsidR="000B3238" w:rsidRDefault="00DD33E8" w:rsidP="0092782B">
      <w:pPr>
        <w:widowControl w:val="0"/>
        <w:numPr>
          <w:ilvl w:val="3"/>
          <w:numId w:val="54"/>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92782B">
      <w:pPr>
        <w:widowControl w:val="0"/>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4"/>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92782B">
            <w:pPr>
              <w:widowControl w:val="0"/>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5"/>
            </w:r>
            <w:r w:rsidR="00616675" w:rsidRPr="00D96C63">
              <w:rPr>
                <w:rFonts w:cs="Calibri"/>
                <w:b/>
                <w:bCs/>
                <w:sz w:val="20"/>
                <w:szCs w:val="20"/>
              </w:rPr>
              <w:t xml:space="preserve"> </w:t>
            </w:r>
          </w:p>
          <w:p w14:paraId="2066DC6C" w14:textId="67F9A131" w:rsidR="00EF0D20" w:rsidRPr="00D96C63" w:rsidRDefault="00616675" w:rsidP="0092782B">
            <w:pPr>
              <w:widowControl w:val="0"/>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92782B">
            <w:pPr>
              <w:widowControl w:val="0"/>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92782B">
            <w:pPr>
              <w:widowControl w:val="0"/>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92782B">
            <w:pPr>
              <w:widowControl w:val="0"/>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92782B">
            <w:pPr>
              <w:widowControl w:val="0"/>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92782B">
            <w:pPr>
              <w:widowControl w:val="0"/>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92782B">
            <w:pPr>
              <w:widowControl w:val="0"/>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92782B">
            <w:pPr>
              <w:widowControl w:val="0"/>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92782B">
            <w:pPr>
              <w:widowControl w:val="0"/>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92782B">
            <w:pPr>
              <w:widowControl w:val="0"/>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92782B">
            <w:pPr>
              <w:widowControl w:val="0"/>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92782B">
            <w:pPr>
              <w:widowControl w:val="0"/>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92782B">
            <w:pPr>
              <w:widowControl w:val="0"/>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92782B">
            <w:pPr>
              <w:widowControl w:val="0"/>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92782B">
            <w:pPr>
              <w:widowControl w:val="0"/>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92782B">
            <w:pPr>
              <w:widowControl w:val="0"/>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92782B">
            <w:pPr>
              <w:widowControl w:val="0"/>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92782B">
            <w:pPr>
              <w:widowControl w:val="0"/>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92782B">
            <w:pPr>
              <w:widowControl w:val="0"/>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92782B">
            <w:pPr>
              <w:widowControl w:val="0"/>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92782B">
            <w:pPr>
              <w:widowControl w:val="0"/>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92782B">
            <w:pPr>
              <w:widowControl w:val="0"/>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92782B">
      <w:pPr>
        <w:widowControl w:val="0"/>
        <w:spacing w:before="120" w:after="0" w:line="240" w:lineRule="auto"/>
        <w:rPr>
          <w:rFonts w:cs="Calibri"/>
          <w:b/>
          <w:color w:val="000000"/>
        </w:rPr>
      </w:pPr>
    </w:p>
    <w:p w14:paraId="04BC5AA3" w14:textId="77777777" w:rsidR="003D7BB6" w:rsidRDefault="003D7BB6" w:rsidP="0092782B">
      <w:pPr>
        <w:widowControl w:val="0"/>
        <w:spacing w:before="120" w:after="0" w:line="240" w:lineRule="auto"/>
        <w:rPr>
          <w:rFonts w:cs="Calibri"/>
          <w:b/>
          <w:color w:val="000000"/>
        </w:rPr>
      </w:pPr>
    </w:p>
    <w:p w14:paraId="48EDD0BE" w14:textId="77777777" w:rsidR="003D7BB6" w:rsidRDefault="003D7BB6" w:rsidP="0092782B">
      <w:pPr>
        <w:widowControl w:val="0"/>
        <w:spacing w:before="120" w:after="0" w:line="240" w:lineRule="auto"/>
        <w:rPr>
          <w:rFonts w:cs="Calibri"/>
          <w:b/>
          <w:color w:val="000000"/>
        </w:rPr>
      </w:pPr>
    </w:p>
    <w:p w14:paraId="666DE555" w14:textId="77777777" w:rsidR="003D7BB6" w:rsidRDefault="003D7BB6" w:rsidP="0092782B">
      <w:pPr>
        <w:widowControl w:val="0"/>
        <w:spacing w:before="120" w:after="0" w:line="240" w:lineRule="auto"/>
        <w:rPr>
          <w:rFonts w:cs="Calibri"/>
          <w:b/>
          <w:color w:val="000000"/>
        </w:rPr>
      </w:pPr>
    </w:p>
    <w:p w14:paraId="2103E5B1" w14:textId="77777777" w:rsidR="003D7BB6" w:rsidRDefault="003D7BB6" w:rsidP="0092782B">
      <w:pPr>
        <w:widowControl w:val="0"/>
        <w:spacing w:before="120" w:after="0" w:line="240" w:lineRule="auto"/>
        <w:rPr>
          <w:rFonts w:cs="Calibri"/>
          <w:b/>
          <w:color w:val="000000"/>
        </w:rPr>
      </w:pPr>
    </w:p>
    <w:p w14:paraId="2D8F7BC9" w14:textId="77777777" w:rsidR="003D7BB6" w:rsidRDefault="003D7BB6" w:rsidP="0092782B">
      <w:pPr>
        <w:widowControl w:val="0"/>
        <w:spacing w:before="120" w:after="0" w:line="240" w:lineRule="auto"/>
        <w:rPr>
          <w:rFonts w:cs="Calibri"/>
          <w:b/>
          <w:color w:val="000000"/>
        </w:rPr>
      </w:pPr>
    </w:p>
    <w:p w14:paraId="748CA89B" w14:textId="77777777" w:rsidR="003D7BB6" w:rsidRDefault="003D7BB6" w:rsidP="0092782B">
      <w:pPr>
        <w:widowControl w:val="0"/>
        <w:spacing w:before="120" w:after="0" w:line="240" w:lineRule="auto"/>
        <w:rPr>
          <w:rFonts w:cs="Calibri"/>
          <w:b/>
          <w:color w:val="000000"/>
        </w:rPr>
      </w:pPr>
    </w:p>
    <w:p w14:paraId="532D334D" w14:textId="77777777" w:rsidR="00484E76" w:rsidRDefault="00484E76" w:rsidP="0092782B">
      <w:pPr>
        <w:widowControl w:val="0"/>
        <w:spacing w:before="120" w:after="0" w:line="240" w:lineRule="auto"/>
        <w:rPr>
          <w:rFonts w:cs="Calibri"/>
          <w:b/>
          <w:color w:val="000000"/>
        </w:rPr>
      </w:pPr>
    </w:p>
    <w:p w14:paraId="0815E785" w14:textId="77777777" w:rsidR="003D7BB6" w:rsidRPr="00A374F2" w:rsidRDefault="003D7BB6" w:rsidP="0092782B">
      <w:pPr>
        <w:widowControl w:val="0"/>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92782B">
      <w:pPr>
        <w:widowControl w:val="0"/>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92782B">
            <w:pPr>
              <w:widowControl w:val="0"/>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92782B">
            <w:pPr>
              <w:widowControl w:val="0"/>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6"/>
            </w:r>
            <w:r w:rsidRPr="0046436C">
              <w:rPr>
                <w:rFonts w:cs="Calibri"/>
                <w:b/>
                <w:bCs/>
                <w:sz w:val="20"/>
                <w:szCs w:val="20"/>
              </w:rPr>
              <w:t xml:space="preserve"> (</w:t>
            </w:r>
            <w:r w:rsidR="00400C7A">
              <w:rPr>
                <w:rFonts w:cs="Calibri"/>
                <w:b/>
                <w:bCs/>
                <w:sz w:val="20"/>
                <w:szCs w:val="20"/>
              </w:rPr>
              <w:t xml:space="preserve">max. </w:t>
            </w:r>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92782B">
            <w:pPr>
              <w:widowControl w:val="0"/>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3187511F" w:rsidR="0046436C" w:rsidRPr="00D96C63" w:rsidRDefault="0046436C" w:rsidP="0092782B">
            <w:pPr>
              <w:widowControl w:val="0"/>
              <w:spacing w:after="0" w:line="240" w:lineRule="auto"/>
              <w:jc w:val="center"/>
              <w:rPr>
                <w:rFonts w:cs="Calibri"/>
                <w:b/>
                <w:bCs/>
                <w:sz w:val="20"/>
                <w:szCs w:val="20"/>
              </w:rPr>
            </w:pPr>
            <w:r w:rsidRPr="0046436C">
              <w:rPr>
                <w:rFonts w:cs="Calibri"/>
                <w:b/>
                <w:bCs/>
                <w:sz w:val="20"/>
                <w:szCs w:val="20"/>
              </w:rPr>
              <w:t xml:space="preserve">s nárokom na vrátenie DPH </w:t>
            </w:r>
          </w:p>
        </w:tc>
        <w:tc>
          <w:tcPr>
            <w:tcW w:w="2339" w:type="dxa"/>
            <w:tcBorders>
              <w:bottom w:val="single" w:sz="4" w:space="0" w:color="auto"/>
            </w:tcBorders>
            <w:shd w:val="clear" w:color="auto" w:fill="8DB3E2"/>
            <w:vAlign w:val="center"/>
          </w:tcPr>
          <w:p w14:paraId="1880E7DB" w14:textId="2F3FE369" w:rsidR="0046436C" w:rsidRPr="00D96C63" w:rsidRDefault="0046436C" w:rsidP="0092782B">
            <w:pPr>
              <w:widowControl w:val="0"/>
              <w:spacing w:after="0" w:line="240" w:lineRule="auto"/>
              <w:jc w:val="center"/>
              <w:rPr>
                <w:rFonts w:cs="Calibri"/>
                <w:b/>
                <w:bCs/>
                <w:sz w:val="20"/>
                <w:szCs w:val="20"/>
              </w:rPr>
            </w:pPr>
            <w:r w:rsidRPr="0046436C">
              <w:rPr>
                <w:rFonts w:cs="Calibri"/>
                <w:b/>
                <w:bCs/>
                <w:sz w:val="20"/>
                <w:szCs w:val="20"/>
              </w:rPr>
              <w:t xml:space="preserve">bez nároku na vrátenie DPH </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92782B">
            <w:pPr>
              <w:widowControl w:val="0"/>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92782B">
            <w:pPr>
              <w:widowControl w:val="0"/>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92782B">
            <w:pPr>
              <w:widowControl w:val="0"/>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92782B">
            <w:pPr>
              <w:widowControl w:val="0"/>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92782B">
            <w:pPr>
              <w:widowControl w:val="0"/>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92782B">
            <w:pPr>
              <w:widowControl w:val="0"/>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92782B">
            <w:pPr>
              <w:widowControl w:val="0"/>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92782B">
            <w:pPr>
              <w:widowControl w:val="0"/>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92782B">
            <w:pPr>
              <w:widowControl w:val="0"/>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92782B">
            <w:pPr>
              <w:widowControl w:val="0"/>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92782B">
            <w:pPr>
              <w:widowControl w:val="0"/>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92782B">
            <w:pPr>
              <w:widowControl w:val="0"/>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92782B">
            <w:pPr>
              <w:widowControl w:val="0"/>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92782B">
            <w:pPr>
              <w:widowControl w:val="0"/>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92782B">
            <w:pPr>
              <w:widowControl w:val="0"/>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92782B">
            <w:pPr>
              <w:widowControl w:val="0"/>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92782B">
            <w:pPr>
              <w:widowControl w:val="0"/>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92782B">
            <w:pPr>
              <w:widowControl w:val="0"/>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92782B">
            <w:pPr>
              <w:widowControl w:val="0"/>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92782B">
            <w:pPr>
              <w:widowControl w:val="0"/>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92782B">
            <w:pPr>
              <w:widowControl w:val="0"/>
              <w:spacing w:before="120" w:after="0" w:line="240" w:lineRule="auto"/>
              <w:jc w:val="center"/>
              <w:rPr>
                <w:rFonts w:cs="Calibri"/>
                <w:sz w:val="20"/>
                <w:szCs w:val="20"/>
              </w:rPr>
            </w:pPr>
            <w:r>
              <w:rPr>
                <w:rFonts w:cs="Calibri"/>
                <w:sz w:val="20"/>
                <w:szCs w:val="20"/>
              </w:rPr>
              <w:t>6,40</w:t>
            </w:r>
          </w:p>
        </w:tc>
      </w:tr>
    </w:tbl>
    <w:p w14:paraId="03F6B193" w14:textId="6DAD76CA" w:rsidR="003D7BB6" w:rsidRDefault="003D7BB6" w:rsidP="0092782B">
      <w:pPr>
        <w:widowControl w:val="0"/>
        <w:spacing w:before="120" w:after="0" w:line="240" w:lineRule="auto"/>
        <w:rPr>
          <w:rFonts w:cs="Calibri"/>
          <w:b/>
          <w:color w:val="000000"/>
        </w:rPr>
      </w:pPr>
    </w:p>
    <w:p w14:paraId="32B31041" w14:textId="116F40C9" w:rsidR="00BE25A5" w:rsidRDefault="00BE25A5" w:rsidP="0092782B">
      <w:pPr>
        <w:widowControl w:val="0"/>
        <w:spacing w:before="120" w:after="0" w:line="240" w:lineRule="auto"/>
        <w:jc w:val="both"/>
        <w:rPr>
          <w:rFonts w:cs="Calibri"/>
          <w:b/>
          <w:color w:val="000000"/>
        </w:rPr>
      </w:pPr>
      <w:r>
        <w:rPr>
          <w:rFonts w:cs="Calibri"/>
          <w:b/>
          <w:color w:val="000000"/>
        </w:rPr>
        <w:t>c)</w:t>
      </w:r>
      <w:r w:rsidR="00400C7A">
        <w:rPr>
          <w:rFonts w:cs="Calibri"/>
          <w:b/>
          <w:color w:val="000000"/>
        </w:rPr>
        <w:t xml:space="preserve"> P</w:t>
      </w:r>
      <w:r w:rsidR="00400C7A" w:rsidRPr="00400C7A">
        <w:rPr>
          <w:rFonts w:cs="Calibri"/>
          <w:b/>
          <w:color w:val="000000"/>
        </w:rPr>
        <w:t>rojekty technickej pomoci realizované v rámci prioritnej osi č. 8</w:t>
      </w:r>
      <w:r w:rsidR="00400C7A">
        <w:rPr>
          <w:rFonts w:cs="Calibri"/>
          <w:b/>
          <w:color w:val="000000"/>
        </w:rPr>
        <w:t xml:space="preserve"> OPII - o</w:t>
      </w:r>
      <w:r w:rsidR="00400C7A" w:rsidRPr="00400C7A">
        <w:rPr>
          <w:rFonts w:cs="Calibri"/>
          <w:b/>
          <w:color w:val="000000"/>
        </w:rPr>
        <w:t>sob</w:t>
      </w:r>
      <w:r w:rsidR="00400C7A">
        <w:rPr>
          <w:rFonts w:cs="Calibri"/>
          <w:b/>
          <w:color w:val="000000"/>
        </w:rPr>
        <w:t xml:space="preserve">y zapojené do realizácie hl. aktivít projektu </w:t>
      </w:r>
      <w:r w:rsidR="00400C7A" w:rsidRPr="00400C7A">
        <w:rPr>
          <w:rFonts w:cs="Calibri"/>
          <w:b/>
          <w:color w:val="000000"/>
        </w:rPr>
        <w:t>na základe dohody o práci vykonávanej mimo pracovného pomeru</w:t>
      </w:r>
    </w:p>
    <w:p w14:paraId="1BE20956" w14:textId="77777777" w:rsidR="00BE25A5" w:rsidRDefault="00BE25A5" w:rsidP="0092782B">
      <w:pPr>
        <w:widowControl w:val="0"/>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6628"/>
        <w:gridCol w:w="1765"/>
      </w:tblGrid>
      <w:tr w:rsidR="00D44FD7" w:rsidRPr="00BE25A5" w14:paraId="4A5348FA" w14:textId="77777777" w:rsidTr="00D44FD7">
        <w:trPr>
          <w:trHeight w:val="660"/>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lastRenderedPageBreak/>
              <w:t>P. č.</w:t>
            </w:r>
          </w:p>
        </w:tc>
        <w:tc>
          <w:tcPr>
            <w:tcW w:w="3657" w:type="pct"/>
            <w:shd w:val="clear" w:color="auto" w:fill="8DB3E2"/>
          </w:tcPr>
          <w:p w14:paraId="62C2A6AD" w14:textId="77777777" w:rsidR="00D44FD7" w:rsidRPr="00BE25A5" w:rsidRDefault="00D44FD7" w:rsidP="0056714F">
            <w:pPr>
              <w:keepNext/>
              <w:keepLines/>
              <w:spacing w:before="120" w:after="0" w:line="240" w:lineRule="auto"/>
              <w:rPr>
                <w:rFonts w:cs="Calibri"/>
                <w:b/>
                <w:bCs/>
                <w:sz w:val="20"/>
                <w:szCs w:val="20"/>
              </w:rPr>
            </w:pPr>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ýška hodinovej odmeny v eurách</w:t>
            </w:r>
          </w:p>
          <w:p w14:paraId="55481B7C"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D44FD7" w:rsidRPr="00BE25A5" w14:paraId="170F8C82" w14:textId="77777777" w:rsidTr="00D44FD7">
        <w:trPr>
          <w:trHeight w:val="660"/>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1.</w:t>
            </w:r>
          </w:p>
        </w:tc>
        <w:tc>
          <w:tcPr>
            <w:tcW w:w="3657" w:type="pct"/>
            <w:shd w:val="clear" w:color="auto" w:fill="C6D9F1"/>
          </w:tcPr>
          <w:p w14:paraId="01F2F2ED" w14:textId="3181527F"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junior</w:t>
            </w:r>
          </w:p>
        </w:tc>
        <w:tc>
          <w:tcPr>
            <w:tcW w:w="974" w:type="pct"/>
            <w:shd w:val="clear" w:color="auto" w:fill="FFFFFF"/>
          </w:tcPr>
          <w:p w14:paraId="605E271E"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19,00</w:t>
            </w:r>
          </w:p>
        </w:tc>
      </w:tr>
      <w:tr w:rsidR="00D44FD7" w:rsidRPr="00BE25A5" w14:paraId="3C26836C" w14:textId="77777777" w:rsidTr="00D44FD7">
        <w:trPr>
          <w:trHeight w:val="660"/>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2.</w:t>
            </w:r>
          </w:p>
        </w:tc>
        <w:tc>
          <w:tcPr>
            <w:tcW w:w="3657" w:type="pct"/>
            <w:shd w:val="clear" w:color="auto" w:fill="C6D9F1"/>
          </w:tcPr>
          <w:p w14:paraId="49E962C6" w14:textId="54F609E9"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senior</w:t>
            </w:r>
          </w:p>
        </w:tc>
        <w:tc>
          <w:tcPr>
            <w:tcW w:w="974" w:type="pct"/>
            <w:shd w:val="clear" w:color="auto" w:fill="FFFFFF"/>
          </w:tcPr>
          <w:p w14:paraId="197F1A74"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23,00</w:t>
            </w:r>
          </w:p>
        </w:tc>
      </w:tr>
      <w:tr w:rsidR="00D44FD7" w:rsidRPr="00BE25A5" w14:paraId="4DA4E784" w14:textId="77777777" w:rsidTr="00D44FD7">
        <w:trPr>
          <w:trHeight w:val="321"/>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3</w:t>
            </w:r>
            <w:r w:rsidRPr="00BE25A5">
              <w:rPr>
                <w:rFonts w:cs="Calibri"/>
                <w:b/>
                <w:sz w:val="20"/>
                <w:szCs w:val="20"/>
              </w:rPr>
              <w:t>.</w:t>
            </w:r>
          </w:p>
        </w:tc>
        <w:tc>
          <w:tcPr>
            <w:tcW w:w="3657" w:type="pct"/>
            <w:shd w:val="clear" w:color="auto" w:fill="C6D9F1"/>
          </w:tcPr>
          <w:p w14:paraId="27AF840E"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 agendou prostriedkov EÚ a iných finančných mechanizmov</w:t>
            </w:r>
          </w:p>
          <w:p w14:paraId="1369C656"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so zabezpečovaním činností zamestnávateľa</w:t>
            </w:r>
          </w:p>
        </w:tc>
        <w:tc>
          <w:tcPr>
            <w:tcW w:w="974" w:type="pct"/>
          </w:tcPr>
          <w:p w14:paraId="5BEA7C06"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30,00</w:t>
            </w:r>
          </w:p>
        </w:tc>
      </w:tr>
      <w:tr w:rsidR="00D44FD7" w:rsidRPr="00BE25A5" w14:paraId="7FC06C4B" w14:textId="77777777" w:rsidTr="00D44FD7">
        <w:trPr>
          <w:trHeight w:val="531"/>
        </w:trPr>
        <w:tc>
          <w:tcPr>
            <w:tcW w:w="369" w:type="pct"/>
            <w:shd w:val="clear" w:color="auto" w:fill="C6D9F1"/>
          </w:tcPr>
          <w:p w14:paraId="4A529E06"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4</w:t>
            </w:r>
            <w:r w:rsidRPr="00BE25A5">
              <w:rPr>
                <w:rFonts w:cs="Calibri"/>
                <w:b/>
                <w:sz w:val="20"/>
                <w:szCs w:val="20"/>
              </w:rPr>
              <w:t>.</w:t>
            </w:r>
          </w:p>
        </w:tc>
        <w:tc>
          <w:tcPr>
            <w:tcW w:w="3657" w:type="pct"/>
            <w:shd w:val="clear" w:color="auto" w:fill="C6D9F1"/>
          </w:tcPr>
          <w:p w14:paraId="5E853BAC" w14:textId="77777777" w:rsidR="00D44FD7" w:rsidRDefault="00D44FD7" w:rsidP="0056714F">
            <w:pPr>
              <w:keepNext/>
              <w:keepLines/>
              <w:spacing w:before="120" w:after="0" w:line="240" w:lineRule="auto"/>
              <w:rPr>
                <w:rFonts w:cs="Calibri"/>
                <w:b/>
                <w:sz w:val="20"/>
                <w:szCs w:val="20"/>
              </w:rPr>
            </w:pPr>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p>
          <w:p w14:paraId="384F1A1D"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4DA9A233"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40,00</w:t>
            </w:r>
          </w:p>
        </w:tc>
      </w:tr>
      <w:tr w:rsidR="00D44FD7" w:rsidRPr="00BE25A5" w14:paraId="09081C81" w14:textId="77777777" w:rsidTr="00D44FD7">
        <w:trPr>
          <w:trHeight w:val="250"/>
        </w:trPr>
        <w:tc>
          <w:tcPr>
            <w:tcW w:w="369" w:type="pct"/>
            <w:shd w:val="clear" w:color="auto" w:fill="C6D9F1"/>
          </w:tcPr>
          <w:p w14:paraId="14077D6C"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5</w:t>
            </w:r>
            <w:r w:rsidRPr="00BE25A5">
              <w:rPr>
                <w:rFonts w:cs="Calibri"/>
                <w:b/>
                <w:sz w:val="20"/>
                <w:szCs w:val="20"/>
              </w:rPr>
              <w:t>.</w:t>
            </w:r>
          </w:p>
        </w:tc>
        <w:tc>
          <w:tcPr>
            <w:tcW w:w="3657" w:type="pct"/>
            <w:shd w:val="clear" w:color="auto" w:fill="C6D9F1"/>
          </w:tcPr>
          <w:p w14:paraId="7E635B97"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odborných, konzultačných a metodických činností, vypracovanie odborných materiálov</w:t>
            </w:r>
          </w:p>
          <w:p w14:paraId="44BDBB5F"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odborného vzdelávania v cudzom jazyku, príprava testov, vykonanie testovania, prednášky, semináre, lektorská činnosť, vrátane vypracovania študijných materiálov</w:t>
            </w:r>
          </w:p>
          <w:p w14:paraId="3DCA0DBE" w14:textId="77777777" w:rsidR="00D44FD7" w:rsidRDefault="00D44FD7" w:rsidP="0056714F">
            <w:pPr>
              <w:keepNext/>
              <w:keepLines/>
              <w:spacing w:before="120" w:after="0" w:line="240" w:lineRule="auto"/>
              <w:rPr>
                <w:rFonts w:cs="Calibri"/>
                <w:b/>
                <w:sz w:val="20"/>
                <w:szCs w:val="20"/>
              </w:rPr>
            </w:pPr>
            <w:r w:rsidRPr="00BE25A5">
              <w:rPr>
                <w:rFonts w:cs="Calibri"/>
                <w:b/>
                <w:sz w:val="20"/>
                <w:szCs w:val="20"/>
              </w:rPr>
              <w:t>- Tlmočnícke a prekladateľské práce</w:t>
            </w:r>
          </w:p>
          <w:p w14:paraId="0B7E10E3" w14:textId="77777777" w:rsidR="00D44FD7" w:rsidRPr="00AF0502" w:rsidRDefault="00D44FD7" w:rsidP="0056714F">
            <w:pPr>
              <w:keepNext/>
              <w:keepLines/>
              <w:spacing w:before="120" w:after="0" w:line="240" w:lineRule="auto"/>
              <w:rPr>
                <w:rFonts w:cs="Calibri"/>
                <w:b/>
                <w:sz w:val="20"/>
                <w:szCs w:val="20"/>
              </w:rPr>
            </w:pPr>
            <w:r>
              <w:rPr>
                <w:rFonts w:cs="Calibri"/>
                <w:b/>
                <w:sz w:val="20"/>
                <w:szCs w:val="20"/>
              </w:rPr>
              <w:t xml:space="preserve">- </w:t>
            </w:r>
            <w:r w:rsidRPr="00AF0502">
              <w:rPr>
                <w:rFonts w:cs="Calibri"/>
                <w:b/>
                <w:sz w:val="20"/>
                <w:szCs w:val="20"/>
              </w:rPr>
              <w:t>Odborné a poradenské činnosti pre ministra, štátneho tajomníka a generálneho tajomníka</w:t>
            </w:r>
          </w:p>
          <w:p w14:paraId="7E5A864A"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71DEBD11"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50,00</w:t>
            </w:r>
          </w:p>
        </w:tc>
      </w:tr>
      <w:tr w:rsidR="00D44FD7" w:rsidRPr="00BE25A5" w14:paraId="2CD6EB96" w14:textId="77777777" w:rsidTr="00D44FD7">
        <w:trPr>
          <w:trHeight w:val="379"/>
        </w:trPr>
        <w:tc>
          <w:tcPr>
            <w:tcW w:w="369" w:type="pct"/>
            <w:shd w:val="clear" w:color="auto" w:fill="C6D9F1"/>
          </w:tcPr>
          <w:p w14:paraId="173A46ED"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6</w:t>
            </w:r>
            <w:r w:rsidRPr="00BE25A5">
              <w:rPr>
                <w:rFonts w:cs="Calibri"/>
                <w:b/>
                <w:sz w:val="20"/>
                <w:szCs w:val="20"/>
              </w:rPr>
              <w:t>.</w:t>
            </w:r>
          </w:p>
        </w:tc>
        <w:tc>
          <w:tcPr>
            <w:tcW w:w="3657" w:type="pct"/>
            <w:shd w:val="clear" w:color="auto" w:fill="C6D9F1"/>
          </w:tcPr>
          <w:p w14:paraId="31BF9F35"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xml:space="preserve">Poskytovanie odborných činností v oblasti právneho poradenstva </w:t>
            </w:r>
          </w:p>
        </w:tc>
        <w:tc>
          <w:tcPr>
            <w:tcW w:w="974" w:type="pct"/>
          </w:tcPr>
          <w:p w14:paraId="1F4B7512"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66,00</w:t>
            </w:r>
          </w:p>
        </w:tc>
      </w:tr>
    </w:tbl>
    <w:p w14:paraId="6AC80002" w14:textId="1C07E8CD" w:rsidR="00BE25A5" w:rsidRDefault="00BE25A5" w:rsidP="00415B1C">
      <w:pPr>
        <w:keepNext/>
        <w:keepLines/>
        <w:spacing w:before="120" w:after="0" w:line="240" w:lineRule="auto"/>
        <w:rPr>
          <w:rFonts w:cs="Calibri"/>
          <w:b/>
          <w:color w:val="000000"/>
        </w:rPr>
      </w:pPr>
    </w:p>
    <w:p w14:paraId="0C892C22" w14:textId="46E37B40" w:rsidR="0056714F" w:rsidRDefault="0056714F" w:rsidP="0056714F">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5"/>
        <w:gridCol w:w="4564"/>
        <w:gridCol w:w="2733"/>
      </w:tblGrid>
      <w:tr w:rsidR="0056714F" w:rsidRPr="00BE25A5" w14:paraId="06A18670" w14:textId="77777777" w:rsidTr="00D53822">
        <w:trPr>
          <w:trHeight w:val="660"/>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P</w:t>
            </w:r>
            <w:r>
              <w:rPr>
                <w:rFonts w:cs="Calibri"/>
                <w:b/>
                <w:bCs/>
                <w:sz w:val="20"/>
                <w:szCs w:val="20"/>
              </w:rPr>
              <w:t>rioritná os OPII</w:t>
            </w:r>
          </w:p>
        </w:tc>
        <w:tc>
          <w:tcPr>
            <w:tcW w:w="2518" w:type="pct"/>
            <w:shd w:val="clear" w:color="auto" w:fill="8DB3E2"/>
          </w:tcPr>
          <w:p w14:paraId="0001B4F1" w14:textId="171D9DFF" w:rsidR="0056714F" w:rsidRPr="001D09AB" w:rsidRDefault="0056714F" w:rsidP="0056714F">
            <w:pPr>
              <w:keepNext/>
              <w:keepLines/>
              <w:spacing w:before="120" w:after="0" w:line="240" w:lineRule="auto"/>
              <w:rPr>
                <w:rFonts w:cs="Calibri"/>
                <w:bCs/>
                <w:sz w:val="20"/>
                <w:szCs w:val="20"/>
              </w:rPr>
            </w:pPr>
            <w:r w:rsidRPr="00E064A3">
              <w:rPr>
                <w:rFonts w:cs="Calibri"/>
                <w:b/>
                <w:bCs/>
                <w:sz w:val="20"/>
                <w:szCs w:val="20"/>
              </w:rPr>
              <w:t xml:space="preserve">Limity pre </w:t>
            </w:r>
            <w:r w:rsidR="00280233">
              <w:rPr>
                <w:rFonts w:cs="Calibri"/>
                <w:b/>
                <w:bCs/>
                <w:sz w:val="20"/>
                <w:szCs w:val="20"/>
              </w:rPr>
              <w:t xml:space="preserve">odborných </w:t>
            </w:r>
            <w:r w:rsidRPr="00E064A3">
              <w:rPr>
                <w:rFonts w:cs="Calibri"/>
                <w:b/>
                <w:bCs/>
                <w:sz w:val="20"/>
                <w:szCs w:val="20"/>
              </w:rPr>
              <w:t xml:space="preserve">hodnotiteľov projektov OPII </w:t>
            </w:r>
            <w:r w:rsidR="00280233" w:rsidRPr="001D09AB">
              <w:rPr>
                <w:rFonts w:cs="Calibri"/>
                <w:bCs/>
                <w:sz w:val="20"/>
                <w:szCs w:val="20"/>
              </w:rPr>
              <w:t>(</w:t>
            </w:r>
            <w:proofErr w:type="spellStart"/>
            <w:r w:rsidR="00280233" w:rsidRPr="001D09AB">
              <w:rPr>
                <w:rFonts w:cs="Calibri"/>
                <w:bCs/>
                <w:sz w:val="20"/>
                <w:szCs w:val="20"/>
              </w:rPr>
              <w:t>ŽoNFP</w:t>
            </w:r>
            <w:proofErr w:type="spellEnd"/>
            <w:r w:rsidR="00172DFD" w:rsidRPr="001D09AB">
              <w:rPr>
                <w:rFonts w:cs="Calibri"/>
                <w:bCs/>
                <w:sz w:val="20"/>
                <w:szCs w:val="20"/>
              </w:rPr>
              <w:t xml:space="preserve"> riadne vy</w:t>
            </w:r>
            <w:r w:rsidR="00280233" w:rsidRPr="001D09AB">
              <w:rPr>
                <w:rFonts w:cs="Calibri"/>
                <w:bCs/>
                <w:sz w:val="20"/>
                <w:szCs w:val="20"/>
              </w:rPr>
              <w:t>hodnotené v rámci PO č. 1-8 OPII)</w:t>
            </w:r>
          </w:p>
          <w:p w14:paraId="7135DD4D" w14:textId="085D00C8" w:rsidR="00280233" w:rsidRPr="00280233" w:rsidRDefault="00280233" w:rsidP="0056714F">
            <w:pPr>
              <w:keepNext/>
              <w:keepLines/>
              <w:spacing w:before="120" w:after="0" w:line="240" w:lineRule="auto"/>
              <w:rPr>
                <w:rFonts w:cs="Calibri"/>
                <w:bCs/>
                <w:sz w:val="20"/>
                <w:szCs w:val="20"/>
              </w:rPr>
            </w:pPr>
          </w:p>
          <w:p w14:paraId="07874F96" w14:textId="16C441FD" w:rsidR="00D53822" w:rsidRPr="00BE25A5" w:rsidRDefault="00D53822" w:rsidP="0056714F">
            <w:pPr>
              <w:keepNext/>
              <w:keepLines/>
              <w:spacing w:before="120" w:after="0" w:line="240" w:lineRule="auto"/>
              <w:rPr>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p>
          <w:p w14:paraId="6EEC9F20"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56714F" w:rsidRPr="00BE25A5" w14:paraId="4C250C64" w14:textId="77777777" w:rsidTr="00D53822">
        <w:trPr>
          <w:trHeight w:val="660"/>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rFonts w:cs="Calibri"/>
                <w:b/>
                <w:bCs/>
                <w:sz w:val="20"/>
                <w:szCs w:val="20"/>
              </w:rPr>
            </w:pPr>
          </w:p>
          <w:p w14:paraId="7DAF3B3E" w14:textId="1010895D"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č. 1-6 OPII (Doprava)</w:t>
            </w:r>
          </w:p>
        </w:tc>
        <w:tc>
          <w:tcPr>
            <w:tcW w:w="2518" w:type="pct"/>
            <w:shd w:val="clear" w:color="auto" w:fill="C6D9F1"/>
          </w:tcPr>
          <w:p w14:paraId="4680C171" w14:textId="4EDB608D" w:rsidR="0056714F" w:rsidRPr="00BE25A5" w:rsidRDefault="00D53822" w:rsidP="00D53822">
            <w:pPr>
              <w:keepNext/>
              <w:keepLines/>
              <w:spacing w:before="120" w:after="0" w:line="240" w:lineRule="auto"/>
              <w:rPr>
                <w:rFonts w:cs="Calibri"/>
                <w:b/>
                <w:bCs/>
                <w:sz w:val="20"/>
                <w:szCs w:val="20"/>
              </w:rPr>
            </w:pPr>
            <w:r>
              <w:rPr>
                <w:rFonts w:cs="Calibri"/>
                <w:b/>
                <w:bCs/>
                <w:sz w:val="20"/>
                <w:szCs w:val="20"/>
              </w:rPr>
              <w:t xml:space="preserve">Odborné hodnotenie </w:t>
            </w:r>
            <w:proofErr w:type="spellStart"/>
            <w:r>
              <w:rPr>
                <w:rFonts w:cs="Calibri"/>
                <w:b/>
                <w:bCs/>
                <w:sz w:val="20"/>
                <w:szCs w:val="20"/>
              </w:rPr>
              <w:t>ŽoNFP</w:t>
            </w:r>
            <w:proofErr w:type="spellEnd"/>
            <w:r>
              <w:rPr>
                <w:rFonts w:cs="Calibri"/>
                <w:b/>
                <w:bCs/>
                <w:sz w:val="20"/>
                <w:szCs w:val="20"/>
              </w:rPr>
              <w:t xml:space="preserve"> - veľký projekt</w:t>
            </w:r>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800,00</w:t>
            </w:r>
          </w:p>
        </w:tc>
      </w:tr>
      <w:tr w:rsidR="0056714F" w:rsidRPr="00BE25A5" w14:paraId="71142121" w14:textId="77777777" w:rsidTr="00D53822">
        <w:trPr>
          <w:trHeight w:val="660"/>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rFonts w:cs="Calibri"/>
                <w:b/>
                <w:bCs/>
                <w:sz w:val="20"/>
                <w:szCs w:val="20"/>
              </w:rPr>
            </w:pPr>
            <w:r>
              <w:rPr>
                <w:rFonts w:cs="Calibri"/>
                <w:b/>
                <w:bCs/>
                <w:sz w:val="20"/>
                <w:szCs w:val="20"/>
              </w:rPr>
              <w:t xml:space="preserve">Odborné hodnotenie </w:t>
            </w:r>
            <w:proofErr w:type="spellStart"/>
            <w:r>
              <w:rPr>
                <w:rFonts w:cs="Calibri"/>
                <w:b/>
                <w:bCs/>
                <w:sz w:val="20"/>
                <w:szCs w:val="20"/>
              </w:rPr>
              <w:t>ŽoNFP</w:t>
            </w:r>
            <w:proofErr w:type="spellEnd"/>
            <w:r>
              <w:rPr>
                <w:rFonts w:cs="Calibri"/>
                <w:b/>
                <w:bCs/>
                <w:sz w:val="20"/>
                <w:szCs w:val="20"/>
              </w:rPr>
              <w:t xml:space="preserve"> - národný investičný projekt</w:t>
            </w:r>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500,00</w:t>
            </w:r>
          </w:p>
        </w:tc>
      </w:tr>
      <w:tr w:rsidR="0056714F" w:rsidRPr="00BE25A5" w14:paraId="2FD1D89A" w14:textId="77777777" w:rsidTr="00D53822">
        <w:trPr>
          <w:trHeight w:val="321"/>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rFonts w:cs="Calibri"/>
                <w:b/>
                <w:sz w:val="20"/>
                <w:szCs w:val="20"/>
              </w:rPr>
            </w:pPr>
            <w:r>
              <w:rPr>
                <w:rFonts w:cs="Calibri"/>
                <w:b/>
                <w:bCs/>
                <w:sz w:val="20"/>
                <w:szCs w:val="20"/>
              </w:rPr>
              <w:t xml:space="preserve">Odborné hodnotenie </w:t>
            </w:r>
            <w:proofErr w:type="spellStart"/>
            <w:r>
              <w:rPr>
                <w:rFonts w:cs="Calibri"/>
                <w:b/>
                <w:bCs/>
                <w:sz w:val="20"/>
                <w:szCs w:val="20"/>
              </w:rPr>
              <w:t>ŽoNFP</w:t>
            </w:r>
            <w:proofErr w:type="spellEnd"/>
            <w:r>
              <w:rPr>
                <w:rFonts w:cs="Calibri"/>
                <w:b/>
                <w:bCs/>
                <w:sz w:val="20"/>
                <w:szCs w:val="20"/>
              </w:rPr>
              <w:t xml:space="preserve"> - národný neinvestičný projekt</w:t>
            </w:r>
          </w:p>
        </w:tc>
        <w:tc>
          <w:tcPr>
            <w:tcW w:w="1508" w:type="pct"/>
          </w:tcPr>
          <w:p w14:paraId="57E964EE" w14:textId="77777777"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r w:rsidR="00D53822" w:rsidRPr="00BE25A5" w14:paraId="1B503E0A" w14:textId="77777777" w:rsidTr="00D53822">
        <w:trPr>
          <w:trHeight w:val="531"/>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rFonts w:cs="Calibri"/>
                <w:b/>
                <w:sz w:val="20"/>
                <w:szCs w:val="20"/>
              </w:rPr>
            </w:pPr>
            <w:r>
              <w:rPr>
                <w:rFonts w:cs="Calibri"/>
                <w:b/>
                <w:bCs/>
                <w:sz w:val="20"/>
                <w:szCs w:val="20"/>
              </w:rPr>
              <w:t>č. 7 OPII (Informatizácia)</w:t>
            </w:r>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rFonts w:cs="Calibri"/>
                <w:bCs/>
                <w:sz w:val="20"/>
                <w:szCs w:val="20"/>
              </w:rPr>
            </w:pPr>
            <w:r>
              <w:rPr>
                <w:rFonts w:cs="Calibri"/>
                <w:b/>
                <w:sz w:val="20"/>
                <w:szCs w:val="20"/>
              </w:rPr>
              <w:t xml:space="preserve">Platia </w:t>
            </w:r>
            <w:r w:rsidR="00172DFD">
              <w:rPr>
                <w:rFonts w:cs="Calibri"/>
                <w:b/>
                <w:sz w:val="20"/>
                <w:szCs w:val="20"/>
              </w:rPr>
              <w:t xml:space="preserve">finančné </w:t>
            </w:r>
            <w:r>
              <w:rPr>
                <w:rFonts w:cs="Calibri"/>
                <w:b/>
                <w:sz w:val="20"/>
                <w:szCs w:val="20"/>
              </w:rPr>
              <w:t xml:space="preserve">limity uvedené v </w:t>
            </w:r>
            <w:r w:rsidRPr="00D53822">
              <w:rPr>
                <w:rFonts w:cs="Calibri"/>
                <w:b/>
                <w:sz w:val="20"/>
                <w:szCs w:val="20"/>
              </w:rPr>
              <w:t>Smernic</w:t>
            </w:r>
            <w:r>
              <w:rPr>
                <w:rFonts w:cs="Calibri"/>
                <w:b/>
                <w:sz w:val="20"/>
                <w:szCs w:val="20"/>
              </w:rPr>
              <w:t>i</w:t>
            </w:r>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r>
              <w:rPr>
                <w:rFonts w:cs="Calibri"/>
                <w:b/>
                <w:sz w:val="20"/>
                <w:szCs w:val="20"/>
              </w:rPr>
              <w:t xml:space="preserve"> platnom</w:t>
            </w:r>
            <w:r w:rsidRPr="00D53822">
              <w:rPr>
                <w:rFonts w:cs="Calibri"/>
                <w:b/>
                <w:sz w:val="20"/>
                <w:szCs w:val="20"/>
              </w:rPr>
              <w:t xml:space="preserve"> znení</w:t>
            </w:r>
          </w:p>
        </w:tc>
      </w:tr>
      <w:tr w:rsidR="0056714F" w:rsidRPr="00BE25A5" w14:paraId="76C03BFC" w14:textId="77777777" w:rsidTr="00D53822">
        <w:trPr>
          <w:trHeight w:val="250"/>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rFonts w:cs="Calibri"/>
                <w:b/>
                <w:sz w:val="20"/>
                <w:szCs w:val="20"/>
              </w:rPr>
            </w:pPr>
            <w:r>
              <w:rPr>
                <w:rFonts w:cs="Calibri"/>
                <w:b/>
                <w:bCs/>
                <w:sz w:val="20"/>
                <w:szCs w:val="20"/>
              </w:rPr>
              <w:t>č. 8 OPII (Technická pomoc)</w:t>
            </w:r>
          </w:p>
        </w:tc>
        <w:tc>
          <w:tcPr>
            <w:tcW w:w="2518" w:type="pct"/>
            <w:shd w:val="clear" w:color="auto" w:fill="C6D9F1"/>
          </w:tcPr>
          <w:p w14:paraId="7F63B861" w14:textId="60927E2B" w:rsidR="0056714F" w:rsidRPr="00BE25A5" w:rsidRDefault="00D53822" w:rsidP="00D53822">
            <w:pPr>
              <w:keepNext/>
              <w:keepLines/>
              <w:spacing w:before="120" w:after="0" w:line="240" w:lineRule="auto"/>
              <w:rPr>
                <w:rFonts w:cs="Calibri"/>
                <w:b/>
                <w:sz w:val="20"/>
                <w:szCs w:val="20"/>
              </w:rPr>
            </w:pPr>
            <w:r>
              <w:rPr>
                <w:rFonts w:cs="Calibri"/>
                <w:b/>
                <w:bCs/>
                <w:sz w:val="20"/>
                <w:szCs w:val="20"/>
              </w:rPr>
              <w:t xml:space="preserve">Odborné hodnotenie </w:t>
            </w:r>
            <w:proofErr w:type="spellStart"/>
            <w:r>
              <w:rPr>
                <w:rFonts w:cs="Calibri"/>
                <w:b/>
                <w:bCs/>
                <w:sz w:val="20"/>
                <w:szCs w:val="20"/>
              </w:rPr>
              <w:t>ŽoNFP</w:t>
            </w:r>
            <w:proofErr w:type="spellEnd"/>
            <w:r>
              <w:rPr>
                <w:rFonts w:cs="Calibri"/>
                <w:b/>
                <w:bCs/>
                <w:sz w:val="20"/>
                <w:szCs w:val="20"/>
              </w:rPr>
              <w:t xml:space="preserve"> - projekt technickej pomoci</w:t>
            </w:r>
          </w:p>
        </w:tc>
        <w:tc>
          <w:tcPr>
            <w:tcW w:w="1508" w:type="pct"/>
          </w:tcPr>
          <w:p w14:paraId="2FA5627E" w14:textId="117B05B9"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bl>
    <w:p w14:paraId="319B28B4" w14:textId="3300C281" w:rsidR="00D44FD7" w:rsidRDefault="00D44FD7" w:rsidP="00415B1C">
      <w:pPr>
        <w:keepNext/>
        <w:keepLines/>
        <w:spacing w:before="120" w:after="0" w:line="240" w:lineRule="auto"/>
        <w:rPr>
          <w:rFonts w:cs="Calibri"/>
          <w:b/>
          <w:color w:val="000000"/>
        </w:rPr>
      </w:pPr>
    </w:p>
    <w:p w14:paraId="2A06F55F" w14:textId="77777777" w:rsidR="00453766" w:rsidRDefault="00453766" w:rsidP="00AA5196">
      <w:pPr>
        <w:keepNext/>
        <w:keepLines/>
        <w:numPr>
          <w:ilvl w:val="3"/>
          <w:numId w:val="54"/>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FF3596" w:rsidP="00415B1C">
            <w:pPr>
              <w:keepNext/>
              <w:keepLines/>
              <w:spacing w:after="0" w:line="240" w:lineRule="auto"/>
              <w:jc w:val="center"/>
              <w:rPr>
                <w:rFonts w:eastAsia="Times New Roman"/>
                <w:color w:val="494949"/>
                <w:sz w:val="20"/>
                <w:szCs w:val="20"/>
                <w:lang w:eastAsia="sk-SK"/>
              </w:rPr>
            </w:pPr>
            <w:hyperlink r:id="rId37"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FF3596" w:rsidP="00415B1C">
            <w:pPr>
              <w:keepNext/>
              <w:keepLines/>
              <w:spacing w:after="0" w:line="240" w:lineRule="auto"/>
              <w:jc w:val="center"/>
              <w:rPr>
                <w:rFonts w:cs="Calibri"/>
                <w:b/>
                <w:sz w:val="20"/>
                <w:szCs w:val="18"/>
              </w:rPr>
            </w:pPr>
            <w:hyperlink r:id="rId38"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AA5196">
      <w:pPr>
        <w:keepNext/>
        <w:keepLines/>
        <w:numPr>
          <w:ilvl w:val="3"/>
          <w:numId w:val="54"/>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AA5196">
      <w:pPr>
        <w:keepNext/>
        <w:keepLines/>
        <w:numPr>
          <w:ilvl w:val="3"/>
          <w:numId w:val="54"/>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4604"/>
        <w:gridCol w:w="4605"/>
      </w:tblGrid>
      <w:tr w:rsidR="00AF0359" w:rsidRPr="00D96C63" w14:paraId="7A494459" w14:textId="77777777" w:rsidTr="00333E62">
        <w:trPr>
          <w:trHeight w:val="527"/>
        </w:trPr>
        <w:tc>
          <w:tcPr>
            <w:tcW w:w="9209"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tcBorders>
              <w:top w:val="nil"/>
              <w:left w:val="single" w:sz="4" w:space="0" w:color="auto"/>
              <w:bottom w:val="single" w:sz="4" w:space="0" w:color="auto"/>
              <w:right w:val="single" w:sz="4" w:space="0" w:color="auto"/>
            </w:tcBorders>
            <w:shd w:val="clear" w:color="auto" w:fill="8DB3E2"/>
            <w:vAlign w:val="center"/>
            <w:hideMark/>
          </w:tcPr>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tcBorders>
              <w:top w:val="nil"/>
              <w:left w:val="nil"/>
              <w:bottom w:val="single" w:sz="4" w:space="0" w:color="auto"/>
              <w:right w:val="single" w:sz="4" w:space="0" w:color="auto"/>
            </w:tcBorders>
            <w:shd w:val="clear" w:color="auto" w:fill="auto"/>
            <w:vAlign w:val="center"/>
          </w:tcPr>
          <w:p w14:paraId="164A162D" w14:textId="51D223F8" w:rsidR="00F151CB" w:rsidRPr="00D96C63" w:rsidRDefault="00F151CB" w:rsidP="00415B1C">
            <w:pPr>
              <w:keepNext/>
              <w:keepLines/>
              <w:spacing w:before="120" w:after="0" w:line="240" w:lineRule="auto"/>
              <w:jc w:val="center"/>
              <w:rPr>
                <w:rFonts w:eastAsia="Times New Roman" w:cs="Arial"/>
                <w:sz w:val="20"/>
                <w:szCs w:val="20"/>
              </w:rPr>
            </w:pPr>
            <w:r w:rsidRPr="006A7380">
              <w:rPr>
                <w:rFonts w:cs="Calibri"/>
                <w:b/>
                <w:sz w:val="20"/>
                <w:szCs w:val="20"/>
              </w:rPr>
              <w:t xml:space="preserve">max. </w:t>
            </w:r>
            <w:r>
              <w:rPr>
                <w:rFonts w:cs="Calibri"/>
                <w:b/>
                <w:sz w:val="20"/>
                <w:szCs w:val="20"/>
              </w:rPr>
              <w:t>16</w:t>
            </w:r>
            <w:r w:rsidRPr="006A7380">
              <w:rPr>
                <w:rFonts w:cs="Calibri"/>
                <w:b/>
                <w:sz w:val="20"/>
                <w:szCs w:val="20"/>
              </w:rPr>
              <w:t xml:space="preserve">0,- EUR </w:t>
            </w:r>
          </w:p>
          <w:p w14:paraId="70111FEC" w14:textId="05BAD097" w:rsidR="00F151CB" w:rsidRPr="00D96C63" w:rsidRDefault="00F151CB" w:rsidP="00415B1C">
            <w:pPr>
              <w:keepNext/>
              <w:keepLines/>
              <w:spacing w:before="120" w:after="0" w:line="240" w:lineRule="auto"/>
              <w:jc w:val="center"/>
              <w:rPr>
                <w:rFonts w:eastAsia="Times New Roman" w:cs="Arial"/>
                <w:sz w:val="20"/>
                <w:szCs w:val="20"/>
              </w:rPr>
            </w:pP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AA5196">
      <w:pPr>
        <w:keepNext/>
        <w:keepLines/>
        <w:numPr>
          <w:ilvl w:val="3"/>
          <w:numId w:val="54"/>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9"/>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AA5196">
      <w:pPr>
        <w:keepNext/>
        <w:keepLines/>
        <w:numPr>
          <w:ilvl w:val="3"/>
          <w:numId w:val="54"/>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w:t>
            </w:r>
            <w:proofErr w:type="spellStart"/>
            <w:r w:rsidRPr="00D96C63">
              <w:rPr>
                <w:rFonts w:cs="Calibri"/>
                <w:sz w:val="20"/>
                <w:szCs w:val="20"/>
              </w:rPr>
              <w:t>ŽoNFP</w:t>
            </w:r>
            <w:proofErr w:type="spellEnd"/>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7"/>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AA5196">
      <w:pPr>
        <w:keepNext/>
        <w:keepLines/>
        <w:numPr>
          <w:ilvl w:val="3"/>
          <w:numId w:val="54"/>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8"/>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39"/>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AA5196">
      <w:pPr>
        <w:keepNext/>
        <w:keepLines/>
        <w:numPr>
          <w:ilvl w:val="3"/>
          <w:numId w:val="54"/>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858"/>
        <w:gridCol w:w="3347"/>
        <w:gridCol w:w="2788"/>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lastRenderedPageBreak/>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0"/>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1"/>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516" w:name="Príloha2"/>
      <w:bookmarkEnd w:id="516"/>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14D6D28F"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sidR="0006435B" w:rsidRPr="0006435B">
        <w:rPr>
          <w:rFonts w:cs="Calibri"/>
          <w:b/>
          <w:caps/>
          <w:color w:val="000000"/>
          <w:sz w:val="28"/>
        </w:rPr>
        <w:t xml:space="preserve"> </w:t>
      </w:r>
      <w:r w:rsidR="0006435B">
        <w:rPr>
          <w:rFonts w:cs="Calibri"/>
          <w:b/>
          <w:caps/>
          <w:color w:val="000000"/>
          <w:sz w:val="28"/>
        </w:rPr>
        <w:t xml:space="preserve">pre financovanie z rezervy na </w:t>
      </w:r>
      <w:r w:rsidR="0006435B" w:rsidRPr="00FA7D66">
        <w:rPr>
          <w:rFonts w:cs="Calibri"/>
          <w:b/>
          <w:caps/>
          <w:color w:val="000000"/>
          <w:sz w:val="28"/>
          <w:u w:val="single"/>
        </w:rPr>
        <w:t>nepredvídané výdavky</w:t>
      </w:r>
      <w:r>
        <w:rPr>
          <w:rStyle w:val="Odkaznapoznmkupodiarou"/>
          <w:rFonts w:cs="Calibri"/>
          <w:b/>
          <w:caps/>
          <w:color w:val="000000"/>
        </w:rPr>
        <w:footnoteReference w:id="142"/>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w:t>
      </w:r>
      <w:r w:rsidR="00773338">
        <w:rPr>
          <w:rFonts w:cs="Calibri"/>
          <w:b/>
          <w:caps/>
          <w:color w:val="000000"/>
          <w:sz w:val="28"/>
        </w:rPr>
        <w:t xml:space="preserve"> </w:t>
      </w:r>
      <w:r w:rsidRPr="00333E62">
        <w:rPr>
          <w:rFonts w:cs="Calibri"/>
          <w:b/>
          <w:caps/>
          <w:color w:val="000000"/>
          <w:sz w:val="28"/>
        </w:rPr>
        <w:t>OPII</w:t>
      </w:r>
      <w:r w:rsidR="0006435B">
        <w:rPr>
          <w:rFonts w:cs="Calibri"/>
          <w:b/>
          <w:caps/>
          <w:color w:val="000000"/>
          <w:sz w:val="28"/>
        </w:rPr>
        <w:t xml:space="preserve"> - </w:t>
      </w:r>
      <w:r w:rsidR="0006435B" w:rsidRPr="00D22B76">
        <w:rPr>
          <w:rFonts w:cs="Calibri"/>
          <w:b/>
          <w:color w:val="000000"/>
          <w:sz w:val="28"/>
        </w:rPr>
        <w:t>zmena zmluvy podľa § 18 ods. 1 písm. c) zákona č. 343/2015 z. z.  o verejnom obstarávaní a o zmene a doplnení niektorých zákonov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586"/>
        <w:gridCol w:w="3794"/>
        <w:gridCol w:w="2406"/>
        <w:gridCol w:w="1274"/>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6F2DCCBF"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2EFDDEB2" w:rsidR="00CE70C1" w:rsidRPr="00A93431" w:rsidRDefault="00CE70C1" w:rsidP="00AB1A7E">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660106B8" w:rsidR="00CE70C1" w:rsidRPr="00A93431" w:rsidRDefault="00CE70C1" w:rsidP="00AB1A7E">
            <w:pPr>
              <w:autoSpaceDE w:val="0"/>
              <w:autoSpaceDN w:val="0"/>
              <w:adjustRightInd w:val="0"/>
              <w:spacing w:after="0"/>
              <w:rPr>
                <w:rFonts w:cs="Calibri"/>
                <w:sz w:val="16"/>
                <w:szCs w:val="16"/>
                <w:lang w:eastAsia="cs-CZ"/>
              </w:rPr>
            </w:pP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506BACE4" w:rsidR="00CE70C1" w:rsidRPr="00A93431" w:rsidRDefault="00CE70C1" w:rsidP="001A1DCD">
            <w:pPr>
              <w:autoSpaceDE w:val="0"/>
              <w:autoSpaceDN w:val="0"/>
              <w:adjustRightInd w:val="0"/>
              <w:spacing w:after="0"/>
              <w:rPr>
                <w:rFonts w:cs="Calibri"/>
                <w:sz w:val="16"/>
                <w:szCs w:val="16"/>
                <w:lang w:eastAsia="cs-CZ"/>
              </w:rPr>
            </w:pP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4DD47DD2" w:rsidR="00CE70C1" w:rsidRPr="00A93431" w:rsidRDefault="00CE70C1" w:rsidP="001A1DCD">
            <w:pPr>
              <w:autoSpaceDE w:val="0"/>
              <w:autoSpaceDN w:val="0"/>
              <w:adjustRightInd w:val="0"/>
              <w:spacing w:after="0"/>
              <w:jc w:val="center"/>
              <w:rPr>
                <w:rFonts w:cs="Calibri"/>
                <w:b/>
                <w:sz w:val="16"/>
                <w:szCs w:val="16"/>
                <w:lang w:eastAsia="cs-CZ"/>
              </w:rPr>
            </w:pP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CC0DD5">
      <w:pPr>
        <w:keepNext/>
        <w:keepLines/>
        <w:spacing w:before="120" w:after="0" w:line="240" w:lineRule="auto"/>
        <w:jc w:val="both"/>
        <w:rPr>
          <w:rFonts w:cs="Calibri"/>
          <w:b/>
          <w:color w:val="000000"/>
          <w:sz w:val="28"/>
        </w:rPr>
      </w:pPr>
      <w:r w:rsidRPr="004D6AEB">
        <w:rPr>
          <w:rFonts w:cs="Calibri"/>
          <w:b/>
          <w:color w:val="000000"/>
          <w:sz w:val="28"/>
        </w:rPr>
        <w:lastRenderedPageBreak/>
        <w:t xml:space="preserve">Príloha č. </w:t>
      </w:r>
      <w:r>
        <w:rPr>
          <w:rFonts w:cs="Calibri"/>
          <w:b/>
          <w:color w:val="000000"/>
          <w:sz w:val="28"/>
        </w:rPr>
        <w:t>3</w:t>
      </w:r>
      <w:r w:rsidRPr="004D6AEB">
        <w:rPr>
          <w:rFonts w:cs="Calibri"/>
          <w:b/>
          <w:color w:val="000000"/>
          <w:sz w:val="28"/>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4CCD1A4A" w:rsidR="00E1674B" w:rsidRPr="00E1674B" w:rsidRDefault="00577363" w:rsidP="00CC0DD5">
            <w:pPr>
              <w:keepNext/>
              <w:keepLines/>
              <w:spacing w:before="120" w:after="0" w:line="240" w:lineRule="auto"/>
            </w:pPr>
            <w:r>
              <w:rPr>
                <w:rFonts w:cs="Calibri"/>
                <w:b/>
                <w:caps/>
                <w:color w:val="000000"/>
                <w:sz w:val="28"/>
              </w:rPr>
              <w:lastRenderedPageBreak/>
              <w:t>Spôsob overenia</w:t>
            </w:r>
            <w:r w:rsidR="00E1674B">
              <w:rPr>
                <w:rFonts w:cs="Calibri"/>
                <w:b/>
                <w:caps/>
                <w:color w:val="000000"/>
                <w:sz w:val="28"/>
              </w:rPr>
              <w:t xml:space="preserve"> hospodárnosti výdavkov </w:t>
            </w:r>
            <w:r>
              <w:rPr>
                <w:rFonts w:cs="Calibri"/>
                <w:b/>
                <w:caps/>
                <w:color w:val="000000"/>
                <w:sz w:val="28"/>
              </w:rPr>
              <w:t xml:space="preserve">Projektov </w:t>
            </w:r>
            <w:proofErr w:type="spellStart"/>
            <w:r>
              <w:rPr>
                <w:rFonts w:cs="Calibri"/>
                <w:b/>
                <w:caps/>
                <w:color w:val="000000"/>
                <w:sz w:val="28"/>
              </w:rPr>
              <w:t>OPII</w:t>
            </w:r>
            <w:r w:rsidR="00E1674B" w:rsidRPr="00E1674B">
              <w:t>Skupina</w:t>
            </w:r>
            <w:proofErr w:type="spellEnd"/>
            <w:r w:rsidR="00E1674B" w:rsidRPr="00E1674B">
              <w:t xml:space="preserve"> výdavkov</w:t>
            </w:r>
          </w:p>
        </w:tc>
        <w:tc>
          <w:tcPr>
            <w:tcW w:w="5103" w:type="dxa"/>
            <w:gridSpan w:val="3"/>
            <w:shd w:val="clear" w:color="auto" w:fill="auto"/>
          </w:tcPr>
          <w:p w14:paraId="0DFEC7F3" w14:textId="77777777" w:rsidR="00E1674B" w:rsidRPr="00E1674B" w:rsidRDefault="00E1674B" w:rsidP="00CC0DD5">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CC0DD5">
            <w:pPr>
              <w:keepNext/>
              <w:keepLines/>
              <w:spacing w:before="120" w:after="0" w:line="240" w:lineRule="auto"/>
            </w:pPr>
          </w:p>
        </w:tc>
        <w:tc>
          <w:tcPr>
            <w:tcW w:w="1559" w:type="dxa"/>
            <w:shd w:val="clear" w:color="auto" w:fill="auto"/>
          </w:tcPr>
          <w:p w14:paraId="5898E308" w14:textId="77777777" w:rsidR="00E1674B" w:rsidRPr="00E1674B" w:rsidRDefault="00E1674B" w:rsidP="00CC0DD5">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CC0DD5">
            <w:pPr>
              <w:keepNext/>
              <w:keepLines/>
              <w:spacing w:before="120" w:after="0" w:line="240" w:lineRule="auto"/>
              <w:jc w:val="center"/>
            </w:pPr>
            <w:r w:rsidRPr="00E1674B">
              <w:t xml:space="preserve">Konania o </w:t>
            </w:r>
            <w:proofErr w:type="spellStart"/>
            <w:r w:rsidRPr="00E1674B">
              <w:t>ŽoNFP</w:t>
            </w:r>
            <w:proofErr w:type="spellEnd"/>
          </w:p>
        </w:tc>
        <w:tc>
          <w:tcPr>
            <w:tcW w:w="1984" w:type="dxa"/>
            <w:shd w:val="clear" w:color="auto" w:fill="auto"/>
          </w:tcPr>
          <w:p w14:paraId="5430EB17" w14:textId="01D4275B" w:rsidR="00E1674B" w:rsidRPr="00E1674B" w:rsidRDefault="00E1674B" w:rsidP="00CC0DD5">
            <w:pPr>
              <w:keepNext/>
              <w:keepLines/>
              <w:spacing w:before="120" w:after="0" w:line="240" w:lineRule="auto"/>
              <w:jc w:val="center"/>
            </w:pPr>
            <w:r w:rsidRPr="00E1674B">
              <w:t>AFK</w:t>
            </w:r>
            <w:r>
              <w:t xml:space="preserve"> </w:t>
            </w:r>
            <w:proofErr w:type="spellStart"/>
            <w:r w:rsidRPr="00E1674B">
              <w:t>ŽoP</w:t>
            </w:r>
            <w:proofErr w:type="spellEnd"/>
          </w:p>
        </w:tc>
      </w:tr>
      <w:tr w:rsidR="003177A3" w:rsidRPr="00E1674B" w14:paraId="465721CF" w14:textId="77777777" w:rsidTr="003177A3">
        <w:tc>
          <w:tcPr>
            <w:tcW w:w="4106" w:type="dxa"/>
            <w:shd w:val="clear" w:color="auto" w:fill="auto"/>
          </w:tcPr>
          <w:p w14:paraId="67C7F37D" w14:textId="77777777" w:rsidR="00E1674B" w:rsidRPr="00E1674B" w:rsidRDefault="00E1674B" w:rsidP="00CC0DD5">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CC0DD5">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CC0DD5">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CC0DD5">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CC0DD5">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CC0DD5">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CC0DD5">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CC0DD5">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CC0DD5">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CC0DD5">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CC0DD5">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CC0DD5">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CC0DD5">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CC0DD5">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CC0DD5">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CC0DD5">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CC0DD5">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CC0DD5">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CC0DD5">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CC0DD5">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CC0DD5">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CC0DD5">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CC0DD5">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CC0DD5">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CC0DD5">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CC0DD5">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CC0DD5">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CC0DD5">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CC0DD5">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CC0DD5">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CC0DD5">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CC0DD5">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CC0DD5">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CC0DD5">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CC0DD5">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CC0DD5">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CC0DD5">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CC0DD5">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CC0DD5">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CC0DD5">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CC0DD5">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CC0DD5">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CC0DD5">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CC0DD5">
            <w:pPr>
              <w:keepNext/>
              <w:keepLines/>
              <w:spacing w:before="120" w:after="0" w:line="240" w:lineRule="auto"/>
              <w:rPr>
                <w:i/>
              </w:rPr>
            </w:pPr>
            <w:r w:rsidRPr="003177A3">
              <w:rPr>
                <w:i/>
              </w:rPr>
              <w:lastRenderedPageBreak/>
              <w:t>904 - Paušálna sadzba na náklady na zamestnancov</w:t>
            </w:r>
          </w:p>
        </w:tc>
        <w:tc>
          <w:tcPr>
            <w:tcW w:w="1559" w:type="dxa"/>
            <w:shd w:val="clear" w:color="auto" w:fill="auto"/>
          </w:tcPr>
          <w:p w14:paraId="4EA09EED"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CC0DD5">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CC0DD5">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CC0DD5">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CC0DD5">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CC0DD5">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CC0DD5">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CC0DD5">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CC0DD5">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CC0DD5">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CC0DD5">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CC0DD5">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CC0DD5">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CC0DD5">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CC0DD5">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CC0DD5">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CC0DD5">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CC0DD5">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CC0DD5">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CC0DD5">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CC0DD5">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CC0DD5">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CC0DD5">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CC0DD5">
            <w:pPr>
              <w:keepNext/>
              <w:keepLines/>
              <w:spacing w:before="120" w:after="0" w:line="240" w:lineRule="auto"/>
              <w:jc w:val="center"/>
            </w:pPr>
            <w:r w:rsidRPr="00E1674B">
              <w:t>zákazky malého rozsahu</w:t>
            </w:r>
          </w:p>
        </w:tc>
      </w:tr>
    </w:tbl>
    <w:p w14:paraId="783BE45A" w14:textId="576344A1" w:rsidR="00E1674B" w:rsidRDefault="00E1674B" w:rsidP="00CC0DD5">
      <w:pPr>
        <w:keepNext/>
        <w:keepLines/>
        <w:spacing w:before="120" w:after="0" w:line="240" w:lineRule="auto"/>
      </w:pPr>
    </w:p>
    <w:p w14:paraId="1E83999A" w14:textId="56F83786" w:rsidR="003C638B" w:rsidRDefault="003C638B" w:rsidP="00CC0DD5">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4</w:t>
      </w:r>
      <w:r w:rsidRPr="004D6AEB">
        <w:rPr>
          <w:rFonts w:cs="Calibri"/>
          <w:b/>
          <w:color w:val="000000"/>
          <w:sz w:val="28"/>
        </w:rPr>
        <w:t xml:space="preserve">   </w:t>
      </w:r>
    </w:p>
    <w:p w14:paraId="164CBC6B" w14:textId="6141257D" w:rsidR="00E1674B" w:rsidRPr="003C638B" w:rsidRDefault="003C638B" w:rsidP="00CC0DD5">
      <w:pPr>
        <w:keepNext/>
        <w:keepLines/>
        <w:spacing w:before="120" w:after="0" w:line="240" w:lineRule="auto"/>
        <w:jc w:val="both"/>
        <w:rPr>
          <w:rFonts w:cs="Calibri"/>
          <w:b/>
          <w:caps/>
          <w:color w:val="000000"/>
          <w:sz w:val="24"/>
        </w:rPr>
      </w:pPr>
      <w:r w:rsidRPr="003C638B">
        <w:rPr>
          <w:rFonts w:cs="Calibri"/>
          <w:b/>
          <w:caps/>
          <w:color w:val="000000"/>
          <w:sz w:val="24"/>
        </w:rPr>
        <w:t>Jednotná príručka k predkladaniu dokumentácie k žiadosti o platbu, kde prijímateľom je ministerstvo alebo ostatný ústredný orgán štátnej správy</w:t>
      </w:r>
    </w:p>
    <w:p w14:paraId="2C8E6E11" w14:textId="511172E7" w:rsidR="00E1674B" w:rsidRPr="00E91FA3" w:rsidRDefault="00792357" w:rsidP="00CC0DD5">
      <w:pPr>
        <w:keepNext/>
        <w:keepLines/>
        <w:spacing w:before="120" w:after="0" w:line="240" w:lineRule="auto"/>
        <w:jc w:val="both"/>
        <w:rPr>
          <w:rFonts w:cs="Calibri"/>
          <w:b/>
          <w:bCs/>
          <w:sz w:val="20"/>
          <w:szCs w:val="20"/>
          <w:u w:val="single"/>
          <w:lang w:eastAsia="cs-CZ"/>
        </w:rPr>
      </w:pPr>
      <w:r>
        <w:rPr>
          <w:rFonts w:cs="Calibri"/>
          <w:bCs/>
          <w:sz w:val="20"/>
          <w:szCs w:val="20"/>
          <w:lang w:eastAsia="cs-CZ"/>
        </w:rPr>
        <w:t>Podľa</w:t>
      </w:r>
      <w:r w:rsidR="00E91FA3">
        <w:rPr>
          <w:rFonts w:cs="Calibri"/>
          <w:bCs/>
          <w:sz w:val="20"/>
          <w:szCs w:val="20"/>
          <w:lang w:eastAsia="cs-CZ"/>
        </w:rPr>
        <w:t xml:space="preserve"> týchto metodických postupov uvedených v samostatnej prílohe č. 4 </w:t>
      </w:r>
      <w:proofErr w:type="spellStart"/>
      <w:r w:rsidR="00E91FA3">
        <w:rPr>
          <w:rFonts w:cs="Calibri"/>
          <w:bCs/>
          <w:sz w:val="20"/>
          <w:szCs w:val="20"/>
          <w:lang w:eastAsia="cs-CZ"/>
        </w:rPr>
        <w:t>PkOV</w:t>
      </w:r>
      <w:proofErr w:type="spellEnd"/>
      <w:r w:rsidR="00E91FA3">
        <w:rPr>
          <w:rFonts w:cs="Calibri"/>
          <w:bCs/>
          <w:sz w:val="20"/>
          <w:szCs w:val="20"/>
          <w:lang w:eastAsia="cs-CZ"/>
        </w:rPr>
        <w:t xml:space="preserve"> sa postupuje pri </w:t>
      </w:r>
      <w:r w:rsidRPr="00792357">
        <w:rPr>
          <w:rFonts w:cs="Calibri"/>
          <w:bCs/>
          <w:sz w:val="20"/>
          <w:szCs w:val="20"/>
          <w:lang w:eastAsia="cs-CZ"/>
        </w:rPr>
        <w:t>predkladan</w:t>
      </w:r>
      <w:r w:rsidR="00E91FA3">
        <w:rPr>
          <w:rFonts w:cs="Calibri"/>
          <w:bCs/>
          <w:sz w:val="20"/>
          <w:szCs w:val="20"/>
          <w:lang w:eastAsia="cs-CZ"/>
        </w:rPr>
        <w:t>í</w:t>
      </w:r>
      <w:r w:rsidRPr="00792357">
        <w:rPr>
          <w:rFonts w:cs="Calibri"/>
          <w:bCs/>
          <w:sz w:val="20"/>
          <w:szCs w:val="20"/>
          <w:lang w:eastAsia="cs-CZ"/>
        </w:rPr>
        <w:t xml:space="preserve"> dokumentácie k </w:t>
      </w:r>
      <w:proofErr w:type="spellStart"/>
      <w:r>
        <w:rPr>
          <w:rFonts w:cs="Calibri"/>
          <w:bCs/>
          <w:sz w:val="20"/>
          <w:szCs w:val="20"/>
          <w:lang w:eastAsia="cs-CZ"/>
        </w:rPr>
        <w:t>ŽoP</w:t>
      </w:r>
      <w:proofErr w:type="spellEnd"/>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 alebo ostatný ústredný orgán štátnej správy</w:t>
      </w:r>
      <w:r w:rsidRPr="00E91FA3">
        <w:rPr>
          <w:rFonts w:cs="Calibri"/>
          <w:b/>
          <w:bCs/>
          <w:sz w:val="20"/>
          <w:szCs w:val="20"/>
          <w:u w:val="single"/>
          <w:vertAlign w:val="superscript"/>
          <w:lang w:eastAsia="cs-CZ"/>
        </w:rPr>
        <w:footnoteReference w:id="143"/>
      </w:r>
      <w:r w:rsidRPr="00E91FA3">
        <w:rPr>
          <w:rFonts w:cs="Calibri"/>
          <w:b/>
          <w:bCs/>
          <w:sz w:val="20"/>
          <w:szCs w:val="20"/>
          <w:u w:val="single"/>
          <w:lang w:eastAsia="cs-CZ"/>
        </w:rPr>
        <w:t xml:space="preserve">  alebo organizácie v ich zriaďovateľskej pôsobnosti.</w:t>
      </w:r>
    </w:p>
    <w:p w14:paraId="18C6C1C4" w14:textId="2FB27CA8" w:rsidR="00E1674B" w:rsidRPr="00792357" w:rsidRDefault="00E1674B" w:rsidP="00CC0DD5">
      <w:pPr>
        <w:keepNext/>
        <w:keepLines/>
        <w:spacing w:before="120" w:after="0" w:line="240" w:lineRule="auto"/>
        <w:rPr>
          <w:rFonts w:cs="Calibri"/>
          <w:bCs/>
          <w:sz w:val="20"/>
          <w:szCs w:val="20"/>
          <w:lang w:eastAsia="cs-CZ"/>
        </w:rPr>
      </w:pPr>
    </w:p>
    <w:p w14:paraId="6D65011C" w14:textId="4CFC90D4" w:rsidR="00E1674B" w:rsidRDefault="00E1674B" w:rsidP="00CC0DD5">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40"/>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C6E92" w14:textId="77777777" w:rsidR="00703587" w:rsidRDefault="00703587" w:rsidP="003302EF">
      <w:pPr>
        <w:spacing w:after="0" w:line="240" w:lineRule="auto"/>
      </w:pPr>
      <w:r>
        <w:separator/>
      </w:r>
    </w:p>
  </w:endnote>
  <w:endnote w:type="continuationSeparator" w:id="0">
    <w:p w14:paraId="12BBCD63" w14:textId="77777777" w:rsidR="00703587" w:rsidRDefault="00703587"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BE08A" w14:textId="77777777" w:rsidR="00173E03" w:rsidRDefault="00173E0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6E509F0C" w:rsidR="00173E03" w:rsidRDefault="00173E03">
    <w:pPr>
      <w:pStyle w:val="Pta"/>
      <w:jc w:val="right"/>
    </w:pPr>
    <w:r>
      <w:fldChar w:fldCharType="begin"/>
    </w:r>
    <w:r>
      <w:instrText>PAGE   \* MERGEFORMAT</w:instrText>
    </w:r>
    <w:r>
      <w:fldChar w:fldCharType="separate"/>
    </w:r>
    <w:r w:rsidR="00FF3596" w:rsidRPr="00FF3596">
      <w:rPr>
        <w:noProof/>
        <w:lang w:val="sk-SK"/>
      </w:rPr>
      <w:t>3</w:t>
    </w:r>
    <w:r>
      <w:fldChar w:fldCharType="end"/>
    </w:r>
  </w:p>
  <w:p w14:paraId="223D0B5C" w14:textId="77777777" w:rsidR="00173E03" w:rsidRDefault="00173E0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DA477" w14:textId="77777777" w:rsidR="00173E03" w:rsidRDefault="00173E03">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7582D3B9" w:rsidR="00173E03" w:rsidRDefault="00173E03">
    <w:pPr>
      <w:pStyle w:val="Pta"/>
      <w:jc w:val="right"/>
    </w:pPr>
    <w:r>
      <w:fldChar w:fldCharType="begin"/>
    </w:r>
    <w:r>
      <w:instrText>PAGE   \* MERGEFORMAT</w:instrText>
    </w:r>
    <w:r>
      <w:fldChar w:fldCharType="separate"/>
    </w:r>
    <w:r w:rsidR="00FF3596" w:rsidRPr="00FF3596">
      <w:rPr>
        <w:noProof/>
        <w:lang w:val="sk-SK"/>
      </w:rPr>
      <w:t>6</w:t>
    </w:r>
    <w:r>
      <w:fldChar w:fldCharType="end"/>
    </w:r>
  </w:p>
  <w:p w14:paraId="4E9BB8A6" w14:textId="77777777" w:rsidR="00173E03" w:rsidRDefault="00173E03">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173E03" w:rsidRDefault="00173E0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173E03" w:rsidRPr="00482035" w:rsidRDefault="00173E03">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75C5" w14:textId="77777777" w:rsidR="00703587" w:rsidRDefault="00703587" w:rsidP="003302EF">
      <w:pPr>
        <w:spacing w:after="0" w:line="240" w:lineRule="auto"/>
      </w:pPr>
      <w:r>
        <w:separator/>
      </w:r>
    </w:p>
  </w:footnote>
  <w:footnote w:type="continuationSeparator" w:id="0">
    <w:p w14:paraId="4C4ECFAC" w14:textId="77777777" w:rsidR="00703587" w:rsidRDefault="00703587" w:rsidP="003302EF">
      <w:pPr>
        <w:spacing w:after="0" w:line="240" w:lineRule="auto"/>
      </w:pPr>
      <w:r>
        <w:continuationSeparator/>
      </w:r>
    </w:p>
  </w:footnote>
  <w:footnote w:id="1">
    <w:p w14:paraId="7004E30A" w14:textId="77777777" w:rsidR="00173E03" w:rsidRPr="00333E62" w:rsidRDefault="00173E03"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173E03" w:rsidRPr="001D3F15" w:rsidRDefault="00173E03">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173E03" w:rsidRPr="001D3F15" w:rsidRDefault="00173E03">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173E03" w:rsidRPr="00333E62" w:rsidRDefault="00173E03">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w:t>
      </w:r>
      <w:proofErr w:type="spellStart"/>
      <w:r w:rsidRPr="00333E62">
        <w:rPr>
          <w:rFonts w:ascii="Calibri" w:hAnsi="Calibri" w:cs="Calibri"/>
          <w:szCs w:val="16"/>
          <w:lang w:val="sk-SK"/>
        </w:rPr>
        <w:t>ŽoP</w:t>
      </w:r>
      <w:proofErr w:type="spellEnd"/>
      <w:r w:rsidRPr="00333E62">
        <w:rPr>
          <w:rFonts w:ascii="Calibri" w:hAnsi="Calibri" w:cs="Calibri"/>
          <w:szCs w:val="16"/>
          <w:lang w:val="sk-SK"/>
        </w:rPr>
        <w:t>).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173E03" w:rsidRPr="00333E62" w:rsidRDefault="00173E03">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 xml:space="preserve">Uvedené sa aplikuje primerane aj na poskytnutie zálohovej platby a poskytnutie </w:t>
      </w:r>
      <w:proofErr w:type="spellStart"/>
      <w:r w:rsidRPr="005957AE">
        <w:rPr>
          <w:rFonts w:ascii="Calibri" w:hAnsi="Calibri" w:cs="Calibri"/>
          <w:szCs w:val="16"/>
          <w:lang w:val="sk-SK"/>
        </w:rPr>
        <w:t>predfinancovania</w:t>
      </w:r>
      <w:proofErr w:type="spellEnd"/>
      <w:r w:rsidRPr="005957AE">
        <w:rPr>
          <w:rFonts w:ascii="Calibri" w:hAnsi="Calibri" w:cs="Calibri"/>
          <w:szCs w:val="16"/>
          <w:lang w:val="sk-SK"/>
        </w:rPr>
        <w:t>.</w:t>
      </w:r>
      <w:r w:rsidRPr="00333E62">
        <w:rPr>
          <w:rFonts w:ascii="Calibri" w:hAnsi="Calibri"/>
          <w:szCs w:val="16"/>
        </w:rPr>
        <w:t xml:space="preserve">  </w:t>
      </w:r>
    </w:p>
  </w:footnote>
  <w:footnote w:id="6">
    <w:p w14:paraId="58DBB47E" w14:textId="5D18B252" w:rsidR="00173E03" w:rsidRPr="00CA6CC8" w:rsidRDefault="00173E03" w:rsidP="00CA6CC8">
      <w:pPr>
        <w:pStyle w:val="Textpoznmkypodiarou"/>
        <w:jc w:val="both"/>
        <w:rPr>
          <w:rFonts w:ascii="Calibri" w:hAnsi="Calibri" w:cs="Calibri"/>
          <w:szCs w:val="16"/>
          <w:lang w:val="sk-SK"/>
        </w:rPr>
      </w:pPr>
      <w:r>
        <w:rPr>
          <w:rStyle w:val="Odkaznapoznmkupodiarou"/>
        </w:rPr>
        <w:footnoteRef/>
      </w:r>
      <w:r>
        <w:t xml:space="preserve"> </w:t>
      </w:r>
      <w:r w:rsidRPr="00CA6CC8">
        <w:rPr>
          <w:rFonts w:ascii="Calibri" w:hAnsi="Calibri" w:cs="Calibri"/>
          <w:szCs w:val="16"/>
          <w:lang w:val="sk-SK"/>
        </w:rPr>
        <w:t>V prípade projektov</w:t>
      </w:r>
      <w:r>
        <w:rPr>
          <w:rFonts w:ascii="Calibri" w:hAnsi="Calibri" w:cs="Calibri"/>
          <w:szCs w:val="16"/>
          <w:lang w:val="sk-SK"/>
        </w:rPr>
        <w:t xml:space="preserve"> </w:t>
      </w:r>
      <w:proofErr w:type="spellStart"/>
      <w:r>
        <w:rPr>
          <w:rFonts w:ascii="Calibri" w:hAnsi="Calibri" w:cs="Calibri"/>
          <w:szCs w:val="16"/>
          <w:lang w:val="sk-SK"/>
        </w:rPr>
        <w:t>fázovaných</w:t>
      </w:r>
      <w:proofErr w:type="spellEnd"/>
      <w:r>
        <w:rPr>
          <w:rFonts w:ascii="Calibri" w:hAnsi="Calibri" w:cs="Calibri"/>
          <w:szCs w:val="16"/>
          <w:lang w:val="sk-SK"/>
        </w:rPr>
        <w:t xml:space="preserve"> medzi dvoma programovými obdobiami (OPII/OPSK) sa predmetné časové obmedzenie vzťahuje na 1.fázu projektu financovanú z OPII 2014-2020.</w:t>
      </w:r>
    </w:p>
  </w:footnote>
  <w:footnote w:id="7">
    <w:p w14:paraId="58E72E03" w14:textId="77777777" w:rsidR="00173E03" w:rsidRPr="008E548B" w:rsidRDefault="00173E03"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173E03" w:rsidRPr="00475D62" w:rsidRDefault="00173E03"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173E03" w:rsidRPr="00C503D1" w:rsidRDefault="00173E03"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77777777" w:rsidR="00173E03" w:rsidRPr="002E39E2" w:rsidRDefault="00173E03"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1">
    <w:p w14:paraId="5B191D11" w14:textId="77777777" w:rsidR="00173E03" w:rsidRPr="00C503D1" w:rsidRDefault="00173E03"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173E03" w:rsidRPr="00333E62" w:rsidRDefault="00173E03"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173E03" w:rsidRPr="00FE6C82" w:rsidRDefault="00173E03"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173E03" w:rsidRPr="004B47F3" w:rsidRDefault="00173E03"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w:t>
      </w:r>
      <w:proofErr w:type="spellStart"/>
      <w:r w:rsidRPr="004B47F3">
        <w:rPr>
          <w:rFonts w:ascii="Calibri" w:hAnsi="Calibri" w:cs="Calibri"/>
          <w:szCs w:val="16"/>
          <w:lang w:val="sk-SK"/>
        </w:rPr>
        <w:t>priraditeľné</w:t>
      </w:r>
      <w:proofErr w:type="spellEnd"/>
      <w:r w:rsidRPr="004B47F3">
        <w:rPr>
          <w:rFonts w:ascii="Calibri" w:hAnsi="Calibri" w:cs="Calibri"/>
          <w:szCs w:val="16"/>
          <w:lang w:val="sk-SK"/>
        </w:rPr>
        <w:t xml:space="preserve">. Uvedené zaradenie do priamych výdavkov však musí RO zdôvodniť. Vo všeobecnosti však platí, že sa jedná o typické režijné výdavky, </w:t>
      </w:r>
      <w:proofErr w:type="spellStart"/>
      <w:r w:rsidRPr="004B47F3">
        <w:rPr>
          <w:rFonts w:ascii="Calibri" w:hAnsi="Calibri" w:cs="Calibri"/>
          <w:szCs w:val="16"/>
          <w:lang w:val="sk-SK"/>
        </w:rPr>
        <w:t>t.j</w:t>
      </w:r>
      <w:proofErr w:type="spellEnd"/>
      <w:r w:rsidRPr="004B47F3">
        <w:rPr>
          <w:rFonts w:ascii="Calibri" w:hAnsi="Calibri" w:cs="Calibri"/>
          <w:szCs w:val="16"/>
          <w:lang w:val="sk-SK"/>
        </w:rPr>
        <w:t xml:space="preserve">. výdavky s relatívne nízkou hodnotou, pri ktorých je prácne preukazovať ich vzťah a výšku k priamym výdavkom a preto sú zaraďované do nepriamych výdavkov. </w:t>
      </w:r>
    </w:p>
  </w:footnote>
  <w:footnote w:id="15">
    <w:p w14:paraId="025E111E" w14:textId="77777777" w:rsidR="00173E03" w:rsidRPr="00333E62" w:rsidRDefault="00173E03"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173E03" w:rsidRDefault="00173E03" w:rsidP="0060279E">
      <w:pPr>
        <w:pStyle w:val="Textpoznmkypodiarou"/>
        <w:jc w:val="both"/>
      </w:pPr>
      <w:r>
        <w:rPr>
          <w:rStyle w:val="Odkaznapoznmkupodiarou"/>
        </w:rPr>
        <w:footnoteRef/>
      </w:r>
      <w:r>
        <w:t xml:space="preserve"> Forma </w:t>
      </w:r>
      <w:proofErr w:type="spellStart"/>
      <w:r>
        <w:t>financovania</w:t>
      </w:r>
      <w:proofErr w:type="spellEnd"/>
      <w:r>
        <w:t xml:space="preserve"> </w:t>
      </w:r>
      <w:proofErr w:type="spellStart"/>
      <w:r>
        <w:t>uvedená</w:t>
      </w:r>
      <w:proofErr w:type="spellEnd"/>
      <w:r>
        <w:t xml:space="preserve"> v </w:t>
      </w:r>
      <w:proofErr w:type="spellStart"/>
      <w:r>
        <w:t>písmene</w:t>
      </w:r>
      <w:proofErr w:type="spellEnd"/>
      <w:r>
        <w:t xml:space="preserve"> d) </w:t>
      </w:r>
      <w:proofErr w:type="spellStart"/>
      <w:r>
        <w:t>tohto</w:t>
      </w:r>
      <w:proofErr w:type="spellEnd"/>
      <w:r>
        <w:t xml:space="preserve"> </w:t>
      </w:r>
      <w:proofErr w:type="spellStart"/>
      <w:r>
        <w:t>odseku</w:t>
      </w:r>
      <w:proofErr w:type="spellEnd"/>
      <w:r>
        <w:t xml:space="preserve"> </w:t>
      </w:r>
      <w:proofErr w:type="spellStart"/>
      <w:r>
        <w:t>nie</w:t>
      </w:r>
      <w:proofErr w:type="spellEnd"/>
      <w:r>
        <w:t xml:space="preserve"> je </w:t>
      </w:r>
      <w:proofErr w:type="spellStart"/>
      <w:r>
        <w:t>považovaná</w:t>
      </w:r>
      <w:proofErr w:type="spellEnd"/>
      <w:r>
        <w:t xml:space="preserve"> </w:t>
      </w:r>
      <w:proofErr w:type="spellStart"/>
      <w:r>
        <w:t>za</w:t>
      </w:r>
      <w:proofErr w:type="spellEnd"/>
      <w:r>
        <w:t xml:space="preserve"> </w:t>
      </w:r>
      <w:proofErr w:type="spellStart"/>
      <w:r>
        <w:t>formu</w:t>
      </w:r>
      <w:proofErr w:type="spellEnd"/>
      <w:r>
        <w:t xml:space="preserve"> </w:t>
      </w:r>
      <w:proofErr w:type="spellStart"/>
      <w:r>
        <w:t>predstavujúcu</w:t>
      </w:r>
      <w:proofErr w:type="spellEnd"/>
      <w:r>
        <w:t xml:space="preserve"> </w:t>
      </w:r>
      <w:proofErr w:type="spellStart"/>
      <w:r>
        <w:t>zjednodušené</w:t>
      </w:r>
      <w:proofErr w:type="spellEnd"/>
      <w:r>
        <w:t xml:space="preserve"> </w:t>
      </w:r>
      <w:proofErr w:type="spellStart"/>
      <w:r>
        <w:t>vykazovanie</w:t>
      </w:r>
      <w:proofErr w:type="spellEnd"/>
      <w:r>
        <w:t xml:space="preserve"> </w:t>
      </w:r>
      <w:proofErr w:type="spellStart"/>
      <w:r>
        <w:t>výdavkov</w:t>
      </w:r>
      <w:proofErr w:type="spellEnd"/>
      <w:r>
        <w:t>.</w:t>
      </w:r>
    </w:p>
  </w:footnote>
  <w:footnote w:id="17">
    <w:p w14:paraId="6263116F" w14:textId="77777777" w:rsidR="00173E03" w:rsidRDefault="00173E03" w:rsidP="0060279E">
      <w:pPr>
        <w:pStyle w:val="Textpoznmkypodiarou"/>
        <w:jc w:val="both"/>
      </w:pPr>
      <w:r>
        <w:rPr>
          <w:rStyle w:val="Odkaznapoznmkupodiarou"/>
        </w:rPr>
        <w:footnoteRef/>
      </w:r>
      <w:r>
        <w:t xml:space="preserve"> </w:t>
      </w:r>
      <w:proofErr w:type="spellStart"/>
      <w:r>
        <w:t>Delegované</w:t>
      </w:r>
      <w:proofErr w:type="spellEnd"/>
      <w:r>
        <w:t xml:space="preserve"> </w:t>
      </w:r>
      <w:proofErr w:type="spellStart"/>
      <w:r>
        <w:t>nariadenie</w:t>
      </w:r>
      <w:proofErr w:type="spellEnd"/>
      <w:r>
        <w:t xml:space="preserve"> </w:t>
      </w:r>
      <w:proofErr w:type="spellStart"/>
      <w:r>
        <w:t>Komisie</w:t>
      </w:r>
      <w:proofErr w:type="spellEnd"/>
      <w:r>
        <w:t xml:space="preserve"> (EÚ) 2019/694 z 15. </w:t>
      </w:r>
      <w:proofErr w:type="spellStart"/>
      <w:r>
        <w:t>februára</w:t>
      </w:r>
      <w:proofErr w:type="spellEnd"/>
      <w:r>
        <w:t xml:space="preserve"> 2019 </w:t>
      </w:r>
      <w:proofErr w:type="spellStart"/>
      <w:r>
        <w:t>ktorým</w:t>
      </w:r>
      <w:proofErr w:type="spellEnd"/>
      <w:r>
        <w:t xml:space="preserve"> </w:t>
      </w:r>
      <w:proofErr w:type="spellStart"/>
      <w:r>
        <w:t>sa</w:t>
      </w:r>
      <w:proofErr w:type="spellEnd"/>
      <w:r>
        <w:t xml:space="preserve"> </w:t>
      </w:r>
      <w:proofErr w:type="spellStart"/>
      <w:r>
        <w:t>dopĺňa</w:t>
      </w:r>
      <w:proofErr w:type="spellEnd"/>
      <w:r>
        <w:t xml:space="preserve"> </w:t>
      </w:r>
      <w:proofErr w:type="spellStart"/>
      <w:r>
        <w:t>nariadenie</w:t>
      </w:r>
      <w:proofErr w:type="spellEnd"/>
      <w:r>
        <w:t xml:space="preserve"> </w:t>
      </w:r>
      <w:proofErr w:type="spellStart"/>
      <w:r>
        <w:t>Európskeho</w:t>
      </w:r>
      <w:proofErr w:type="spellEnd"/>
      <w:r>
        <w:t xml:space="preserve"> </w:t>
      </w:r>
      <w:proofErr w:type="spellStart"/>
      <w:r>
        <w:t>parlamentu</w:t>
      </w:r>
      <w:proofErr w:type="spellEnd"/>
      <w:r>
        <w:t xml:space="preserve"> a </w:t>
      </w:r>
      <w:proofErr w:type="spellStart"/>
      <w:r>
        <w:t>Rady</w:t>
      </w:r>
      <w:proofErr w:type="spellEnd"/>
      <w:r>
        <w:t xml:space="preserve"> (EÚ) č. 1303/2013, </w:t>
      </w:r>
      <w:proofErr w:type="spellStart"/>
      <w:r>
        <w:t>pokiaľ</w:t>
      </w:r>
      <w:proofErr w:type="spellEnd"/>
      <w:r>
        <w:t xml:space="preserve"> ide o </w:t>
      </w:r>
      <w:proofErr w:type="spellStart"/>
      <w:r>
        <w:t>formu</w:t>
      </w:r>
      <w:proofErr w:type="spellEnd"/>
      <w:r>
        <w:t xml:space="preserve"> </w:t>
      </w:r>
      <w:proofErr w:type="spellStart"/>
      <w:r>
        <w:t>financovania</w:t>
      </w:r>
      <w:proofErr w:type="spellEnd"/>
      <w:r>
        <w:t xml:space="preserve">, </w:t>
      </w:r>
      <w:proofErr w:type="spellStart"/>
      <w:r>
        <w:t>ktorá</w:t>
      </w:r>
      <w:proofErr w:type="spellEnd"/>
      <w:r>
        <w:t xml:space="preserve"> </w:t>
      </w:r>
      <w:proofErr w:type="spellStart"/>
      <w:r>
        <w:t>nesúvisí</w:t>
      </w:r>
      <w:proofErr w:type="spellEnd"/>
      <w:r>
        <w:t xml:space="preserve"> s </w:t>
      </w:r>
      <w:proofErr w:type="spellStart"/>
      <w:r>
        <w:t>nákladmi</w:t>
      </w:r>
      <w:proofErr w:type="spellEnd"/>
      <w:r>
        <w:t xml:space="preserve"> </w:t>
      </w:r>
      <w:proofErr w:type="spellStart"/>
      <w:r>
        <w:t>na</w:t>
      </w:r>
      <w:proofErr w:type="spellEnd"/>
      <w:r>
        <w:t xml:space="preserve"> </w:t>
      </w:r>
      <w:proofErr w:type="spellStart"/>
      <w:r>
        <w:t>príslušné</w:t>
      </w:r>
      <w:proofErr w:type="spellEnd"/>
      <w:r>
        <w:t xml:space="preserve"> </w:t>
      </w:r>
      <w:proofErr w:type="spellStart"/>
      <w:r>
        <w:t>operácie</w:t>
      </w:r>
      <w:proofErr w:type="spellEnd"/>
      <w:r>
        <w:t xml:space="preserve">. </w:t>
      </w:r>
    </w:p>
  </w:footnote>
  <w:footnote w:id="18">
    <w:p w14:paraId="6DC3587A" w14:textId="77777777" w:rsidR="00173E03" w:rsidRPr="008E2DA2" w:rsidRDefault="00173E03"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w:t>
      </w:r>
      <w:proofErr w:type="spellStart"/>
      <w:r w:rsidRPr="00C503D1">
        <w:rPr>
          <w:lang w:val="sk-SK"/>
        </w:rPr>
        <w:t>ŽoNFP</w:t>
      </w:r>
      <w:proofErr w:type="spellEnd"/>
      <w:r w:rsidRPr="00C503D1">
        <w:rPr>
          <w:lang w:val="sk-SK"/>
        </w:rPr>
        <w:t xml:space="preserve">, u ktorých bolo riadne začaté konanie o </w:t>
      </w:r>
      <w:proofErr w:type="spellStart"/>
      <w:r w:rsidRPr="00C503D1">
        <w:rPr>
          <w:lang w:val="sk-SK"/>
        </w:rPr>
        <w:t>ŽoNFP</w:t>
      </w:r>
      <w:proofErr w:type="spellEnd"/>
      <w:r w:rsidRPr="00C503D1">
        <w:rPr>
          <w:lang w:val="sk-SK"/>
        </w:rPr>
        <w:t xml:space="preserve"> podľa § 19 ods. 2 zákona č. 292/2014 Z. z. o príspevku poskytovanom z EŠIF. </w:t>
      </w:r>
      <w:r w:rsidRPr="00AD2C68">
        <w:rPr>
          <w:lang w:val="sk-SK"/>
        </w:rPr>
        <w:t>Pre všetky schválené zámery projektov OPII, u ktorých takéto konanie o </w:t>
      </w:r>
      <w:proofErr w:type="spellStart"/>
      <w:r w:rsidRPr="00AD2C68">
        <w:rPr>
          <w:lang w:val="sk-SK"/>
        </w:rPr>
        <w:t>ŽoNFP</w:t>
      </w:r>
      <w:proofErr w:type="spellEnd"/>
      <w:r w:rsidRPr="00AD2C68">
        <w:rPr>
          <w:lang w:val="sk-SK"/>
        </w:rPr>
        <w:t xml:space="preserve">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173E03" w:rsidRPr="00B541E6" w:rsidRDefault="00173E03">
      <w:pPr>
        <w:pStyle w:val="Textpoznmkypodiarou"/>
        <w:rPr>
          <w:lang w:val="sk-SK"/>
        </w:rPr>
      </w:pPr>
      <w:r>
        <w:rPr>
          <w:rStyle w:val="Odkaznapoznmkupodiarou"/>
        </w:rPr>
        <w:footnoteRef/>
      </w:r>
      <w:r w:rsidRPr="00C503D1">
        <w:rPr>
          <w:lang w:val="sk-SK"/>
        </w:rPr>
        <w:t xml:space="preserve"> </w:t>
      </w:r>
      <w:r>
        <w:rPr>
          <w:lang w:val="sk-SK"/>
        </w:rPr>
        <w:t>Metodika aplikácie ZVV podlieha ex-</w:t>
      </w:r>
      <w:proofErr w:type="spellStart"/>
      <w:r>
        <w:rPr>
          <w:lang w:val="sk-SK"/>
        </w:rPr>
        <w:t>ante</w:t>
      </w:r>
      <w:proofErr w:type="spellEnd"/>
      <w:r>
        <w:rPr>
          <w:lang w:val="sk-SK"/>
        </w:rPr>
        <w:t xml:space="preserve"> posúdeniu Orgánom auditu v súlade s postupmi uvedenými v kap. 4 MP CKO č. 6</w:t>
      </w:r>
    </w:p>
  </w:footnote>
  <w:footnote w:id="20">
    <w:p w14:paraId="28F65863" w14:textId="77777777" w:rsidR="00173E03" w:rsidRPr="00C503D1" w:rsidRDefault="00173E03"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173E03" w:rsidRPr="00C503D1" w:rsidRDefault="00173E03"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 xml:space="preserve">Nevzťahuje sa na pomoc de </w:t>
      </w:r>
      <w:proofErr w:type="spellStart"/>
      <w:r w:rsidRPr="00C503D1">
        <w:rPr>
          <w:bCs/>
          <w:iCs/>
          <w:lang w:val="sk-SK"/>
        </w:rPr>
        <w:t>minimis</w:t>
      </w:r>
      <w:proofErr w:type="spellEnd"/>
      <w:r w:rsidRPr="00C503D1">
        <w:rPr>
          <w:bCs/>
          <w:iCs/>
          <w:lang w:val="sk-SK"/>
        </w:rPr>
        <w:t>, ktorá je v plnej miere zlučiteľná s aplikáciou ZVV.</w:t>
      </w:r>
    </w:p>
  </w:footnote>
  <w:footnote w:id="22">
    <w:p w14:paraId="32B40D0E" w14:textId="4065A5EE" w:rsidR="00173E03" w:rsidRPr="00C35C9D" w:rsidRDefault="00173E03" w:rsidP="00C35C9D">
      <w:pPr>
        <w:pStyle w:val="Textpoznmkypodiarou"/>
        <w:jc w:val="both"/>
      </w:pPr>
      <w:r>
        <w:rPr>
          <w:rStyle w:val="Odkaznapoznmkupodiarou"/>
        </w:rPr>
        <w:footnoteRef/>
      </w:r>
      <w:r>
        <w:t xml:space="preserve"> V</w:t>
      </w:r>
      <w:r w:rsidRPr="00981700">
        <w:rPr>
          <w:lang w:val="sk-SK"/>
        </w:rPr>
        <w:t xml:space="preserve"> zmysle vyššie uvedeného metodického usmernenia platného od 1.1.2020, ak hodnota investície sa rovná alebo je vyššia ako 40 mil. EUR (s DPH</w:t>
      </w:r>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r w:rsidRPr="00C824AA">
        <w:rPr>
          <w:rFonts w:ascii="Calibri" w:eastAsia="Calibri" w:hAnsi="Calibri"/>
          <w:color w:val="1F497D"/>
        </w:rPr>
        <w:t xml:space="preserve"> </w:t>
      </w:r>
      <w:proofErr w:type="spellStart"/>
      <w:r w:rsidRPr="00C35C9D">
        <w:t>Podmienka</w:t>
      </w:r>
      <w:proofErr w:type="spellEnd"/>
      <w:r w:rsidRPr="00C35C9D">
        <w:t xml:space="preserve"> </w:t>
      </w:r>
      <w:proofErr w:type="spellStart"/>
      <w:r w:rsidRPr="00C35C9D">
        <w:t>sa</w:t>
      </w:r>
      <w:proofErr w:type="spellEnd"/>
      <w:r w:rsidRPr="00C35C9D">
        <w:t xml:space="preserve"> </w:t>
      </w:r>
      <w:proofErr w:type="spellStart"/>
      <w:r w:rsidRPr="00C35C9D">
        <w:t>nevzťahuje</w:t>
      </w:r>
      <w:proofErr w:type="spellEnd"/>
      <w:r w:rsidRPr="00C35C9D">
        <w:t xml:space="preserve"> </w:t>
      </w:r>
      <w:proofErr w:type="spellStart"/>
      <w:r w:rsidRPr="00C35C9D">
        <w:t>na</w:t>
      </w:r>
      <w:proofErr w:type="spellEnd"/>
      <w:r w:rsidRPr="00C35C9D">
        <w:t xml:space="preserve"> </w:t>
      </w:r>
      <w:proofErr w:type="spellStart"/>
      <w:r w:rsidRPr="00C35C9D">
        <w:t>investície</w:t>
      </w:r>
      <w:proofErr w:type="spellEnd"/>
      <w:r w:rsidRPr="00C35C9D">
        <w:t xml:space="preserve"> </w:t>
      </w:r>
      <w:proofErr w:type="spellStart"/>
      <w:r w:rsidRPr="00C35C9D">
        <w:t>žiadateľov</w:t>
      </w:r>
      <w:proofErr w:type="spellEnd"/>
      <w:r w:rsidRPr="00C35C9D">
        <w:t>/</w:t>
      </w:r>
      <w:proofErr w:type="spellStart"/>
      <w:r w:rsidRPr="00C35C9D">
        <w:t>prijímateľov</w:t>
      </w:r>
      <w:proofErr w:type="spellEnd"/>
      <w:r w:rsidRPr="00C35C9D">
        <w:t xml:space="preserve"> OPII, </w:t>
      </w:r>
      <w:proofErr w:type="spellStart"/>
      <w:r w:rsidRPr="00C35C9D">
        <w:t>ktoré</w:t>
      </w:r>
      <w:proofErr w:type="spellEnd"/>
      <w:r w:rsidRPr="00C35C9D">
        <w:t xml:space="preserve"> </w:t>
      </w:r>
      <w:proofErr w:type="spellStart"/>
      <w:r w:rsidRPr="00C35C9D">
        <w:t>nie</w:t>
      </w:r>
      <w:proofErr w:type="spellEnd"/>
      <w:r w:rsidRPr="00C35C9D">
        <w:t xml:space="preserve"> </w:t>
      </w:r>
      <w:proofErr w:type="spellStart"/>
      <w:r w:rsidRPr="00C35C9D">
        <w:t>sú</w:t>
      </w:r>
      <w:proofErr w:type="spellEnd"/>
      <w:r w:rsidRPr="00C35C9D">
        <w:t xml:space="preserve"> v </w:t>
      </w:r>
      <w:proofErr w:type="spellStart"/>
      <w:r w:rsidRPr="00C35C9D">
        <w:t>priamej</w:t>
      </w:r>
      <w:proofErr w:type="spellEnd"/>
      <w:r w:rsidRPr="00C35C9D">
        <w:t xml:space="preserve"> </w:t>
      </w:r>
      <w:proofErr w:type="spellStart"/>
      <w:r w:rsidRPr="00C35C9D">
        <w:t>zriaďovateľskej</w:t>
      </w:r>
      <w:proofErr w:type="spellEnd"/>
      <w:r w:rsidRPr="00C35C9D">
        <w:t>/</w:t>
      </w:r>
      <w:proofErr w:type="spellStart"/>
      <w:r w:rsidRPr="00C35C9D">
        <w:t>zakladateľskej</w:t>
      </w:r>
      <w:proofErr w:type="spellEnd"/>
      <w:r w:rsidRPr="00C35C9D">
        <w:t xml:space="preserve"> </w:t>
      </w:r>
      <w:proofErr w:type="spellStart"/>
      <w:r w:rsidRPr="00C35C9D">
        <w:t>pôsobnosti</w:t>
      </w:r>
      <w:proofErr w:type="spellEnd"/>
      <w:r w:rsidRPr="00C35C9D">
        <w:t xml:space="preserve"> MDV SR, </w:t>
      </w:r>
      <w:proofErr w:type="spellStart"/>
      <w:r w:rsidRPr="00C35C9D">
        <w:t>t.j.</w:t>
      </w:r>
      <w:proofErr w:type="spellEnd"/>
      <w:r w:rsidRPr="00C35C9D">
        <w:t xml:space="preserve"> </w:t>
      </w:r>
      <w:proofErr w:type="spellStart"/>
      <w:r w:rsidRPr="00C35C9D">
        <w:t>nerelevantné</w:t>
      </w:r>
      <w:proofErr w:type="spellEnd"/>
      <w:r w:rsidRPr="00C35C9D">
        <w:t xml:space="preserve"> pre </w:t>
      </w:r>
      <w:proofErr w:type="spellStart"/>
      <w:r w:rsidRPr="00C35C9D">
        <w:t>mestá</w:t>
      </w:r>
      <w:proofErr w:type="spellEnd"/>
      <w:r w:rsidRPr="00C35C9D">
        <w:t xml:space="preserve">, </w:t>
      </w:r>
      <w:proofErr w:type="spellStart"/>
      <w:r w:rsidRPr="00C35C9D">
        <w:t>dopravné</w:t>
      </w:r>
      <w:proofErr w:type="spellEnd"/>
      <w:r w:rsidRPr="00C35C9D">
        <w:t xml:space="preserve"> </w:t>
      </w:r>
      <w:proofErr w:type="spellStart"/>
      <w:r w:rsidRPr="00C35C9D">
        <w:t>podniky</w:t>
      </w:r>
      <w:proofErr w:type="spellEnd"/>
      <w:r w:rsidRPr="00C35C9D">
        <w:t xml:space="preserve"> a pod.</w:t>
      </w:r>
    </w:p>
    <w:p w14:paraId="20EAC0D0" w14:textId="3A6D6757" w:rsidR="00173E03" w:rsidRPr="00981700" w:rsidRDefault="00173E03" w:rsidP="00981700">
      <w:pPr>
        <w:pStyle w:val="Textpoznmkypodiarou"/>
        <w:jc w:val="both"/>
        <w:rPr>
          <w:lang w:val="sk-SK"/>
        </w:rPr>
      </w:pPr>
    </w:p>
  </w:footnote>
  <w:footnote w:id="23">
    <w:p w14:paraId="3F21AC52" w14:textId="77777777" w:rsidR="00173E03" w:rsidRPr="002732B2" w:rsidRDefault="00173E03">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173E03" w:rsidRPr="002732B2" w:rsidRDefault="00173E03">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 xml:space="preserve">Zákon č. 595/2003 </w:t>
      </w:r>
      <w:proofErr w:type="spellStart"/>
      <w:r w:rsidRPr="002732B2">
        <w:rPr>
          <w:rFonts w:ascii="Calibri" w:hAnsi="Calibri" w:cs="Calibri"/>
          <w:sz w:val="18"/>
          <w:szCs w:val="18"/>
          <w:lang w:val="sk-SK"/>
        </w:rPr>
        <w:t>Z.z</w:t>
      </w:r>
      <w:proofErr w:type="spellEnd"/>
      <w:r w:rsidRPr="002732B2">
        <w:rPr>
          <w:rFonts w:ascii="Calibri" w:hAnsi="Calibri" w:cs="Calibri"/>
          <w:sz w:val="18"/>
          <w:szCs w:val="18"/>
          <w:lang w:val="sk-SK"/>
        </w:rPr>
        <w:t>. o dani z príjmov</w:t>
      </w:r>
    </w:p>
  </w:footnote>
  <w:footnote w:id="25">
    <w:p w14:paraId="6F9FB843" w14:textId="77777777" w:rsidR="00173E03" w:rsidRPr="002732B2" w:rsidRDefault="00173E03">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173E03" w:rsidRPr="002732B2" w:rsidRDefault="00173E03"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 xml:space="preserve">Zákon o dani z príjmov č. 595/2003 </w:t>
      </w:r>
      <w:proofErr w:type="spellStart"/>
      <w:r w:rsidRPr="002732B2">
        <w:rPr>
          <w:rFonts w:ascii="Calibri" w:hAnsi="Calibri" w:cs="Calibri"/>
          <w:sz w:val="18"/>
          <w:szCs w:val="18"/>
          <w:lang w:val="sk-SK"/>
        </w:rPr>
        <w:t>Z.z</w:t>
      </w:r>
      <w:proofErr w:type="spellEnd"/>
      <w:r w:rsidRPr="002732B2">
        <w:rPr>
          <w:rFonts w:ascii="Calibri" w:hAnsi="Calibri" w:cs="Calibri"/>
          <w:sz w:val="18"/>
          <w:szCs w:val="18"/>
          <w:lang w:val="sk-SK"/>
        </w:rPr>
        <w:t>. (</w:t>
      </w:r>
      <w:proofErr w:type="spellStart"/>
      <w:r w:rsidRPr="002732B2">
        <w:rPr>
          <w:rFonts w:ascii="Calibri" w:hAnsi="Calibri" w:cs="Calibri"/>
          <w:sz w:val="18"/>
          <w:szCs w:val="18"/>
          <w:lang w:val="sk-SK"/>
        </w:rPr>
        <w:t>t.j</w:t>
      </w:r>
      <w:proofErr w:type="spellEnd"/>
      <w:r w:rsidRPr="002732B2">
        <w:rPr>
          <w:rFonts w:ascii="Calibri" w:hAnsi="Calibri" w:cs="Calibri"/>
          <w:sz w:val="18"/>
          <w:szCs w:val="18"/>
          <w:lang w:val="sk-SK"/>
        </w:rPr>
        <w:t>. 1.700,- EUR podľa aktuálneho znenia)</w:t>
      </w:r>
    </w:p>
  </w:footnote>
  <w:footnote w:id="27">
    <w:p w14:paraId="32BD9CF4" w14:textId="77777777" w:rsidR="00173E03" w:rsidRPr="002732B2" w:rsidRDefault="00173E03">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173E03" w:rsidRPr="00333E62" w:rsidRDefault="00173E03"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173E03" w:rsidRPr="00333E62" w:rsidRDefault="00173E03"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173E03" w:rsidRPr="00333E62" w:rsidRDefault="00173E03">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173E03" w:rsidRPr="00C503D1" w:rsidRDefault="00173E03"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173E03" w:rsidRPr="00333E62" w:rsidRDefault="00173E03"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173E03" w:rsidRPr="00333E62" w:rsidRDefault="00173E03"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173E03" w:rsidRPr="00333E62" w:rsidRDefault="00173E03"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173E03" w:rsidRPr="00333E62" w:rsidRDefault="00173E03"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173E03" w:rsidRPr="00333E62" w:rsidRDefault="00173E03"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proofErr w:type="spellStart"/>
      <w:r>
        <w:rPr>
          <w:rFonts w:ascii="Calibri" w:hAnsi="Calibri" w:cs="Calibri"/>
          <w:szCs w:val="16"/>
          <w:lang w:val="sk-SK"/>
        </w:rPr>
        <w:t>T.j</w:t>
      </w:r>
      <w:proofErr w:type="spellEnd"/>
      <w:r>
        <w:rPr>
          <w:rFonts w:ascii="Calibri" w:hAnsi="Calibri" w:cs="Calibri"/>
          <w:szCs w:val="16"/>
          <w:lang w:val="sk-SK"/>
        </w:rPr>
        <w:t xml:space="preserve">.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 xml:space="preserve">v rámci jednej </w:t>
      </w:r>
      <w:proofErr w:type="spellStart"/>
      <w:r w:rsidRPr="005328AF">
        <w:rPr>
          <w:rFonts w:ascii="Calibri" w:hAnsi="Calibri" w:cs="Calibri"/>
          <w:szCs w:val="16"/>
          <w:lang w:val="sk-SK"/>
        </w:rPr>
        <w:t>ŽoNFP</w:t>
      </w:r>
      <w:proofErr w:type="spellEnd"/>
      <w:r w:rsidRPr="005328AF">
        <w:rPr>
          <w:rFonts w:ascii="Calibri" w:hAnsi="Calibri" w:cs="Calibri"/>
          <w:szCs w:val="16"/>
          <w:lang w:val="sk-SK"/>
        </w:rPr>
        <w:t>/projektu</w:t>
      </w:r>
    </w:p>
  </w:footnote>
  <w:footnote w:id="37">
    <w:p w14:paraId="4C948703" w14:textId="6E02BB99" w:rsidR="00173E03" w:rsidRPr="006A017F" w:rsidRDefault="00173E03"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173E03" w:rsidRPr="00333E62" w:rsidRDefault="00173E03"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173E03" w:rsidRPr="00333E62" w:rsidRDefault="00173E03"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proofErr w:type="spellStart"/>
      <w:r>
        <w:rPr>
          <w:rFonts w:ascii="Calibri" w:hAnsi="Calibri" w:cs="Calibri"/>
          <w:szCs w:val="16"/>
          <w:lang w:val="sk-SK"/>
        </w:rPr>
        <w:t>T.j</w:t>
      </w:r>
      <w:proofErr w:type="spellEnd"/>
      <w:r>
        <w:rPr>
          <w:rFonts w:ascii="Calibri" w:hAnsi="Calibri" w:cs="Calibri"/>
          <w:szCs w:val="16"/>
          <w:lang w:val="sk-SK"/>
        </w:rPr>
        <w:t xml:space="preserve">.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 xml:space="preserve">v rámci jednej </w:t>
      </w:r>
      <w:proofErr w:type="spellStart"/>
      <w:r w:rsidRPr="005328AF">
        <w:rPr>
          <w:rFonts w:ascii="Calibri" w:hAnsi="Calibri" w:cs="Calibri"/>
          <w:szCs w:val="16"/>
          <w:lang w:val="sk-SK"/>
        </w:rPr>
        <w:t>ŽoNFP</w:t>
      </w:r>
      <w:proofErr w:type="spellEnd"/>
      <w:r w:rsidRPr="005328AF">
        <w:rPr>
          <w:rFonts w:ascii="Calibri" w:hAnsi="Calibri" w:cs="Calibri"/>
          <w:szCs w:val="16"/>
          <w:lang w:val="sk-SK"/>
        </w:rPr>
        <w:t>/projektu</w:t>
      </w:r>
    </w:p>
  </w:footnote>
  <w:footnote w:id="40">
    <w:p w14:paraId="7BC3FD89" w14:textId="490EB876" w:rsidR="00173E03" w:rsidRPr="00333E62" w:rsidRDefault="00173E03"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173E03" w:rsidRPr="00FE1741" w:rsidRDefault="00173E03"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173E03" w:rsidRPr="00333E62" w:rsidRDefault="00173E03"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173E03" w:rsidRPr="00333E62" w:rsidRDefault="00173E03"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173E03" w:rsidRPr="00481BA2" w:rsidRDefault="00173E03"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 xml:space="preserve">podľa reálne vykonaných prác, na základe protokolov/výkazov o vykonaní prác, ktoré slúžia ako podklad pre potvrdenie faktúry zo strany stavebného </w:t>
      </w:r>
      <w:proofErr w:type="spellStart"/>
      <w:r w:rsidRPr="00481BA2">
        <w:rPr>
          <w:rFonts w:ascii="Calibri" w:hAnsi="Calibri" w:cs="Calibri"/>
          <w:szCs w:val="16"/>
          <w:lang w:val="sk-SK"/>
        </w:rPr>
        <w:t>dozora</w:t>
      </w:r>
      <w:proofErr w:type="spellEnd"/>
    </w:p>
  </w:footnote>
  <w:footnote w:id="45">
    <w:p w14:paraId="758E81B4" w14:textId="77777777" w:rsidR="00173E03" w:rsidRPr="00C503D1" w:rsidRDefault="00173E03"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173E03" w:rsidRPr="00C503D1" w:rsidRDefault="00173E03"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7">
    <w:p w14:paraId="4E2EDE7B" w14:textId="77777777" w:rsidR="00173E03" w:rsidRPr="00481BA2" w:rsidRDefault="00173E03"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173E03" w:rsidRPr="00175249" w:rsidRDefault="00173E03"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9">
    <w:p w14:paraId="292C920E" w14:textId="77777777" w:rsidR="00173E03" w:rsidRPr="00333E62" w:rsidRDefault="00173E03"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173E03" w:rsidRPr="00333E62" w:rsidRDefault="00173E03"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173E03" w:rsidRPr="005A6BBB" w:rsidRDefault="00173E03"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173E03" w:rsidRPr="005A6BBB" w:rsidRDefault="00173E03"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173E03" w:rsidRDefault="00173E03" w:rsidP="00175249">
      <w:pPr>
        <w:pStyle w:val="Textpoznmkypodiarou"/>
      </w:pPr>
      <w:r>
        <w:rPr>
          <w:rStyle w:val="Odkaznapoznmkupodiarou"/>
        </w:rPr>
        <w:footnoteRef/>
      </w:r>
      <w:r>
        <w:t xml:space="preserve"> </w:t>
      </w:r>
      <w:proofErr w:type="spellStart"/>
      <w:r>
        <w:t>B</w:t>
      </w:r>
      <w:r w:rsidRPr="00A74FD6">
        <w:t>ližšie</w:t>
      </w:r>
      <w:proofErr w:type="spellEnd"/>
      <w:r w:rsidRPr="00A74FD6">
        <w:t xml:space="preserve"> </w:t>
      </w:r>
      <w:proofErr w:type="spellStart"/>
      <w:r w:rsidRPr="00A74FD6">
        <w:t>informácie</w:t>
      </w:r>
      <w:proofErr w:type="spellEnd"/>
      <w:r w:rsidRPr="00A74FD6">
        <w:t xml:space="preserve"> </w:t>
      </w:r>
      <w:proofErr w:type="spellStart"/>
      <w:r w:rsidRPr="00A74FD6">
        <w:t>aj</w:t>
      </w:r>
      <w:proofErr w:type="spellEnd"/>
      <w:r w:rsidRPr="00A74FD6">
        <w:t xml:space="preserve"> s </w:t>
      </w:r>
      <w:proofErr w:type="spellStart"/>
      <w:r w:rsidRPr="00A74FD6">
        <w:t>príkladmi</w:t>
      </w:r>
      <w:proofErr w:type="spellEnd"/>
      <w:r w:rsidRPr="00A74FD6">
        <w:t xml:space="preserve"> </w:t>
      </w:r>
      <w:proofErr w:type="spellStart"/>
      <w:r w:rsidRPr="00A74FD6">
        <w:t>sú</w:t>
      </w:r>
      <w:proofErr w:type="spellEnd"/>
      <w:r w:rsidRPr="00A74FD6">
        <w:t xml:space="preserve"> </w:t>
      </w:r>
      <w:proofErr w:type="spellStart"/>
      <w:r w:rsidRPr="00A74FD6">
        <w:t>uvedené</w:t>
      </w:r>
      <w:proofErr w:type="spellEnd"/>
      <w:r w:rsidRPr="00A74FD6">
        <w:t xml:space="preserve"> v</w:t>
      </w:r>
      <w:r>
        <w:t> </w:t>
      </w:r>
      <w:proofErr w:type="spellStart"/>
      <w:r>
        <w:fldChar w:fldCharType="begin"/>
      </w:r>
      <w:r>
        <w:instrText xml:space="preserve"> HYPERLINK "https://www.financnasprava.sk/_img/pfsedit/Dokumenty_PFS/Infoservis/Aktualne_informacie/dp/2016/2016.10.27_financny_prenajom.pdf" </w:instrText>
      </w:r>
      <w:r>
        <w:fldChar w:fldCharType="separate"/>
      </w:r>
      <w:r w:rsidRPr="00A74FD6">
        <w:rPr>
          <w:rStyle w:val="Hypertextovprepojenie"/>
        </w:rPr>
        <w:t>dokumente</w:t>
      </w:r>
      <w:proofErr w:type="spellEnd"/>
      <w:r>
        <w:rPr>
          <w:rStyle w:val="Hypertextovprepojenie"/>
        </w:rPr>
        <w:fldChar w:fldCharType="end"/>
      </w:r>
      <w:r>
        <w:t xml:space="preserve"> </w:t>
      </w:r>
      <w:proofErr w:type="spellStart"/>
      <w:r>
        <w:t>Finančnej</w:t>
      </w:r>
      <w:proofErr w:type="spellEnd"/>
      <w:r>
        <w:t xml:space="preserve"> </w:t>
      </w:r>
      <w:proofErr w:type="spellStart"/>
      <w:r>
        <w:t>správy</w:t>
      </w:r>
      <w:proofErr w:type="spellEnd"/>
      <w:r w:rsidRPr="00A74FD6">
        <w:t xml:space="preserve"> </w:t>
      </w:r>
      <w:r>
        <w:t>SR</w:t>
      </w:r>
    </w:p>
  </w:footnote>
  <w:footnote w:id="54">
    <w:p w14:paraId="7A835E03" w14:textId="77777777" w:rsidR="00173E03" w:rsidRPr="00121B9A" w:rsidRDefault="00173E03"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173E03" w:rsidRPr="002F12B3" w:rsidRDefault="00173E03"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173E03" w:rsidRDefault="00173E03" w:rsidP="001B6D94">
      <w:pPr>
        <w:pStyle w:val="Textpoznmkypodiarou"/>
        <w:jc w:val="both"/>
      </w:pPr>
      <w:r>
        <w:rPr>
          <w:rStyle w:val="Odkaznapoznmkupodiarou"/>
        </w:rPr>
        <w:footnoteRef/>
      </w:r>
      <w:r>
        <w:t xml:space="preserve"> </w:t>
      </w:r>
      <w:proofErr w:type="spellStart"/>
      <w:r>
        <w:t>Ak</w:t>
      </w:r>
      <w:proofErr w:type="spellEnd"/>
      <w:r>
        <w:t xml:space="preserve"> </w:t>
      </w:r>
      <w:proofErr w:type="spellStart"/>
      <w:r>
        <w:t>sa</w:t>
      </w:r>
      <w:proofErr w:type="spellEnd"/>
      <w:r>
        <w:t xml:space="preserve"> </w:t>
      </w:r>
      <w:proofErr w:type="spellStart"/>
      <w:r>
        <w:t>nepožaduje</w:t>
      </w:r>
      <w:proofErr w:type="spellEnd"/>
      <w:r>
        <w:t xml:space="preserve"> </w:t>
      </w:r>
      <w:proofErr w:type="spellStart"/>
      <w:r>
        <w:t>kvalifikácia</w:t>
      </w:r>
      <w:proofErr w:type="spellEnd"/>
      <w:r>
        <w:t xml:space="preserve">, </w:t>
      </w:r>
      <w:proofErr w:type="spellStart"/>
      <w:r>
        <w:t>alebo</w:t>
      </w:r>
      <w:proofErr w:type="spellEnd"/>
      <w:r>
        <w:t xml:space="preserve"> </w:t>
      </w:r>
      <w:proofErr w:type="spellStart"/>
      <w:r>
        <w:t>odborná</w:t>
      </w:r>
      <w:proofErr w:type="spellEnd"/>
      <w:r>
        <w:t xml:space="preserve"> </w:t>
      </w:r>
      <w:proofErr w:type="spellStart"/>
      <w:r>
        <w:t>spôsobilosť</w:t>
      </w:r>
      <w:proofErr w:type="spellEnd"/>
      <w:r>
        <w:t xml:space="preserve"> </w:t>
      </w:r>
      <w:proofErr w:type="spellStart"/>
      <w:r>
        <w:t>musí</w:t>
      </w:r>
      <w:proofErr w:type="spellEnd"/>
      <w:r>
        <w:t xml:space="preserve"> </w:t>
      </w:r>
      <w:proofErr w:type="spellStart"/>
      <w:r>
        <w:t>poskytovateľ</w:t>
      </w:r>
      <w:proofErr w:type="spellEnd"/>
      <w:r>
        <w:t xml:space="preserve"> </w:t>
      </w:r>
      <w:proofErr w:type="spellStart"/>
      <w:r>
        <w:t>vedieť</w:t>
      </w:r>
      <w:proofErr w:type="spellEnd"/>
      <w:r>
        <w:t xml:space="preserve"> </w:t>
      </w:r>
      <w:proofErr w:type="spellStart"/>
      <w:r>
        <w:t>posúdiť</w:t>
      </w:r>
      <w:proofErr w:type="spellEnd"/>
      <w:r>
        <w:t xml:space="preserve">, </w:t>
      </w:r>
      <w:proofErr w:type="spellStart"/>
      <w:r>
        <w:t>či</w:t>
      </w:r>
      <w:proofErr w:type="spellEnd"/>
      <w:r>
        <w:t xml:space="preserve"> </w:t>
      </w:r>
      <w:proofErr w:type="spellStart"/>
      <w:r>
        <w:t>kvalita</w:t>
      </w:r>
      <w:proofErr w:type="spellEnd"/>
      <w:r>
        <w:t xml:space="preserve"> </w:t>
      </w:r>
      <w:proofErr w:type="spellStart"/>
      <w:r>
        <w:t>výstupu</w:t>
      </w:r>
      <w:proofErr w:type="spellEnd"/>
      <w:r>
        <w:t xml:space="preserve"> je v </w:t>
      </w:r>
      <w:proofErr w:type="spellStart"/>
      <w:r>
        <w:t>požadovanej</w:t>
      </w:r>
      <w:proofErr w:type="spellEnd"/>
      <w:r>
        <w:t xml:space="preserve"> </w:t>
      </w:r>
      <w:proofErr w:type="spellStart"/>
      <w:r>
        <w:t>kvalite</w:t>
      </w:r>
      <w:proofErr w:type="spellEnd"/>
      <w:r>
        <w:t xml:space="preserve">. </w:t>
      </w:r>
    </w:p>
  </w:footnote>
  <w:footnote w:id="57">
    <w:p w14:paraId="730F4A62" w14:textId="77777777" w:rsidR="00173E03" w:rsidRPr="002F56FC" w:rsidRDefault="00173E03"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8">
    <w:p w14:paraId="2CA57A21" w14:textId="77777777" w:rsidR="00173E03" w:rsidRPr="009C2187" w:rsidRDefault="00173E03">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59">
    <w:p w14:paraId="6E5AEE70" w14:textId="77777777" w:rsidR="00173E03" w:rsidRDefault="00173E03" w:rsidP="00C95F62">
      <w:pPr>
        <w:pStyle w:val="Textpoznmkypodiarou"/>
        <w:jc w:val="both"/>
      </w:pPr>
      <w:r>
        <w:rPr>
          <w:rStyle w:val="Odkaznapoznmkupodiarou"/>
        </w:rPr>
        <w:footnoteRef/>
      </w:r>
      <w:r>
        <w:t xml:space="preserve"> </w:t>
      </w:r>
      <w:proofErr w:type="spellStart"/>
      <w:r>
        <w:t>Uvedené</w:t>
      </w:r>
      <w:proofErr w:type="spellEnd"/>
      <w:r>
        <w:t xml:space="preserve"> </w:t>
      </w:r>
      <w:proofErr w:type="spellStart"/>
      <w:r>
        <w:t>nemá</w:t>
      </w:r>
      <w:proofErr w:type="spellEnd"/>
      <w:r>
        <w:t xml:space="preserve"> </w:t>
      </w:r>
      <w:proofErr w:type="spellStart"/>
      <w:r>
        <w:t>vplyv</w:t>
      </w:r>
      <w:proofErr w:type="spellEnd"/>
      <w:r>
        <w:t xml:space="preserve"> </w:t>
      </w:r>
      <w:proofErr w:type="spellStart"/>
      <w:r>
        <w:t>na</w:t>
      </w:r>
      <w:proofErr w:type="spellEnd"/>
      <w:r>
        <w:t xml:space="preserve"> </w:t>
      </w:r>
      <w:proofErr w:type="spellStart"/>
      <w:r>
        <w:t>povinnosť</w:t>
      </w:r>
      <w:proofErr w:type="spellEnd"/>
      <w:r>
        <w:t xml:space="preserve"> </w:t>
      </w:r>
      <w:proofErr w:type="spellStart"/>
      <w:r>
        <w:t>zamestnávateľa</w:t>
      </w:r>
      <w:proofErr w:type="spellEnd"/>
      <w:r>
        <w:t xml:space="preserve"> </w:t>
      </w:r>
      <w:proofErr w:type="spellStart"/>
      <w:r>
        <w:t>viesť</w:t>
      </w:r>
      <w:proofErr w:type="spellEnd"/>
      <w:r>
        <w:t xml:space="preserve"> </w:t>
      </w:r>
      <w:proofErr w:type="spellStart"/>
      <w:r>
        <w:t>evidenciu</w:t>
      </w:r>
      <w:proofErr w:type="spellEnd"/>
      <w:r>
        <w:t xml:space="preserve"> </w:t>
      </w:r>
      <w:proofErr w:type="spellStart"/>
      <w:r>
        <w:t>pracovného</w:t>
      </w:r>
      <w:proofErr w:type="spellEnd"/>
      <w:r>
        <w:t xml:space="preserve"> </w:t>
      </w:r>
      <w:proofErr w:type="spellStart"/>
      <w:r>
        <w:t>času</w:t>
      </w:r>
      <w:proofErr w:type="spellEnd"/>
      <w:r>
        <w:t xml:space="preserve"> </w:t>
      </w:r>
      <w:proofErr w:type="spellStart"/>
      <w:r>
        <w:t>podľa</w:t>
      </w:r>
      <w:proofErr w:type="spellEnd"/>
      <w:r>
        <w:t xml:space="preserve"> §99 </w:t>
      </w:r>
      <w:proofErr w:type="spellStart"/>
      <w:r>
        <w:t>zákonníka</w:t>
      </w:r>
      <w:proofErr w:type="spellEnd"/>
      <w:r>
        <w:t xml:space="preserve"> </w:t>
      </w:r>
      <w:proofErr w:type="spellStart"/>
      <w:r>
        <w:t>práce</w:t>
      </w:r>
      <w:proofErr w:type="spellEnd"/>
      <w:r>
        <w:t>.</w:t>
      </w:r>
    </w:p>
  </w:footnote>
  <w:footnote w:id="60">
    <w:p w14:paraId="634B0673" w14:textId="77777777" w:rsidR="00173E03" w:rsidRPr="009C2187" w:rsidRDefault="00173E03"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w:t>
      </w:r>
      <w:proofErr w:type="spellStart"/>
      <w:r>
        <w:rPr>
          <w:rFonts w:ascii="Calibri" w:hAnsi="Calibri" w:cs="Calibri"/>
          <w:sz w:val="18"/>
          <w:szCs w:val="18"/>
          <w:lang w:val="sk-SK"/>
        </w:rPr>
        <w:t>Z.z</w:t>
      </w:r>
      <w:proofErr w:type="spellEnd"/>
      <w:r>
        <w:rPr>
          <w:rFonts w:ascii="Calibri" w:hAnsi="Calibri" w:cs="Calibri"/>
          <w:sz w:val="18"/>
          <w:szCs w:val="18"/>
          <w:lang w:val="sk-SK"/>
        </w:rPr>
        <w:t xml:space="preserve">.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w:t>
      </w:r>
      <w:proofErr w:type="spellStart"/>
      <w:r>
        <w:rPr>
          <w:rFonts w:ascii="Calibri" w:hAnsi="Calibri" w:cs="Calibri"/>
          <w:sz w:val="18"/>
          <w:szCs w:val="18"/>
          <w:lang w:val="sk-SK"/>
        </w:rPr>
        <w:t>Z.z</w:t>
      </w:r>
      <w:proofErr w:type="spellEnd"/>
      <w:r>
        <w:rPr>
          <w:rFonts w:ascii="Calibri" w:hAnsi="Calibri" w:cs="Calibri"/>
          <w:sz w:val="18"/>
          <w:szCs w:val="18"/>
          <w:lang w:val="sk-SK"/>
        </w:rPr>
        <w:t xml:space="preserve">.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1">
    <w:p w14:paraId="50434809" w14:textId="77777777" w:rsidR="00173E03" w:rsidRPr="00C503D1" w:rsidRDefault="00173E03"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2">
    <w:p w14:paraId="65ACDD02" w14:textId="77777777" w:rsidR="00173E03" w:rsidRPr="00DA6978" w:rsidRDefault="00173E03"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w:t>
      </w:r>
      <w:proofErr w:type="spellStart"/>
      <w:r w:rsidRPr="00462CC1">
        <w:t>prípade</w:t>
      </w:r>
      <w:proofErr w:type="spellEnd"/>
      <w:r w:rsidRPr="00462CC1">
        <w:t xml:space="preserve"> </w:t>
      </w:r>
      <w:proofErr w:type="spellStart"/>
      <w:r w:rsidRPr="00462CC1">
        <w:t>dohôd</w:t>
      </w:r>
      <w:proofErr w:type="spellEnd"/>
      <w:r w:rsidRPr="00462CC1">
        <w:t xml:space="preserve"> o </w:t>
      </w:r>
      <w:proofErr w:type="spellStart"/>
      <w:r w:rsidRPr="00462CC1">
        <w:t>prácach</w:t>
      </w:r>
      <w:proofErr w:type="spellEnd"/>
      <w:r w:rsidRPr="00462CC1">
        <w:t xml:space="preserve"> </w:t>
      </w:r>
      <w:proofErr w:type="spellStart"/>
      <w:r w:rsidRPr="00462CC1">
        <w:t>vykonávaných</w:t>
      </w:r>
      <w:proofErr w:type="spellEnd"/>
      <w:r w:rsidRPr="00462CC1">
        <w:t xml:space="preserve"> </w:t>
      </w:r>
      <w:proofErr w:type="spellStart"/>
      <w:r w:rsidRPr="00462CC1">
        <w:t>mimo</w:t>
      </w:r>
      <w:proofErr w:type="spellEnd"/>
      <w:r w:rsidRPr="00462CC1">
        <w:t xml:space="preserve"> </w:t>
      </w:r>
      <w:proofErr w:type="spellStart"/>
      <w:r w:rsidRPr="00462CC1">
        <w:t>pracovného</w:t>
      </w:r>
      <w:proofErr w:type="spellEnd"/>
      <w:r w:rsidRPr="00462CC1">
        <w:t xml:space="preserve"> </w:t>
      </w:r>
      <w:proofErr w:type="spellStart"/>
      <w:r w:rsidRPr="00462CC1">
        <w:t>pomeru</w:t>
      </w:r>
      <w:proofErr w:type="spellEnd"/>
      <w:r w:rsidRPr="00462CC1">
        <w:t xml:space="preserve"> (§§ 223 </w:t>
      </w:r>
      <w:proofErr w:type="spellStart"/>
      <w:r w:rsidRPr="00462CC1">
        <w:t>až</w:t>
      </w:r>
      <w:proofErr w:type="spellEnd"/>
      <w:r w:rsidRPr="00462CC1">
        <w:t xml:space="preserve"> 228a </w:t>
      </w:r>
      <w:proofErr w:type="spellStart"/>
      <w:r w:rsidRPr="00462CC1">
        <w:t>Zákonníka</w:t>
      </w:r>
      <w:proofErr w:type="spellEnd"/>
      <w:r w:rsidRPr="00462CC1">
        <w:t xml:space="preserve"> </w:t>
      </w:r>
      <w:proofErr w:type="spellStart"/>
      <w:r w:rsidRPr="00462CC1">
        <w:t>práce</w:t>
      </w:r>
      <w:proofErr w:type="spellEnd"/>
      <w:r w:rsidRPr="00462CC1">
        <w:t>) ide o </w:t>
      </w:r>
      <w:proofErr w:type="spellStart"/>
      <w:r w:rsidRPr="00462CC1">
        <w:t>obdobie</w:t>
      </w:r>
      <w:proofErr w:type="spellEnd"/>
      <w:r w:rsidRPr="00462CC1">
        <w:t xml:space="preserve"> </w:t>
      </w:r>
      <w:proofErr w:type="spellStart"/>
      <w:r w:rsidRPr="00462CC1">
        <w:t>najviac</w:t>
      </w:r>
      <w:proofErr w:type="spellEnd"/>
      <w:r w:rsidRPr="00462CC1">
        <w:t xml:space="preserve"> 12 </w:t>
      </w:r>
      <w:proofErr w:type="spellStart"/>
      <w:r w:rsidRPr="00462CC1">
        <w:t>mesiacov</w:t>
      </w:r>
      <w:proofErr w:type="spellEnd"/>
      <w:r w:rsidRPr="00462CC1">
        <w:t>.</w:t>
      </w:r>
    </w:p>
  </w:footnote>
  <w:footnote w:id="63">
    <w:p w14:paraId="402F6E71" w14:textId="77777777" w:rsidR="00173E03" w:rsidRPr="0051501C" w:rsidRDefault="00173E03"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4">
    <w:p w14:paraId="76ACB17A" w14:textId="77777777" w:rsidR="00173E03" w:rsidRPr="00C503D1" w:rsidRDefault="00173E03"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5">
    <w:p w14:paraId="5A2179A6" w14:textId="77777777" w:rsidR="00173E03" w:rsidRPr="00C503D1" w:rsidRDefault="00173E03"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6">
    <w:p w14:paraId="5144B789" w14:textId="77777777" w:rsidR="00173E03" w:rsidRPr="008D6A6D" w:rsidRDefault="00173E03"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7">
    <w:p w14:paraId="5441E1A1" w14:textId="77777777" w:rsidR="00173E03" w:rsidRPr="00C503D1" w:rsidRDefault="00173E03"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w:t>
      </w:r>
      <w:proofErr w:type="spellStart"/>
      <w:r w:rsidRPr="008D6A6D">
        <w:rPr>
          <w:rFonts w:ascii="Calibri" w:hAnsi="Calibri"/>
          <w:sz w:val="18"/>
          <w:szCs w:val="18"/>
          <w:lang w:val="sk-SK"/>
        </w:rPr>
        <w:t>z.n.p</w:t>
      </w:r>
      <w:proofErr w:type="spellEnd"/>
      <w:r w:rsidRPr="008D6A6D">
        <w:rPr>
          <w:rFonts w:ascii="Calibri" w:hAnsi="Calibri"/>
          <w:sz w:val="18"/>
          <w:szCs w:val="18"/>
          <w:lang w:val="sk-SK"/>
        </w:rPr>
        <w:t>.</w:t>
      </w:r>
    </w:p>
  </w:footnote>
  <w:footnote w:id="68">
    <w:p w14:paraId="7E79B5AD" w14:textId="77777777" w:rsidR="00173E03" w:rsidRPr="008D6A6D" w:rsidRDefault="00173E03"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9">
    <w:p w14:paraId="1E3BA609" w14:textId="77777777" w:rsidR="00173E03" w:rsidRPr="00C503D1" w:rsidRDefault="00173E03"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0">
    <w:p w14:paraId="715D683B" w14:textId="77777777" w:rsidR="00173E03" w:rsidRPr="009C2187" w:rsidRDefault="00173E03"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1">
    <w:p w14:paraId="27748BC8" w14:textId="77777777" w:rsidR="00173E03" w:rsidRPr="009C2187" w:rsidRDefault="00173E03"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w:t>
      </w:r>
      <w:proofErr w:type="spellStart"/>
      <w:r w:rsidRPr="009C2187">
        <w:rPr>
          <w:rFonts w:ascii="Calibri" w:hAnsi="Calibri"/>
          <w:sz w:val="18"/>
          <w:szCs w:val="18"/>
          <w:lang w:val="sk-SK"/>
        </w:rPr>
        <w:t>value</w:t>
      </w:r>
      <w:proofErr w:type="spellEnd"/>
      <w:r w:rsidRPr="009C2187">
        <w:rPr>
          <w:rFonts w:ascii="Calibri" w:hAnsi="Calibri"/>
          <w:sz w:val="18"/>
          <w:szCs w:val="18"/>
          <w:lang w:val="sk-SK"/>
        </w:rPr>
        <w:t xml:space="preserve"> </w:t>
      </w:r>
      <w:proofErr w:type="spellStart"/>
      <w:r w:rsidRPr="009C2187">
        <w:rPr>
          <w:rFonts w:ascii="Calibri" w:hAnsi="Calibri"/>
          <w:sz w:val="18"/>
          <w:szCs w:val="18"/>
          <w:lang w:val="sk-SK"/>
        </w:rPr>
        <w:t>for</w:t>
      </w:r>
      <w:proofErr w:type="spellEnd"/>
      <w:r w:rsidRPr="009C2187">
        <w:rPr>
          <w:rFonts w:ascii="Calibri" w:hAnsi="Calibri"/>
          <w:sz w:val="18"/>
          <w:szCs w:val="18"/>
          <w:lang w:val="sk-SK"/>
        </w:rPr>
        <w:t xml:space="preserve"> </w:t>
      </w:r>
      <w:proofErr w:type="spellStart"/>
      <w:r w:rsidRPr="009C2187">
        <w:rPr>
          <w:rFonts w:ascii="Calibri" w:hAnsi="Calibri"/>
          <w:sz w:val="18"/>
          <w:szCs w:val="18"/>
          <w:lang w:val="sk-SK"/>
        </w:rPr>
        <w:t>money</w:t>
      </w:r>
      <w:proofErr w:type="spellEnd"/>
      <w:r w:rsidRPr="009C2187">
        <w:rPr>
          <w:rFonts w:ascii="Calibri" w:hAnsi="Calibri"/>
          <w:sz w:val="18"/>
          <w:szCs w:val="18"/>
          <w:lang w:val="sk-SK"/>
        </w:rPr>
        <w:t>“.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2">
    <w:p w14:paraId="3D23444F" w14:textId="77777777" w:rsidR="00173E03" w:rsidRPr="009C2187" w:rsidRDefault="00173E03"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3">
    <w:p w14:paraId="0D005D93" w14:textId="77777777" w:rsidR="00173E03" w:rsidRPr="00C310F6" w:rsidRDefault="00173E03"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4">
    <w:p w14:paraId="62127FD5" w14:textId="77777777" w:rsidR="00173E03" w:rsidRPr="009C2187" w:rsidRDefault="00173E03"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5">
    <w:p w14:paraId="7ABEE764" w14:textId="77777777" w:rsidR="00173E03" w:rsidRPr="002732B2" w:rsidRDefault="00173E03">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6">
    <w:p w14:paraId="08BFDF71" w14:textId="77777777" w:rsidR="00173E03" w:rsidRPr="00C503D1" w:rsidRDefault="00173E03"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7">
    <w:p w14:paraId="43EBAC1F" w14:textId="77777777" w:rsidR="00173E03" w:rsidRPr="009C2187" w:rsidRDefault="00173E03"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336F256" w14:textId="77777777" w:rsidR="00173E03" w:rsidRPr="009C2187" w:rsidRDefault="00173E03"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9">
    <w:p w14:paraId="2DFB9540" w14:textId="77777777" w:rsidR="00173E03" w:rsidRPr="009C2187" w:rsidRDefault="00173E03"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3"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4"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0">
    <w:p w14:paraId="27998115" w14:textId="77777777" w:rsidR="00173E03" w:rsidRPr="00F510AA" w:rsidRDefault="00173E03"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1">
    <w:p w14:paraId="46F9CB62" w14:textId="77777777" w:rsidR="00173E03" w:rsidRDefault="00173E03"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2">
    <w:p w14:paraId="77FC56C0" w14:textId="77777777" w:rsidR="00173E03" w:rsidRDefault="00173E03"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 xml:space="preserve">V prípade, ak má zhotoviteľ v </w:t>
      </w:r>
      <w:proofErr w:type="spellStart"/>
      <w:r>
        <w:rPr>
          <w:rFonts w:ascii="Calibri" w:hAnsi="Calibri" w:cs="Calibri"/>
          <w:sz w:val="18"/>
          <w:szCs w:val="18"/>
          <w:lang w:val="sk-SK"/>
        </w:rPr>
        <w:t>ZoD</w:t>
      </w:r>
      <w:proofErr w:type="spellEnd"/>
      <w:r>
        <w:rPr>
          <w:rFonts w:ascii="Calibri" w:hAnsi="Calibri" w:cs="Calibri"/>
          <w:sz w:val="18"/>
          <w:szCs w:val="18"/>
          <w:lang w:val="sk-SK"/>
        </w:rPr>
        <w:t xml:space="preserve"> alebo v zmluve o poskytnutí NFP uvedenú položku „rezerva“, neznamená to, že výdavky čerpané z tejto položky sú automaticky oprávnené</w:t>
      </w:r>
    </w:p>
  </w:footnote>
  <w:footnote w:id="83">
    <w:p w14:paraId="2698F006" w14:textId="77777777" w:rsidR="00173E03" w:rsidRDefault="00173E03"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4">
    <w:p w14:paraId="4CB22691" w14:textId="77777777" w:rsidR="00173E03" w:rsidRPr="00956F45" w:rsidRDefault="00173E03" w:rsidP="00AE064B">
      <w:pPr>
        <w:pStyle w:val="Textpoznmkypodiarou"/>
        <w:rPr>
          <w:lang w:val="sk-SK"/>
        </w:rPr>
      </w:pPr>
      <w:r>
        <w:rPr>
          <w:rStyle w:val="Odkaznapoznmkupodiarou"/>
        </w:rPr>
        <w:footnoteRef/>
      </w:r>
      <w:r>
        <w:t xml:space="preserve"> </w:t>
      </w:r>
      <w:r>
        <w:rPr>
          <w:rFonts w:ascii="Calibri" w:hAnsi="Calibri" w:cs="Calibri"/>
          <w:sz w:val="18"/>
          <w:szCs w:val="18"/>
          <w:lang w:val="sk-SK"/>
        </w:rPr>
        <w:t>Určujúci je dátum zverejnenia Oznámenia o vyhlásení verejného obstarávania vo vestníku VO</w:t>
      </w:r>
    </w:p>
  </w:footnote>
  <w:footnote w:id="85">
    <w:p w14:paraId="50FFC4CC" w14:textId="4159DB85" w:rsidR="00173E03" w:rsidRDefault="00173E03" w:rsidP="006C6410">
      <w:pPr>
        <w:pStyle w:val="Textpoznmkypodiarou"/>
      </w:pPr>
      <w:r>
        <w:rPr>
          <w:rStyle w:val="Odkaznapoznmkupodiarou"/>
        </w:rPr>
        <w:footnoteRef/>
      </w:r>
      <w:r>
        <w:t xml:space="preserve"> </w:t>
      </w:r>
      <w:proofErr w:type="spellStart"/>
      <w:r>
        <w:t>Obdobie</w:t>
      </w:r>
      <w:proofErr w:type="spellEnd"/>
      <w:r>
        <w:t xml:space="preserve"> </w:t>
      </w:r>
      <w:proofErr w:type="spellStart"/>
      <w:r>
        <w:t>realizácie</w:t>
      </w:r>
      <w:proofErr w:type="spellEnd"/>
      <w:r>
        <w:t xml:space="preserve"> </w:t>
      </w:r>
      <w:proofErr w:type="spellStart"/>
      <w:r>
        <w:t>projektu</w:t>
      </w:r>
      <w:proofErr w:type="spellEnd"/>
      <w:r>
        <w:t xml:space="preserve"> </w:t>
      </w:r>
      <w:proofErr w:type="spellStart"/>
      <w:r>
        <w:t>stanovené</w:t>
      </w:r>
      <w:proofErr w:type="spellEnd"/>
      <w:r>
        <w:t xml:space="preserve"> </w:t>
      </w:r>
      <w:proofErr w:type="spellStart"/>
      <w:r>
        <w:t>vo</w:t>
      </w:r>
      <w:proofErr w:type="spellEnd"/>
      <w:r>
        <w:t xml:space="preserve"> </w:t>
      </w:r>
      <w:proofErr w:type="spellStart"/>
      <w:r>
        <w:t>vyzvaní</w:t>
      </w:r>
      <w:proofErr w:type="spellEnd"/>
      <w:r>
        <w:t xml:space="preserve"> </w:t>
      </w:r>
      <w:proofErr w:type="spellStart"/>
      <w:r>
        <w:t>ohraničuje</w:t>
      </w:r>
      <w:proofErr w:type="spellEnd"/>
      <w:r>
        <w:t xml:space="preserve"> </w:t>
      </w:r>
      <w:proofErr w:type="spellStart"/>
      <w:r>
        <w:t>obdobie</w:t>
      </w:r>
      <w:proofErr w:type="spellEnd"/>
      <w:r>
        <w:t xml:space="preserve">, do </w:t>
      </w:r>
      <w:proofErr w:type="spellStart"/>
      <w:r>
        <w:t>kedy</w:t>
      </w:r>
      <w:proofErr w:type="spellEnd"/>
      <w:r>
        <w:t xml:space="preserve"> </w:t>
      </w:r>
      <w:proofErr w:type="spellStart"/>
      <w:r>
        <w:t>musí</w:t>
      </w:r>
      <w:proofErr w:type="spellEnd"/>
      <w:r>
        <w:t xml:space="preserve"> </w:t>
      </w:r>
      <w:proofErr w:type="spellStart"/>
      <w:r>
        <w:t>prijímate</w:t>
      </w:r>
      <w:proofErr w:type="spellEnd"/>
      <w:r>
        <w:t xml:space="preserve"> </w:t>
      </w:r>
      <w:proofErr w:type="spellStart"/>
      <w:r>
        <w:t>uhradiť</w:t>
      </w:r>
      <w:proofErr w:type="spellEnd"/>
      <w:r>
        <w:t xml:space="preserve"> </w:t>
      </w:r>
      <w:proofErr w:type="spellStart"/>
      <w:r>
        <w:t>výdavky</w:t>
      </w:r>
      <w:proofErr w:type="spellEnd"/>
      <w:r>
        <w:t xml:space="preserve"> </w:t>
      </w:r>
      <w:proofErr w:type="spellStart"/>
      <w:r>
        <w:t>projektu</w:t>
      </w:r>
      <w:proofErr w:type="spellEnd"/>
      <w:r>
        <w:t>.</w:t>
      </w:r>
    </w:p>
  </w:footnote>
  <w:footnote w:id="86">
    <w:p w14:paraId="3096FCC3" w14:textId="77777777" w:rsidR="00173E03" w:rsidRPr="00E91FA3" w:rsidRDefault="00173E03" w:rsidP="00F92419">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 w:id="87">
    <w:p w14:paraId="55580352" w14:textId="77777777" w:rsidR="00173E03" w:rsidRPr="00117D92" w:rsidRDefault="00173E03">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8">
    <w:p w14:paraId="394AA518" w14:textId="2C0A98D4" w:rsidR="00173E03" w:rsidRPr="007E391B" w:rsidRDefault="00173E03" w:rsidP="007E391B">
      <w:pPr>
        <w:pStyle w:val="Textpoznmkypodiarou"/>
        <w:jc w:val="both"/>
        <w:rPr>
          <w:lang w:val="sk-SK"/>
        </w:rPr>
      </w:pPr>
      <w:r>
        <w:rPr>
          <w:rStyle w:val="Odkaznapoznmkupodiarou"/>
        </w:rPr>
        <w:footnoteRef/>
      </w:r>
      <w:r>
        <w:t xml:space="preserve"> Resp. </w:t>
      </w:r>
      <w:proofErr w:type="spellStart"/>
      <w:r>
        <w:t>odkaz</w:t>
      </w:r>
      <w:proofErr w:type="spellEnd"/>
      <w:r>
        <w:t xml:space="preserve"> </w:t>
      </w:r>
      <w:proofErr w:type="spellStart"/>
      <w:r>
        <w:t>na</w:t>
      </w:r>
      <w:proofErr w:type="spellEnd"/>
      <w:r>
        <w:t xml:space="preserve">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89">
    <w:p w14:paraId="4C3B99D5" w14:textId="77777777" w:rsidR="00173E03" w:rsidRDefault="00173E03" w:rsidP="00ED16AC">
      <w:pPr>
        <w:pStyle w:val="Textpoznmkypodiarou"/>
      </w:pPr>
      <w:r>
        <w:rPr>
          <w:rStyle w:val="Odkaznapoznmkupodiarou"/>
        </w:rPr>
        <w:footnoteRef/>
      </w:r>
      <w:r>
        <w:t xml:space="preserve"> </w:t>
      </w:r>
      <w:proofErr w:type="spellStart"/>
      <w:r>
        <w:t>Upozorňujeme</w:t>
      </w:r>
      <w:proofErr w:type="spellEnd"/>
      <w:r>
        <w:t xml:space="preserve"> </w:t>
      </w:r>
      <w:proofErr w:type="spellStart"/>
      <w:r>
        <w:t>na</w:t>
      </w:r>
      <w:proofErr w:type="spellEnd"/>
      <w:r>
        <w:t xml:space="preserve"> </w:t>
      </w:r>
      <w:proofErr w:type="spellStart"/>
      <w:r>
        <w:t>povinnosť</w:t>
      </w:r>
      <w:proofErr w:type="spellEnd"/>
      <w:r>
        <w:t xml:space="preserve"> </w:t>
      </w:r>
      <w:proofErr w:type="spellStart"/>
      <w:r>
        <w:t>energetického</w:t>
      </w:r>
      <w:proofErr w:type="spellEnd"/>
      <w:r>
        <w:t xml:space="preserve"> </w:t>
      </w:r>
      <w:proofErr w:type="spellStart"/>
      <w:r>
        <w:t>certifikátu</w:t>
      </w:r>
      <w:proofErr w:type="spellEnd"/>
      <w:r>
        <w:t>.</w:t>
      </w:r>
      <w:r w:rsidRPr="003D5990">
        <w:t xml:space="preserve"> </w:t>
      </w:r>
      <w:proofErr w:type="spellStart"/>
      <w:r w:rsidRPr="003D5990">
        <w:t>pri</w:t>
      </w:r>
      <w:proofErr w:type="spellEnd"/>
      <w:r w:rsidRPr="003D5990">
        <w:t xml:space="preserve"> </w:t>
      </w:r>
      <w:proofErr w:type="spellStart"/>
      <w:r w:rsidRPr="003D5990">
        <w:t>dokončení</w:t>
      </w:r>
      <w:proofErr w:type="spellEnd"/>
      <w:r w:rsidRPr="003D5990">
        <w:t xml:space="preserve"> </w:t>
      </w:r>
      <w:proofErr w:type="spellStart"/>
      <w:r w:rsidRPr="003D5990">
        <w:t>novej</w:t>
      </w:r>
      <w:proofErr w:type="spellEnd"/>
      <w:r w:rsidRPr="003D5990">
        <w:t xml:space="preserve"> </w:t>
      </w:r>
      <w:proofErr w:type="spellStart"/>
      <w:r w:rsidRPr="003D5990">
        <w:t>budovy</w:t>
      </w:r>
      <w:proofErr w:type="spellEnd"/>
      <w:r w:rsidRPr="003D5990">
        <w:t xml:space="preserve"> </w:t>
      </w:r>
      <w:proofErr w:type="spellStart"/>
      <w:r w:rsidRPr="003D5990">
        <w:t>alebo</w:t>
      </w:r>
      <w:proofErr w:type="spellEnd"/>
      <w:r w:rsidRPr="003D5990">
        <w:t xml:space="preserve"> </w:t>
      </w:r>
      <w:proofErr w:type="spellStart"/>
      <w:r w:rsidRPr="003D5990">
        <w:t>významnej</w:t>
      </w:r>
      <w:proofErr w:type="spellEnd"/>
      <w:r w:rsidRPr="003D5990">
        <w:t xml:space="preserve"> </w:t>
      </w:r>
      <w:proofErr w:type="spellStart"/>
      <w:r w:rsidRPr="003D5990">
        <w:t>obnov</w:t>
      </w:r>
      <w:r>
        <w:t>e</w:t>
      </w:r>
      <w:proofErr w:type="spellEnd"/>
      <w:r w:rsidRPr="003D5990">
        <w:t xml:space="preserve"> </w:t>
      </w:r>
      <w:proofErr w:type="spellStart"/>
      <w:r w:rsidRPr="003D5990">
        <w:t>existujúcej</w:t>
      </w:r>
      <w:proofErr w:type="spellEnd"/>
      <w:r w:rsidRPr="003D5990">
        <w:t xml:space="preserve"> </w:t>
      </w:r>
      <w:proofErr w:type="spellStart"/>
      <w:r w:rsidRPr="003D5990">
        <w:t>budovy</w:t>
      </w:r>
      <w:proofErr w:type="spellEnd"/>
      <w:r>
        <w:t>.</w:t>
      </w:r>
    </w:p>
  </w:footnote>
  <w:footnote w:id="90">
    <w:p w14:paraId="68232026" w14:textId="77777777" w:rsidR="00173E03" w:rsidRPr="0023706D" w:rsidRDefault="00173E03">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w:t>
      </w:r>
      <w:proofErr w:type="spellStart"/>
      <w:r w:rsidRPr="001A6298">
        <w:rPr>
          <w:rFonts w:ascii="Calibri" w:hAnsi="Calibri"/>
          <w:sz w:val="18"/>
          <w:szCs w:val="18"/>
          <w:lang w:val="sk-SK"/>
        </w:rPr>
        <w:t>ŽoP</w:t>
      </w:r>
      <w:proofErr w:type="spellEnd"/>
      <w:r w:rsidRPr="001A6298">
        <w:rPr>
          <w:rFonts w:ascii="Calibri" w:hAnsi="Calibri"/>
          <w:sz w:val="18"/>
          <w:szCs w:val="18"/>
          <w:lang w:val="sk-SK"/>
        </w:rPr>
        <w:t xml:space="preserve"> vyplývajúcom zo zmluvy/dodatku.</w:t>
      </w:r>
    </w:p>
  </w:footnote>
  <w:footnote w:id="91">
    <w:p w14:paraId="269544E5" w14:textId="77777777" w:rsidR="00173E03" w:rsidRPr="00B36A60" w:rsidRDefault="00173E03"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2">
    <w:p w14:paraId="2874BBD7" w14:textId="77777777" w:rsidR="00173E03" w:rsidRDefault="00173E03" w:rsidP="00ED16A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93">
    <w:p w14:paraId="38EEE85C" w14:textId="77777777" w:rsidR="00173E03" w:rsidRDefault="00173E03" w:rsidP="00ED16A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94">
    <w:p w14:paraId="1BC7502E" w14:textId="77777777" w:rsidR="00173E03" w:rsidRPr="003D5F0F" w:rsidRDefault="00173E03"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 xml:space="preserve">V prípade prijímateľa MDV SR realizujúceho projekt TP zameraného na refundáciu miezd administratívnych kapacít OPII môžu byť dokumenty uvedené v písm. a)/b) bodoch 4, 5 a 6 nahradené v predloženej </w:t>
      </w:r>
      <w:proofErr w:type="spellStart"/>
      <w:r w:rsidRPr="00E70E37">
        <w:rPr>
          <w:rFonts w:ascii="Calibri" w:hAnsi="Calibri"/>
          <w:sz w:val="18"/>
          <w:szCs w:val="18"/>
          <w:lang w:val="sk-SK"/>
        </w:rPr>
        <w:t>ŽoP</w:t>
      </w:r>
      <w:proofErr w:type="spellEnd"/>
      <w:r w:rsidRPr="00E70E37">
        <w:rPr>
          <w:rFonts w:ascii="Calibri" w:hAnsi="Calibri"/>
          <w:sz w:val="18"/>
          <w:szCs w:val="18"/>
          <w:lang w:val="sk-SK"/>
        </w:rPr>
        <w:t xml:space="preserve"> len výstupom z príslušného mzdového programu organizácie (napr. výstupom zo </w:t>
      </w:r>
      <w:proofErr w:type="spellStart"/>
      <w:r w:rsidRPr="00E70E37">
        <w:rPr>
          <w:rFonts w:ascii="Calibri" w:hAnsi="Calibri"/>
          <w:sz w:val="18"/>
          <w:szCs w:val="18"/>
          <w:lang w:val="sk-SK"/>
        </w:rPr>
        <w:t>SAPu</w:t>
      </w:r>
      <w:proofErr w:type="spellEnd"/>
      <w:r w:rsidRPr="00E70E37">
        <w:rPr>
          <w:rFonts w:ascii="Calibri" w:hAnsi="Calibri"/>
          <w:sz w:val="18"/>
          <w:szCs w:val="18"/>
          <w:lang w:val="sk-SK"/>
        </w:rPr>
        <w:t xml:space="preserve">). V takto predložených </w:t>
      </w:r>
      <w:proofErr w:type="spellStart"/>
      <w:r w:rsidRPr="00E70E37">
        <w:rPr>
          <w:rFonts w:ascii="Calibri" w:hAnsi="Calibri"/>
          <w:sz w:val="18"/>
          <w:szCs w:val="18"/>
          <w:lang w:val="sk-SK"/>
        </w:rPr>
        <w:t>ŽoP</w:t>
      </w:r>
      <w:proofErr w:type="spellEnd"/>
      <w:r w:rsidRPr="00E70E37">
        <w:rPr>
          <w:rFonts w:ascii="Calibri" w:hAnsi="Calibri"/>
          <w:sz w:val="18"/>
          <w:szCs w:val="18"/>
          <w:lang w:val="sk-SK"/>
        </w:rPr>
        <w:t xml:space="preserve">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5">
    <w:p w14:paraId="485BB0CE" w14:textId="77777777" w:rsidR="00173E03" w:rsidRPr="009C2187" w:rsidRDefault="00173E03"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6">
    <w:p w14:paraId="009A9C3E" w14:textId="77777777" w:rsidR="00173E03" w:rsidRPr="009C2187" w:rsidRDefault="00173E03"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 xml:space="preserve">Relevantné pri prvom uplatnení výdavku v </w:t>
      </w:r>
      <w:proofErr w:type="spellStart"/>
      <w:r w:rsidRPr="0050342E">
        <w:rPr>
          <w:rFonts w:ascii="Calibri" w:hAnsi="Calibri"/>
          <w:sz w:val="18"/>
          <w:szCs w:val="18"/>
          <w:lang w:val="sk-SK"/>
        </w:rPr>
        <w:t>ŽoP</w:t>
      </w:r>
      <w:proofErr w:type="spellEnd"/>
      <w:r w:rsidRPr="0050342E">
        <w:rPr>
          <w:rFonts w:ascii="Calibri" w:hAnsi="Calibri"/>
          <w:sz w:val="18"/>
          <w:szCs w:val="18"/>
          <w:lang w:val="sk-SK"/>
        </w:rPr>
        <w:t>,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7">
    <w:p w14:paraId="46689BFD" w14:textId="77777777" w:rsidR="00173E03" w:rsidRPr="0050342E" w:rsidRDefault="00173E03"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w:t>
      </w:r>
      <w:proofErr w:type="spellStart"/>
      <w:r w:rsidRPr="0050342E">
        <w:rPr>
          <w:rFonts w:ascii="Calibri" w:hAnsi="Calibri"/>
          <w:sz w:val="18"/>
          <w:szCs w:val="18"/>
          <w:lang w:val="sk-SK"/>
        </w:rPr>
        <w:t>ŽoP</w:t>
      </w:r>
      <w:proofErr w:type="spellEnd"/>
      <w:r w:rsidRPr="0050342E">
        <w:rPr>
          <w:rFonts w:ascii="Calibri" w:hAnsi="Calibri"/>
          <w:sz w:val="18"/>
          <w:szCs w:val="18"/>
          <w:lang w:val="sk-SK"/>
        </w:rPr>
        <w:t xml:space="preserve">, alebo vždy v prípade </w:t>
      </w:r>
      <w:r>
        <w:rPr>
          <w:rFonts w:ascii="Calibri" w:hAnsi="Calibri"/>
          <w:sz w:val="18"/>
          <w:szCs w:val="18"/>
          <w:lang w:val="sk-SK"/>
        </w:rPr>
        <w:t>zmeny účtu zamestnanca.</w:t>
      </w:r>
    </w:p>
  </w:footnote>
  <w:footnote w:id="98">
    <w:p w14:paraId="36350BDC" w14:textId="1DDDECCC" w:rsidR="00173E03" w:rsidRPr="00C503D1" w:rsidRDefault="00173E03"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99">
    <w:p w14:paraId="2C14B8C9" w14:textId="77777777" w:rsidR="00173E03" w:rsidRPr="00303684" w:rsidRDefault="00173E03"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w:t>
      </w:r>
      <w:proofErr w:type="spellStart"/>
      <w:r w:rsidRPr="0050342E">
        <w:rPr>
          <w:rFonts w:ascii="Calibri" w:hAnsi="Calibri"/>
          <w:sz w:val="18"/>
          <w:szCs w:val="18"/>
          <w:lang w:val="sk-SK"/>
        </w:rPr>
        <w:t>ŽoP</w:t>
      </w:r>
      <w:proofErr w:type="spellEnd"/>
      <w:r w:rsidRPr="0050342E">
        <w:rPr>
          <w:rFonts w:ascii="Calibri" w:hAnsi="Calibri"/>
          <w:sz w:val="18"/>
          <w:szCs w:val="18"/>
          <w:lang w:val="sk-SK"/>
        </w:rPr>
        <w:t>, alebo vždy v prípade dodatku k</w:t>
      </w:r>
      <w:r>
        <w:rPr>
          <w:rFonts w:ascii="Calibri" w:hAnsi="Calibri"/>
          <w:sz w:val="18"/>
          <w:szCs w:val="18"/>
          <w:lang w:val="sk-SK"/>
        </w:rPr>
        <w:t> dohode o práci vykonávanej mimo pracovného pomeru.</w:t>
      </w:r>
    </w:p>
  </w:footnote>
  <w:footnote w:id="100">
    <w:p w14:paraId="3201C3E6" w14:textId="77777777" w:rsidR="00173E03" w:rsidRPr="0050342E" w:rsidRDefault="00173E03"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w:t>
      </w:r>
      <w:proofErr w:type="spellStart"/>
      <w:r w:rsidRPr="0050342E">
        <w:rPr>
          <w:rFonts w:ascii="Calibri" w:hAnsi="Calibri"/>
          <w:sz w:val="18"/>
          <w:szCs w:val="18"/>
          <w:lang w:val="sk-SK"/>
        </w:rPr>
        <w:t>ŽoP</w:t>
      </w:r>
      <w:proofErr w:type="spellEnd"/>
      <w:r w:rsidRPr="0050342E">
        <w:rPr>
          <w:rFonts w:ascii="Calibri" w:hAnsi="Calibri"/>
          <w:sz w:val="18"/>
          <w:szCs w:val="18"/>
          <w:lang w:val="sk-SK"/>
        </w:rPr>
        <w:t xml:space="preserve">, alebo vždy v prípade </w:t>
      </w:r>
      <w:r>
        <w:rPr>
          <w:rFonts w:ascii="Calibri" w:hAnsi="Calibri"/>
          <w:sz w:val="18"/>
          <w:szCs w:val="18"/>
          <w:lang w:val="sk-SK"/>
        </w:rPr>
        <w:t>zmeny účtu zamestnanca.</w:t>
      </w:r>
    </w:p>
  </w:footnote>
  <w:footnote w:id="101">
    <w:p w14:paraId="0B026687" w14:textId="77777777" w:rsidR="00173E03" w:rsidRPr="00B453DB" w:rsidRDefault="00173E03"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2">
    <w:p w14:paraId="7623FCD1" w14:textId="77777777" w:rsidR="00173E03" w:rsidRPr="006F0A56" w:rsidRDefault="00173E03">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3">
    <w:p w14:paraId="5DA6CB78" w14:textId="77777777" w:rsidR="00173E03" w:rsidRPr="006F0A56" w:rsidRDefault="00173E03"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4">
    <w:p w14:paraId="62D8AA03" w14:textId="77777777" w:rsidR="00173E03" w:rsidRPr="006F0A56" w:rsidRDefault="00173E03"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5">
    <w:p w14:paraId="2CFF12C0" w14:textId="77777777" w:rsidR="00173E03" w:rsidRPr="006F0A56" w:rsidRDefault="00173E03"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6">
    <w:p w14:paraId="507F2B89" w14:textId="77777777" w:rsidR="00173E03" w:rsidRPr="003177A3" w:rsidRDefault="00173E03">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7">
    <w:p w14:paraId="39B6142A" w14:textId="77777777" w:rsidR="00173E03" w:rsidRPr="001F2221" w:rsidRDefault="00173E03">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8">
    <w:p w14:paraId="19307098" w14:textId="77777777" w:rsidR="00173E03" w:rsidRPr="00365DF0" w:rsidRDefault="00173E03">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09">
    <w:p w14:paraId="32E5B983" w14:textId="77777777" w:rsidR="00173E03" w:rsidRPr="007D3CDC" w:rsidRDefault="00173E03"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0">
    <w:p w14:paraId="725C28D2" w14:textId="77777777" w:rsidR="00173E03" w:rsidRPr="00B63D6B" w:rsidRDefault="00173E03"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1">
    <w:p w14:paraId="3622875C" w14:textId="77777777" w:rsidR="00173E03" w:rsidRDefault="00173E03" w:rsidP="007D3CD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112">
    <w:p w14:paraId="3A9229AF" w14:textId="44B9077C" w:rsidR="00173E03" w:rsidRPr="009664EF" w:rsidRDefault="00173E03"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3">
    <w:p w14:paraId="704F3196" w14:textId="77777777" w:rsidR="00173E03" w:rsidRDefault="00173E03" w:rsidP="00A6690F">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4">
    <w:p w14:paraId="1455FB57" w14:textId="77777777" w:rsidR="00173E03" w:rsidRPr="00717FBF" w:rsidRDefault="00173E03">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5">
    <w:p w14:paraId="7B8AFBD5" w14:textId="77777777" w:rsidR="00173E03" w:rsidRPr="00717FBF" w:rsidRDefault="00173E03">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6">
    <w:p w14:paraId="1DEC1D95" w14:textId="77777777" w:rsidR="00173E03" w:rsidRPr="006746E7" w:rsidRDefault="00173E03"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7">
    <w:p w14:paraId="6B928014" w14:textId="77777777" w:rsidR="00173E03" w:rsidRPr="001D0A98" w:rsidRDefault="00173E03"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8">
    <w:p w14:paraId="1D03D85D" w14:textId="5DC2CCCA" w:rsidR="00173E03" w:rsidRPr="00D96C63" w:rsidRDefault="00173E03"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9">
    <w:p w14:paraId="1F4971CD" w14:textId="77777777" w:rsidR="00173E03" w:rsidRPr="00E50FC8" w:rsidRDefault="00173E03"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0">
    <w:p w14:paraId="37901A83" w14:textId="77777777" w:rsidR="00173E03" w:rsidRPr="00C503D1" w:rsidRDefault="00173E03"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1">
    <w:p w14:paraId="2E55EC4E" w14:textId="77777777" w:rsidR="00173E03" w:rsidRPr="001D0A98" w:rsidRDefault="00173E03"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2">
    <w:p w14:paraId="31574893" w14:textId="77777777" w:rsidR="00173E03" w:rsidRPr="001D0A98" w:rsidRDefault="00173E03"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3">
    <w:p w14:paraId="7C87F9E1" w14:textId="77777777" w:rsidR="00173E03" w:rsidRPr="001D0A98" w:rsidRDefault="00173E03"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4">
    <w:p w14:paraId="078A1BB6" w14:textId="77777777" w:rsidR="00173E03" w:rsidRPr="00333E62" w:rsidRDefault="00173E03">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5">
    <w:p w14:paraId="5855C90B" w14:textId="77777777" w:rsidR="00173E03" w:rsidRPr="008D4D24" w:rsidRDefault="00173E03"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6">
    <w:p w14:paraId="6E0E801D" w14:textId="77777777" w:rsidR="00173E03" w:rsidRPr="008D4D24" w:rsidRDefault="00173E03"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7">
    <w:p w14:paraId="3D55BF90" w14:textId="77777777" w:rsidR="00173E03" w:rsidRPr="008D4D24" w:rsidRDefault="00173E03"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8">
    <w:p w14:paraId="1DA2C7DD" w14:textId="77777777" w:rsidR="00173E03" w:rsidRPr="008D4D24" w:rsidRDefault="00173E03"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9">
    <w:p w14:paraId="08DA26E1" w14:textId="77777777" w:rsidR="00173E03" w:rsidRPr="008D4D24" w:rsidRDefault="00173E03"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0">
    <w:p w14:paraId="3412450E" w14:textId="77777777" w:rsidR="00173E03" w:rsidRPr="008D4D24" w:rsidRDefault="00173E03"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1">
    <w:p w14:paraId="3BEFF038" w14:textId="77777777" w:rsidR="00173E03" w:rsidRPr="008D4D24" w:rsidRDefault="00173E03"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2">
    <w:p w14:paraId="7EDF6EC7" w14:textId="77777777" w:rsidR="00173E03" w:rsidRPr="008D4D24" w:rsidRDefault="00173E03"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3">
    <w:p w14:paraId="3E05204C" w14:textId="77777777" w:rsidR="00173E03" w:rsidRDefault="00173E03" w:rsidP="0052209F">
      <w:pPr>
        <w:pStyle w:val="Textpoznmkypodiarou"/>
      </w:pPr>
      <w:r>
        <w:rPr>
          <w:rStyle w:val="Odkaznapoznmkupodiarou"/>
        </w:rPr>
        <w:footnoteRef/>
      </w:r>
      <w:r>
        <w:t xml:space="preserve"> V </w:t>
      </w:r>
      <w:proofErr w:type="spellStart"/>
      <w:r>
        <w:t>takom</w:t>
      </w:r>
      <w:proofErr w:type="spellEnd"/>
      <w:r>
        <w:t xml:space="preserve"> </w:t>
      </w:r>
      <w:proofErr w:type="spellStart"/>
      <w:r>
        <w:t>prípade</w:t>
      </w:r>
      <w:proofErr w:type="spellEnd"/>
      <w:r>
        <w:t xml:space="preserve"> </w:t>
      </w:r>
      <w:r w:rsidRPr="00BC3066">
        <w:t xml:space="preserve">RO </w:t>
      </w:r>
      <w:proofErr w:type="spellStart"/>
      <w:r w:rsidRPr="00BC3066">
        <w:t>zabezpečí</w:t>
      </w:r>
      <w:proofErr w:type="spellEnd"/>
      <w:r w:rsidRPr="00BC3066">
        <w:t xml:space="preserve"> </w:t>
      </w:r>
      <w:proofErr w:type="spellStart"/>
      <w:r w:rsidRPr="00BC3066">
        <w:t>overenie</w:t>
      </w:r>
      <w:proofErr w:type="spellEnd"/>
      <w:r w:rsidRPr="00BC3066">
        <w:t xml:space="preserve">  </w:t>
      </w:r>
      <w:proofErr w:type="spellStart"/>
      <w:r w:rsidRPr="00BC3066">
        <w:t>existencie</w:t>
      </w:r>
      <w:proofErr w:type="spellEnd"/>
      <w:r w:rsidRPr="00BC3066">
        <w:t xml:space="preserve"> </w:t>
      </w:r>
      <w:proofErr w:type="spellStart"/>
      <w:r w:rsidRPr="00BC3066">
        <w:t>konfliktu</w:t>
      </w:r>
      <w:proofErr w:type="spellEnd"/>
      <w:r w:rsidRPr="00BC3066">
        <w:t xml:space="preserve"> </w:t>
      </w:r>
      <w:proofErr w:type="spellStart"/>
      <w:r w:rsidRPr="00BC3066">
        <w:t>záujmov</w:t>
      </w:r>
      <w:proofErr w:type="spellEnd"/>
      <w:r>
        <w:t>.</w:t>
      </w:r>
    </w:p>
  </w:footnote>
  <w:footnote w:id="134">
    <w:p w14:paraId="5CA9D1B6" w14:textId="77777777" w:rsidR="00173E03" w:rsidRPr="00E95257" w:rsidRDefault="00173E03"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w:t>
      </w:r>
      <w:proofErr w:type="spellStart"/>
      <w:r w:rsidRPr="00E95257">
        <w:rPr>
          <w:rFonts w:cs="ArialNarrow"/>
          <w:sz w:val="18"/>
          <w:szCs w:val="18"/>
          <w:lang w:eastAsia="sk-SK"/>
        </w:rPr>
        <w:t>t.j</w:t>
      </w:r>
      <w:proofErr w:type="spellEnd"/>
      <w:r w:rsidRPr="00E95257">
        <w:rPr>
          <w:rFonts w:cs="ArialNarrow"/>
          <w:sz w:val="18"/>
          <w:szCs w:val="18"/>
          <w:lang w:eastAsia="sk-SK"/>
        </w:rPr>
        <w:t xml:space="preserve">.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5">
    <w:p w14:paraId="79DF120C" w14:textId="77777777" w:rsidR="00173E03" w:rsidRPr="00956F72" w:rsidRDefault="00173E03"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w:t>
      </w:r>
      <w:proofErr w:type="spellStart"/>
      <w:r w:rsidRPr="00E95257">
        <w:rPr>
          <w:rFonts w:cs="ArialNarrow"/>
          <w:sz w:val="18"/>
          <w:szCs w:val="18"/>
          <w:lang w:eastAsia="sk-SK"/>
        </w:rPr>
        <w:t>t.j</w:t>
      </w:r>
      <w:proofErr w:type="spellEnd"/>
      <w:r w:rsidRPr="00E95257">
        <w:rPr>
          <w:rFonts w:cs="ArialNarrow"/>
          <w:sz w:val="18"/>
          <w:szCs w:val="18"/>
          <w:lang w:eastAsia="sk-SK"/>
        </w:rPr>
        <w:t xml:space="preserve">. hrubá mesačná mzda, ohraničená uvedeným finančným limitom, a jej zodpovedajúce (do tejto sumy nezapočítané) zákonné odvody zamestnávateľa. </w:t>
      </w:r>
    </w:p>
  </w:footnote>
  <w:footnote w:id="136">
    <w:p w14:paraId="7DC45BE1" w14:textId="77777777" w:rsidR="00173E03" w:rsidRPr="0046436C" w:rsidRDefault="00173E03"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7">
    <w:p w14:paraId="7105BAF3" w14:textId="77777777" w:rsidR="00173E03" w:rsidRPr="00956F72" w:rsidRDefault="00173E03">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8">
    <w:p w14:paraId="03E1F1FE" w14:textId="77777777" w:rsidR="00173E03" w:rsidRPr="00956F72" w:rsidRDefault="00173E03"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39">
    <w:p w14:paraId="0E0D5E8A" w14:textId="77777777" w:rsidR="00173E03" w:rsidRPr="00956F72" w:rsidRDefault="00173E03"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0">
    <w:p w14:paraId="24730688" w14:textId="3E45E4A1" w:rsidR="00173E03" w:rsidRPr="00E95257" w:rsidRDefault="00173E03"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w:t>
      </w:r>
      <w:proofErr w:type="spellStart"/>
      <w:r>
        <w:rPr>
          <w:rFonts w:cs="ArialNarrow"/>
          <w:sz w:val="18"/>
          <w:szCs w:val="18"/>
          <w:lang w:eastAsia="sk-SK"/>
        </w:rPr>
        <w:t>dozora</w:t>
      </w:r>
      <w:proofErr w:type="spellEnd"/>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w:t>
      </w:r>
      <w:proofErr w:type="spellStart"/>
      <w:r w:rsidRPr="00E95257">
        <w:rPr>
          <w:rFonts w:cs="ArialNarrow"/>
          <w:sz w:val="18"/>
          <w:szCs w:val="18"/>
          <w:lang w:eastAsia="sk-SK"/>
        </w:rPr>
        <w:t>t.j</w:t>
      </w:r>
      <w:proofErr w:type="spellEnd"/>
      <w:r w:rsidRPr="00E95257">
        <w:rPr>
          <w:rFonts w:cs="ArialNarrow"/>
          <w:sz w:val="18"/>
          <w:szCs w:val="18"/>
          <w:lang w:eastAsia="sk-SK"/>
        </w:rPr>
        <w:t xml:space="preserve">.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1">
    <w:p w14:paraId="6BCE5277" w14:textId="1A60BA53" w:rsidR="00173E03" w:rsidRPr="00956F72" w:rsidRDefault="00173E03"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w:t>
      </w:r>
      <w:proofErr w:type="spellStart"/>
      <w:r>
        <w:rPr>
          <w:rFonts w:cs="ArialNarrow"/>
          <w:sz w:val="18"/>
          <w:szCs w:val="18"/>
          <w:lang w:eastAsia="sk-SK"/>
        </w:rPr>
        <w:t>dozora</w:t>
      </w:r>
      <w:proofErr w:type="spellEnd"/>
      <w:r>
        <w:rPr>
          <w:rFonts w:cs="ArialNarrow"/>
          <w:sz w:val="18"/>
          <w:szCs w:val="18"/>
          <w:lang w:eastAsia="sk-SK"/>
        </w:rPr>
        <w:t xml:space="preserv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w:t>
      </w:r>
      <w:proofErr w:type="spellStart"/>
      <w:r w:rsidRPr="00E95257">
        <w:rPr>
          <w:rFonts w:cs="ArialNarrow"/>
          <w:sz w:val="18"/>
          <w:szCs w:val="18"/>
          <w:lang w:eastAsia="sk-SK"/>
        </w:rPr>
        <w:t>t.j</w:t>
      </w:r>
      <w:proofErr w:type="spellEnd"/>
      <w:r w:rsidRPr="00E95257">
        <w:rPr>
          <w:rFonts w:cs="ArialNarrow"/>
          <w:sz w:val="18"/>
          <w:szCs w:val="18"/>
          <w:lang w:eastAsia="sk-SK"/>
        </w:rPr>
        <w:t xml:space="preserve">. hrubá mesačná mzda, ohraničená uvedeným finančným limitom, a jej zodpovedajúce (do tejto sumy nezapočítané) zákonné odvody zamestnávateľa. </w:t>
      </w:r>
    </w:p>
  </w:footnote>
  <w:footnote w:id="142">
    <w:p w14:paraId="31F08FA1" w14:textId="77777777" w:rsidR="00173E03" w:rsidRPr="00C503D1" w:rsidRDefault="00173E03"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 w:id="143">
    <w:p w14:paraId="19DD41D2" w14:textId="77777777" w:rsidR="00173E03" w:rsidRPr="00E91FA3" w:rsidRDefault="00173E03" w:rsidP="00E91FA3">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EFE1" w14:textId="77777777" w:rsidR="00173E03" w:rsidRDefault="00173E0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173E03" w:rsidRPr="00C63D2F" w14:paraId="21621D5A" w14:textId="77777777" w:rsidTr="00333E62">
      <w:trPr>
        <w:trHeight w:hRule="exact" w:val="284"/>
      </w:trPr>
      <w:tc>
        <w:tcPr>
          <w:tcW w:w="3794" w:type="dxa"/>
          <w:shd w:val="clear" w:color="auto" w:fill="auto"/>
        </w:tcPr>
        <w:p w14:paraId="4BFB61A5" w14:textId="77777777" w:rsidR="00173E03" w:rsidRPr="00DE0C72" w:rsidRDefault="00173E03"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173E03" w:rsidRPr="00DE0C72" w:rsidRDefault="00173E03" w:rsidP="001314C4">
          <w:pPr>
            <w:pStyle w:val="Hlavika"/>
            <w:ind w:left="142" w:hanging="142"/>
            <w:rPr>
              <w:rFonts w:cs="Calibri"/>
              <w:lang w:val="sk-SK"/>
            </w:rPr>
          </w:pPr>
        </w:p>
      </w:tc>
      <w:tc>
        <w:tcPr>
          <w:tcW w:w="2126" w:type="dxa"/>
          <w:shd w:val="clear" w:color="auto" w:fill="auto"/>
        </w:tcPr>
        <w:p w14:paraId="2D0C12E3" w14:textId="4C428A5F" w:rsidR="00173E03" w:rsidRPr="00DE0C72" w:rsidRDefault="00173E03"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138" w:author="Uzivatel" w:date="2023-01-05T11:07:00Z">
            <w:r>
              <w:rPr>
                <w:rFonts w:cs="Calibri"/>
                <w:sz w:val="20"/>
                <w:lang w:val="sk-SK"/>
              </w:rPr>
              <w:t>6</w:t>
            </w:r>
          </w:ins>
          <w:del w:id="139" w:author="Uzivatel" w:date="2023-01-05T11:07:00Z">
            <w:r w:rsidDel="0047373E">
              <w:rPr>
                <w:rFonts w:cs="Calibri"/>
                <w:sz w:val="20"/>
                <w:lang w:val="sk-SK"/>
              </w:rPr>
              <w:delText>5</w:delText>
            </w:r>
          </w:del>
        </w:p>
      </w:tc>
      <w:tc>
        <w:tcPr>
          <w:tcW w:w="3402" w:type="dxa"/>
          <w:shd w:val="clear" w:color="auto" w:fill="auto"/>
        </w:tcPr>
        <w:p w14:paraId="433D4A8F" w14:textId="1AF17893" w:rsidR="00173E03" w:rsidRPr="00C63D2F" w:rsidRDefault="00173E03" w:rsidP="0047373E">
          <w:pPr>
            <w:pStyle w:val="Hlavika"/>
            <w:ind w:left="142" w:hanging="142"/>
            <w:jc w:val="right"/>
            <w:rPr>
              <w:rFonts w:cs="Calibri"/>
              <w:sz w:val="20"/>
              <w:lang w:val="sk-SK"/>
            </w:rPr>
          </w:pPr>
          <w:r w:rsidRPr="00C63D2F">
            <w:rPr>
              <w:rFonts w:cs="Calibri"/>
              <w:sz w:val="20"/>
              <w:lang w:val="sk-SK"/>
            </w:rPr>
            <w:t xml:space="preserve">Platnosť: </w:t>
          </w:r>
          <w:del w:id="140" w:author="Uzivatel" w:date="2023-01-05T11:07:00Z">
            <w:r w:rsidDel="0047373E">
              <w:rPr>
                <w:rFonts w:cs="Calibri"/>
                <w:sz w:val="20"/>
                <w:lang w:val="sk-SK"/>
              </w:rPr>
              <w:delText>23</w:delText>
            </w:r>
          </w:del>
          <w:ins w:id="141" w:author="Uzivatel" w:date="2023-01-05T11:07:00Z">
            <w:r>
              <w:rPr>
                <w:rFonts w:cs="Calibri"/>
                <w:sz w:val="20"/>
                <w:lang w:val="sk-SK"/>
              </w:rPr>
              <w:t>xy</w:t>
            </w:r>
          </w:ins>
          <w:r>
            <w:rPr>
              <w:rFonts w:cs="Calibri"/>
              <w:sz w:val="20"/>
              <w:lang w:val="sk-SK"/>
            </w:rPr>
            <w:t>.12</w:t>
          </w:r>
          <w:r w:rsidRPr="00C63D2F">
            <w:rPr>
              <w:rFonts w:cs="Calibri"/>
              <w:sz w:val="20"/>
              <w:lang w:val="sk-SK"/>
            </w:rPr>
            <w:t>.20</w:t>
          </w:r>
          <w:r>
            <w:rPr>
              <w:rFonts w:cs="Calibri"/>
              <w:sz w:val="20"/>
              <w:lang w:val="sk-SK"/>
            </w:rPr>
            <w:t>2</w:t>
          </w:r>
          <w:ins w:id="142" w:author="Uzivatel" w:date="2023-01-05T11:07:00Z">
            <w:r>
              <w:rPr>
                <w:rFonts w:cs="Calibri"/>
                <w:sz w:val="20"/>
                <w:lang w:val="sk-SK"/>
              </w:rPr>
              <w:t>3</w:t>
            </w:r>
          </w:ins>
          <w:del w:id="143" w:author="Uzivatel" w:date="2023-01-05T11:07:00Z">
            <w:r w:rsidDel="0047373E">
              <w:rPr>
                <w:rFonts w:cs="Calibri"/>
                <w:sz w:val="20"/>
                <w:lang w:val="sk-SK"/>
              </w:rPr>
              <w:delText>2</w:delText>
            </w:r>
          </w:del>
        </w:p>
      </w:tc>
    </w:tr>
  </w:tbl>
  <w:p w14:paraId="4C0CD186" w14:textId="77777777" w:rsidR="00173E03" w:rsidRDefault="00173E03" w:rsidP="00444822">
    <w:pPr>
      <w:pStyle w:val="Hlavika"/>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3DC681A4" w:rsidR="00173E03" w:rsidRDefault="00173E03" w:rsidP="00741244">
    <w:pPr>
      <w:pStyle w:val="Hlavika"/>
      <w:jc w:val="center"/>
    </w:pPr>
    <w:del w:id="144" w:author="Zelinová, Daniela" w:date="2023-01-09T11:27:00Z">
      <w:r w:rsidDel="00615C1E">
        <w:rPr>
          <w:noProof/>
          <w:lang w:val="sk-SK" w:eastAsia="sk-SK"/>
        </w:rPr>
        <w:drawing>
          <wp:inline distT="0" distB="0" distL="0" distR="0" wp14:anchorId="3F5C6C03" wp14:editId="518740BC">
            <wp:extent cx="4448175" cy="504825"/>
            <wp:effectExtent l="0" t="0" r="0" b="0"/>
            <wp:docPr id="1" name="Obrázok 1" descr="logo OPII a MDV_ESIF_re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PII a MDV_ESIF_resiz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8175" cy="504825"/>
                    </a:xfrm>
                    <a:prstGeom prst="rect">
                      <a:avLst/>
                    </a:prstGeom>
                    <a:noFill/>
                    <a:ln>
                      <a:noFill/>
                    </a:ln>
                  </pic:spPr>
                </pic:pic>
              </a:graphicData>
            </a:graphic>
          </wp:inline>
        </w:drawing>
      </w:r>
    </w:del>
    <w:ins w:id="145" w:author="Zelinová, Daniela" w:date="2023-01-09T11:28:00Z">
      <w:r>
        <w:rPr>
          <w:noProof/>
          <w:lang w:val="sk-SK" w:eastAsia="sk-SK"/>
        </w:rPr>
        <w:drawing>
          <wp:inline distT="0" distB="0" distL="0" distR="0" wp14:anchorId="03684C72" wp14:editId="5349590D">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ins>
  </w:p>
  <w:p w14:paraId="62FF39A1" w14:textId="77777777" w:rsidR="00173E03" w:rsidRPr="00EB7E61" w:rsidRDefault="00173E03" w:rsidP="00EB7E6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173E03" w:rsidRDefault="00173E03">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173E03" w:rsidRPr="00CE29B4" w14:paraId="14120267" w14:textId="77777777" w:rsidTr="004E52D7">
      <w:trPr>
        <w:trHeight w:hRule="exact" w:val="284"/>
      </w:trPr>
      <w:tc>
        <w:tcPr>
          <w:tcW w:w="3794" w:type="dxa"/>
          <w:shd w:val="clear" w:color="auto" w:fill="auto"/>
        </w:tcPr>
        <w:p w14:paraId="1F88E9D4" w14:textId="77777777" w:rsidR="00173E03" w:rsidRPr="00DE0C72" w:rsidRDefault="00173E03"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173E03" w:rsidRPr="00DE0C72" w:rsidRDefault="00173E03" w:rsidP="004E52D7">
          <w:pPr>
            <w:pStyle w:val="Hlavika"/>
            <w:ind w:left="142" w:hanging="142"/>
            <w:rPr>
              <w:rFonts w:cs="Calibri"/>
              <w:lang w:val="sk-SK"/>
            </w:rPr>
          </w:pPr>
        </w:p>
      </w:tc>
      <w:tc>
        <w:tcPr>
          <w:tcW w:w="2126" w:type="dxa"/>
          <w:shd w:val="clear" w:color="auto" w:fill="auto"/>
        </w:tcPr>
        <w:p w14:paraId="4638A74B" w14:textId="2E60FBAD" w:rsidR="00173E03" w:rsidRPr="00DE0C72" w:rsidRDefault="00173E03"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ins w:id="510" w:author="Uzivatel" w:date="2023-01-05T11:08:00Z">
            <w:r>
              <w:rPr>
                <w:rFonts w:cs="Calibri"/>
                <w:sz w:val="20"/>
                <w:lang w:val="sk-SK"/>
              </w:rPr>
              <w:t>6</w:t>
            </w:r>
          </w:ins>
          <w:del w:id="511" w:author="Uzivatel" w:date="2023-01-05T11:08:00Z">
            <w:r w:rsidDel="0047373E">
              <w:rPr>
                <w:rFonts w:cs="Calibri"/>
                <w:sz w:val="20"/>
                <w:lang w:val="sk-SK"/>
              </w:rPr>
              <w:delText>4</w:delText>
            </w:r>
          </w:del>
        </w:p>
      </w:tc>
      <w:tc>
        <w:tcPr>
          <w:tcW w:w="3402" w:type="dxa"/>
          <w:shd w:val="clear" w:color="auto" w:fill="auto"/>
        </w:tcPr>
        <w:p w14:paraId="0676BBDF" w14:textId="310BAF31" w:rsidR="00173E03" w:rsidRPr="00DE0C72" w:rsidRDefault="00173E03" w:rsidP="0047373E">
          <w:pPr>
            <w:pStyle w:val="Hlavika"/>
            <w:ind w:left="142" w:hanging="142"/>
            <w:jc w:val="right"/>
            <w:rPr>
              <w:rFonts w:cs="Calibri"/>
              <w:sz w:val="20"/>
              <w:lang w:val="sk-SK"/>
            </w:rPr>
          </w:pPr>
          <w:r w:rsidRPr="00DE0C72">
            <w:rPr>
              <w:rFonts w:cs="Calibri"/>
              <w:sz w:val="20"/>
              <w:lang w:val="sk-SK"/>
            </w:rPr>
            <w:t xml:space="preserve">Platnosť: </w:t>
          </w:r>
          <w:del w:id="512" w:author="Uzivatel" w:date="2023-01-05T11:09:00Z">
            <w:r w:rsidDel="0047373E">
              <w:rPr>
                <w:rFonts w:cs="Calibri"/>
                <w:sz w:val="20"/>
                <w:lang w:val="sk-SK"/>
              </w:rPr>
              <w:delText>17</w:delText>
            </w:r>
          </w:del>
          <w:r w:rsidRPr="00814A0E">
            <w:rPr>
              <w:rFonts w:cs="Calibri"/>
              <w:sz w:val="20"/>
              <w:lang w:val="sk-SK"/>
            </w:rPr>
            <w:t>.</w:t>
          </w:r>
          <w:del w:id="513" w:author="Uzivatel" w:date="2023-01-05T11:09:00Z">
            <w:r w:rsidDel="0047373E">
              <w:rPr>
                <w:rFonts w:cs="Calibri"/>
                <w:sz w:val="20"/>
                <w:lang w:val="sk-SK"/>
              </w:rPr>
              <w:delText>06</w:delText>
            </w:r>
          </w:del>
          <w:r w:rsidRPr="00814A0E">
            <w:rPr>
              <w:rFonts w:cs="Calibri"/>
              <w:sz w:val="20"/>
              <w:lang w:val="sk-SK"/>
            </w:rPr>
            <w:t>.20</w:t>
          </w:r>
          <w:r>
            <w:rPr>
              <w:rFonts w:cs="Calibri"/>
              <w:sz w:val="20"/>
              <w:lang w:val="sk-SK"/>
            </w:rPr>
            <w:t>2</w:t>
          </w:r>
          <w:ins w:id="514" w:author="Uzivatel" w:date="2023-01-05T11:09:00Z">
            <w:r>
              <w:rPr>
                <w:rFonts w:cs="Calibri"/>
                <w:sz w:val="20"/>
                <w:lang w:val="sk-SK"/>
              </w:rPr>
              <w:t>3</w:t>
            </w:r>
          </w:ins>
          <w:del w:id="515" w:author="Uzivatel" w:date="2023-01-05T11:09:00Z">
            <w:r w:rsidDel="0047373E">
              <w:rPr>
                <w:rFonts w:cs="Calibri"/>
                <w:sz w:val="20"/>
                <w:lang w:val="sk-SK"/>
              </w:rPr>
              <w:delText>2</w:delText>
            </w:r>
          </w:del>
        </w:p>
      </w:tc>
    </w:tr>
  </w:tbl>
  <w:p w14:paraId="11F2D93A" w14:textId="77777777" w:rsidR="00173E03" w:rsidRDefault="00173E03"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1E5533"/>
    <w:multiLevelType w:val="multilevel"/>
    <w:tmpl w:val="80E2DF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6"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0"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1"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6"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8"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0"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1"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9"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0"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1"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9"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6"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89"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3"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6"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9"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78"/>
  </w:num>
  <w:num w:numId="5">
    <w:abstractNumId w:val="12"/>
  </w:num>
  <w:num w:numId="6">
    <w:abstractNumId w:val="77"/>
  </w:num>
  <w:num w:numId="7">
    <w:abstractNumId w:val="4"/>
  </w:num>
  <w:num w:numId="8">
    <w:abstractNumId w:val="19"/>
  </w:num>
  <w:num w:numId="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num>
  <w:num w:numId="11">
    <w:abstractNumId w:val="74"/>
  </w:num>
  <w:num w:numId="12">
    <w:abstractNumId w:val="87"/>
  </w:num>
  <w:num w:numId="13">
    <w:abstractNumId w:val="83"/>
  </w:num>
  <w:num w:numId="14">
    <w:abstractNumId w:val="97"/>
  </w:num>
  <w:num w:numId="15">
    <w:abstractNumId w:val="76"/>
  </w:num>
  <w:num w:numId="16">
    <w:abstractNumId w:val="40"/>
  </w:num>
  <w:num w:numId="17">
    <w:abstractNumId w:val="25"/>
  </w:num>
  <w:num w:numId="18">
    <w:abstractNumId w:val="8"/>
  </w:num>
  <w:num w:numId="19">
    <w:abstractNumId w:val="92"/>
  </w:num>
  <w:num w:numId="20">
    <w:abstractNumId w:val="49"/>
  </w:num>
  <w:num w:numId="21">
    <w:abstractNumId w:val="81"/>
  </w:num>
  <w:num w:numId="22">
    <w:abstractNumId w:val="18"/>
  </w:num>
  <w:num w:numId="23">
    <w:abstractNumId w:val="1"/>
  </w:num>
  <w:num w:numId="24">
    <w:abstractNumId w:val="60"/>
  </w:num>
  <w:num w:numId="25">
    <w:abstractNumId w:val="41"/>
  </w:num>
  <w:num w:numId="26">
    <w:abstractNumId w:val="33"/>
  </w:num>
  <w:num w:numId="27">
    <w:abstractNumId w:val="30"/>
  </w:num>
  <w:num w:numId="28">
    <w:abstractNumId w:val="65"/>
  </w:num>
  <w:num w:numId="29">
    <w:abstractNumId w:val="63"/>
  </w:num>
  <w:num w:numId="30">
    <w:abstractNumId w:val="23"/>
  </w:num>
  <w:num w:numId="31">
    <w:abstractNumId w:val="43"/>
  </w:num>
  <w:num w:numId="32">
    <w:abstractNumId w:val="21"/>
  </w:num>
  <w:num w:numId="33">
    <w:abstractNumId w:val="52"/>
  </w:num>
  <w:num w:numId="34">
    <w:abstractNumId w:val="32"/>
  </w:num>
  <w:num w:numId="35">
    <w:abstractNumId w:val="37"/>
  </w:num>
  <w:num w:numId="36">
    <w:abstractNumId w:val="26"/>
  </w:num>
  <w:num w:numId="37">
    <w:abstractNumId w:val="85"/>
  </w:num>
  <w:num w:numId="38">
    <w:abstractNumId w:val="24"/>
  </w:num>
  <w:num w:numId="39">
    <w:abstractNumId w:val="50"/>
  </w:num>
  <w:num w:numId="40">
    <w:abstractNumId w:val="96"/>
  </w:num>
  <w:num w:numId="41">
    <w:abstractNumId w:val="69"/>
  </w:num>
  <w:num w:numId="42">
    <w:abstractNumId w:val="56"/>
  </w:num>
  <w:num w:numId="43">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num>
  <w:num w:numId="45">
    <w:abstractNumId w:val="80"/>
  </w:num>
  <w:num w:numId="46">
    <w:abstractNumId w:val="82"/>
  </w:num>
  <w:num w:numId="47">
    <w:abstractNumId w:val="54"/>
  </w:num>
  <w:num w:numId="48">
    <w:abstractNumId w:val="34"/>
  </w:num>
  <w:num w:numId="49">
    <w:abstractNumId w:val="27"/>
  </w:num>
  <w:num w:numId="50">
    <w:abstractNumId w:val="38"/>
  </w:num>
  <w:num w:numId="51">
    <w:abstractNumId w:val="20"/>
  </w:num>
  <w:num w:numId="52">
    <w:abstractNumId w:val="10"/>
  </w:num>
  <w:num w:numId="53">
    <w:abstractNumId w:val="11"/>
  </w:num>
  <w:num w:numId="54">
    <w:abstractNumId w:val="70"/>
  </w:num>
  <w:num w:numId="55">
    <w:abstractNumId w:val="66"/>
  </w:num>
  <w:num w:numId="56">
    <w:abstractNumId w:val="98"/>
  </w:num>
  <w:num w:numId="57">
    <w:abstractNumId w:val="59"/>
  </w:num>
  <w:num w:numId="58">
    <w:abstractNumId w:val="36"/>
  </w:num>
  <w:num w:numId="59">
    <w:abstractNumId w:val="15"/>
  </w:num>
  <w:num w:numId="60">
    <w:abstractNumId w:val="99"/>
  </w:num>
  <w:num w:numId="61">
    <w:abstractNumId w:val="31"/>
  </w:num>
  <w:num w:numId="62">
    <w:abstractNumId w:val="62"/>
  </w:num>
  <w:num w:numId="63">
    <w:abstractNumId w:val="48"/>
  </w:num>
  <w:num w:numId="64">
    <w:abstractNumId w:val="68"/>
  </w:num>
  <w:num w:numId="65">
    <w:abstractNumId w:val="5"/>
  </w:num>
  <w:num w:numId="66">
    <w:abstractNumId w:val="84"/>
  </w:num>
  <w:num w:numId="67">
    <w:abstractNumId w:val="53"/>
  </w:num>
  <w:num w:numId="68">
    <w:abstractNumId w:val="90"/>
  </w:num>
  <w:num w:numId="69">
    <w:abstractNumId w:val="9"/>
  </w:num>
  <w:num w:numId="70">
    <w:abstractNumId w:val="46"/>
  </w:num>
  <w:num w:numId="71">
    <w:abstractNumId w:val="61"/>
  </w:num>
  <w:num w:numId="72">
    <w:abstractNumId w:val="29"/>
  </w:num>
  <w:num w:numId="73">
    <w:abstractNumId w:val="0"/>
  </w:num>
  <w:num w:numId="74">
    <w:abstractNumId w:val="39"/>
  </w:num>
  <w:num w:numId="75">
    <w:abstractNumId w:val="14"/>
  </w:num>
  <w:num w:numId="76">
    <w:abstractNumId w:val="86"/>
  </w:num>
  <w:num w:numId="77">
    <w:abstractNumId w:val="45"/>
  </w:num>
  <w:num w:numId="78">
    <w:abstractNumId w:val="7"/>
  </w:num>
  <w:num w:numId="79">
    <w:abstractNumId w:val="95"/>
  </w:num>
  <w:num w:numId="80">
    <w:abstractNumId w:val="75"/>
  </w:num>
  <w:num w:numId="81">
    <w:abstractNumId w:val="42"/>
  </w:num>
  <w:num w:numId="82">
    <w:abstractNumId w:val="57"/>
  </w:num>
  <w:num w:numId="83">
    <w:abstractNumId w:val="79"/>
  </w:num>
  <w:num w:numId="84">
    <w:abstractNumId w:val="3"/>
  </w:num>
  <w:num w:numId="85">
    <w:abstractNumId w:val="17"/>
  </w:num>
  <w:num w:numId="86">
    <w:abstractNumId w:val="72"/>
  </w:num>
  <w:num w:numId="87">
    <w:abstractNumId w:val="93"/>
  </w:num>
  <w:num w:numId="88">
    <w:abstractNumId w:val="89"/>
  </w:num>
  <w:num w:numId="89">
    <w:abstractNumId w:val="6"/>
  </w:num>
  <w:num w:numId="90">
    <w:abstractNumId w:val="13"/>
  </w:num>
  <w:num w:numId="91">
    <w:abstractNumId w:val="51"/>
  </w:num>
  <w:num w:numId="92">
    <w:abstractNumId w:val="91"/>
  </w:num>
  <w:num w:numId="93">
    <w:abstractNumId w:val="67"/>
  </w:num>
  <w:num w:numId="94">
    <w:abstractNumId w:val="28"/>
  </w:num>
  <w:num w:numId="95">
    <w:abstractNumId w:val="35"/>
  </w:num>
  <w:num w:numId="96">
    <w:abstractNumId w:val="94"/>
  </w:num>
  <w:num w:numId="97">
    <w:abstractNumId w:val="71"/>
  </w:num>
  <w:num w:numId="98">
    <w:abstractNumId w:val="55"/>
  </w:num>
  <w:num w:numId="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linová, Daniela">
    <w15:presenceInfo w15:providerId="AD" w15:userId="S-1-5-21-770342266-1452753317-1341851483-17338"/>
  </w15:person>
  <w15:person w15:author="Uzivatel">
    <w15:presenceInfo w15:providerId="None" w15:userId="Uziva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7E4"/>
    <w:rsid w:val="0001784C"/>
    <w:rsid w:val="0002247B"/>
    <w:rsid w:val="00023E42"/>
    <w:rsid w:val="00023F09"/>
    <w:rsid w:val="00024207"/>
    <w:rsid w:val="000256B8"/>
    <w:rsid w:val="000267B0"/>
    <w:rsid w:val="000274E8"/>
    <w:rsid w:val="00027514"/>
    <w:rsid w:val="000277AD"/>
    <w:rsid w:val="00031085"/>
    <w:rsid w:val="00032919"/>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422"/>
    <w:rsid w:val="00062D18"/>
    <w:rsid w:val="00062EB6"/>
    <w:rsid w:val="00063355"/>
    <w:rsid w:val="0006435B"/>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87F25"/>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2EE7"/>
    <w:rsid w:val="001040B5"/>
    <w:rsid w:val="001045B3"/>
    <w:rsid w:val="0010651D"/>
    <w:rsid w:val="001077A3"/>
    <w:rsid w:val="00107994"/>
    <w:rsid w:val="00110D6B"/>
    <w:rsid w:val="00113491"/>
    <w:rsid w:val="001146BA"/>
    <w:rsid w:val="0011479D"/>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3E03"/>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068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77061"/>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85C"/>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510"/>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A4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38B"/>
    <w:rsid w:val="003C66A4"/>
    <w:rsid w:val="003C699D"/>
    <w:rsid w:val="003C7189"/>
    <w:rsid w:val="003C77F7"/>
    <w:rsid w:val="003D08BC"/>
    <w:rsid w:val="003D1D50"/>
    <w:rsid w:val="003D2C35"/>
    <w:rsid w:val="003D3164"/>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D88"/>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373E"/>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29E0"/>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2AA1"/>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D7E6C"/>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5C1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33AF"/>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587"/>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45B"/>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3338"/>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357"/>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9D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3E7C"/>
    <w:rsid w:val="00864105"/>
    <w:rsid w:val="00864244"/>
    <w:rsid w:val="00864385"/>
    <w:rsid w:val="00864AE2"/>
    <w:rsid w:val="00864B76"/>
    <w:rsid w:val="00865742"/>
    <w:rsid w:val="00865924"/>
    <w:rsid w:val="00865B23"/>
    <w:rsid w:val="00866414"/>
    <w:rsid w:val="008664C6"/>
    <w:rsid w:val="00866F74"/>
    <w:rsid w:val="0086720E"/>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0794"/>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82B"/>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45"/>
    <w:rsid w:val="00956F72"/>
    <w:rsid w:val="00957DDF"/>
    <w:rsid w:val="00957F4B"/>
    <w:rsid w:val="009605C6"/>
    <w:rsid w:val="009610B0"/>
    <w:rsid w:val="00961A99"/>
    <w:rsid w:val="0096205D"/>
    <w:rsid w:val="00962417"/>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6690F"/>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196"/>
    <w:rsid w:val="00AA527B"/>
    <w:rsid w:val="00AA5A0E"/>
    <w:rsid w:val="00AA6575"/>
    <w:rsid w:val="00AA6C9E"/>
    <w:rsid w:val="00AA6CCC"/>
    <w:rsid w:val="00AA7803"/>
    <w:rsid w:val="00AA7D1B"/>
    <w:rsid w:val="00AB1172"/>
    <w:rsid w:val="00AB1A7E"/>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64B"/>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28C"/>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9"/>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A2C"/>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4AA"/>
    <w:rsid w:val="00C82521"/>
    <w:rsid w:val="00C82DBF"/>
    <w:rsid w:val="00C836F5"/>
    <w:rsid w:val="00C867A6"/>
    <w:rsid w:val="00C87341"/>
    <w:rsid w:val="00C87BB8"/>
    <w:rsid w:val="00C87DDF"/>
    <w:rsid w:val="00C9133B"/>
    <w:rsid w:val="00C915AC"/>
    <w:rsid w:val="00C915B8"/>
    <w:rsid w:val="00C916BB"/>
    <w:rsid w:val="00C924B9"/>
    <w:rsid w:val="00C92BB6"/>
    <w:rsid w:val="00C93ADA"/>
    <w:rsid w:val="00C93DC9"/>
    <w:rsid w:val="00C953A6"/>
    <w:rsid w:val="00C95F62"/>
    <w:rsid w:val="00C964FF"/>
    <w:rsid w:val="00C966FA"/>
    <w:rsid w:val="00C97849"/>
    <w:rsid w:val="00CA004C"/>
    <w:rsid w:val="00CA020A"/>
    <w:rsid w:val="00CA08CE"/>
    <w:rsid w:val="00CA0FB4"/>
    <w:rsid w:val="00CA1385"/>
    <w:rsid w:val="00CA1691"/>
    <w:rsid w:val="00CA282A"/>
    <w:rsid w:val="00CA3D31"/>
    <w:rsid w:val="00CA4113"/>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B7C72"/>
    <w:rsid w:val="00CC01F9"/>
    <w:rsid w:val="00CC0DD5"/>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2B76"/>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1A11"/>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6146"/>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1FA3"/>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4CD0"/>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3E3B"/>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419"/>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A7D66"/>
    <w:rsid w:val="00FB33B8"/>
    <w:rsid w:val="00FB38FA"/>
    <w:rsid w:val="00FB3C85"/>
    <w:rsid w:val="00FB448B"/>
    <w:rsid w:val="00FB5069"/>
    <w:rsid w:val="00FB508C"/>
    <w:rsid w:val="00FB5B34"/>
    <w:rsid w:val="00FB6D3F"/>
    <w:rsid w:val="00FC04D0"/>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596"/>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0"/>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0"/>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0"/>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0"/>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0"/>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0"/>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0"/>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0"/>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0"/>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3"/>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12713310">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mindop.sk" TargetMode="External"/><Relationship Id="rId26" Type="http://schemas.openxmlformats.org/officeDocument/2006/relationships/hyperlink" Target="https://www.opii.gov.sk/metodicke-dokumenty/prirucka-cba"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footer" Target="footer4.xml"/><Relationship Id="rId42"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image" Target="media/image6.png"/><Relationship Id="rId33" Type="http://schemas.openxmlformats.org/officeDocument/2006/relationships/hyperlink" Target="http://www.eks.sk" TargetMode="External"/><Relationship Id="rId38" Type="http://schemas.openxmlformats.org/officeDocument/2006/relationships/hyperlink" Target="https://www.employment.gov.sk/sk/legislativa/pracovna-legislativa/" TargetMode="Externa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s://eur-lex.europa.eu/legal-content/SK/TXT/HTML/?uri=CELEX:32020R0558&amp;from=EN" TargetMode="External"/><Relationship Id="rId29" Type="http://schemas.openxmlformats.org/officeDocument/2006/relationships/hyperlink" Target="http://www.employment.gov.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opii.gov.sk" TargetMode="External"/><Relationship Id="rId32" Type="http://schemas.openxmlformats.org/officeDocument/2006/relationships/hyperlink" Target="http://www.opii.gov.sk" TargetMode="External"/><Relationship Id="rId37" Type="http://schemas.openxmlformats.org/officeDocument/2006/relationships/hyperlink" Target="https://www.employment.gov.sk/sk/legislativa/pracovna-legislativa/" TargetMode="Externa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opii.gov.sk" TargetMode="External"/><Relationship Id="rId23" Type="http://schemas.openxmlformats.org/officeDocument/2006/relationships/hyperlink" Target="http://www.mindop.sk" TargetMode="External"/><Relationship Id="rId28" Type="http://schemas.openxmlformats.org/officeDocument/2006/relationships/hyperlink" Target="http://www.partnerskadohoda.sk/" TargetMode="External"/><Relationship Id="rId36"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www.opii.gov.sk" TargetMode="External"/><Relationship Id="rId31" Type="http://schemas.openxmlformats.org/officeDocument/2006/relationships/hyperlink" Target="http://www.mindop.sk"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indop.sk" TargetMode="External"/><Relationship Id="rId22" Type="http://schemas.openxmlformats.org/officeDocument/2006/relationships/image" Target="media/image5.png"/><Relationship Id="rId27" Type="http://schemas.openxmlformats.org/officeDocument/2006/relationships/image" Target="media/image7.png"/><Relationship Id="rId30" Type="http://schemas.openxmlformats.org/officeDocument/2006/relationships/hyperlink" Target="http://www.zbierka.sk/sk/predpisy/401-2012-z-z.p-34960.pdf" TargetMode="External"/><Relationship Id="rId35" Type="http://schemas.openxmlformats.org/officeDocument/2006/relationships/header" Target="header4.xm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indop.sk"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4" Type="http://schemas.openxmlformats.org/officeDocument/2006/relationships/hyperlink" Target="http://www.opii.gov.sk"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9C4B9-230C-45D2-BDEB-24D6BE0D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89</Pages>
  <Words>38034</Words>
  <Characters>216799</Characters>
  <Application>Microsoft Office Word</Application>
  <DocSecurity>0</DocSecurity>
  <Lines>1806</Lines>
  <Paragraphs>508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254325</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Zelinová, Daniela</cp:lastModifiedBy>
  <cp:revision>15</cp:revision>
  <cp:lastPrinted>2023-01-09T14:54:00Z</cp:lastPrinted>
  <dcterms:created xsi:type="dcterms:W3CDTF">2022-11-10T07:31:00Z</dcterms:created>
  <dcterms:modified xsi:type="dcterms:W3CDTF">2023-01-11T12:57:00Z</dcterms:modified>
</cp:coreProperties>
</file>