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00BA9EDF"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ins w:id="1" w:author="Uzivatel" w:date="2022-06-22T14:51:00Z">
        <w:r w:rsidR="00BA59E9">
          <w:rPr>
            <w:rFonts w:cs="Calibri"/>
            <w:b/>
            <w:sz w:val="24"/>
            <w:szCs w:val="24"/>
          </w:rPr>
          <w:t>5</w:t>
        </w:r>
      </w:ins>
      <w:del w:id="2" w:author="Uzivatel" w:date="2022-06-22T14:51:00Z">
        <w:r w:rsidR="00F04CD0" w:rsidDel="00BA59E9">
          <w:rPr>
            <w:rFonts w:cs="Calibri"/>
            <w:b/>
            <w:sz w:val="24"/>
            <w:szCs w:val="24"/>
          </w:rPr>
          <w:delText>4</w:delText>
        </w:r>
      </w:del>
    </w:p>
    <w:p w14:paraId="76C3FD68" w14:textId="7C8689C0"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ins w:id="3" w:author="Uzivatel" w:date="2022-12-22T08:59:00Z">
        <w:r w:rsidR="00CC0DD5">
          <w:rPr>
            <w:rFonts w:cs="Calibri"/>
            <w:b/>
            <w:sz w:val="24"/>
            <w:szCs w:val="24"/>
          </w:rPr>
          <w:t>23.12.2022</w:t>
        </w:r>
      </w:ins>
      <w:del w:id="4" w:author="OKMP" w:date="2022-11-09T08:25:00Z">
        <w:r w:rsidR="000177E4" w:rsidDel="0006435B">
          <w:rPr>
            <w:rFonts w:cs="Calibri"/>
            <w:b/>
            <w:sz w:val="24"/>
            <w:szCs w:val="24"/>
          </w:rPr>
          <w:delText>17</w:delText>
        </w:r>
        <w:r w:rsidR="0022751B" w:rsidRPr="00A10C0D" w:rsidDel="0006435B">
          <w:rPr>
            <w:rFonts w:cs="Calibri"/>
            <w:b/>
            <w:sz w:val="24"/>
            <w:szCs w:val="24"/>
          </w:rPr>
          <w:delText>.</w:delText>
        </w:r>
        <w:r w:rsidR="000177E4" w:rsidDel="0006435B">
          <w:rPr>
            <w:rFonts w:cs="Calibri"/>
            <w:b/>
            <w:sz w:val="24"/>
            <w:szCs w:val="24"/>
          </w:rPr>
          <w:delText xml:space="preserve"> jún </w:delText>
        </w:r>
      </w:del>
      <w:del w:id="5" w:author="OKMP" w:date="2022-11-28T11:06:00Z">
        <w:r w:rsidR="00804B8C" w:rsidRPr="00A10C0D" w:rsidDel="00DE6146">
          <w:rPr>
            <w:rFonts w:cs="Calibri"/>
            <w:b/>
            <w:sz w:val="24"/>
            <w:szCs w:val="24"/>
          </w:rPr>
          <w:delText>202</w:delText>
        </w:r>
        <w:r w:rsidR="00CA6CC8" w:rsidDel="00DE6146">
          <w:rPr>
            <w:rFonts w:cs="Calibri"/>
            <w:b/>
            <w:sz w:val="24"/>
            <w:szCs w:val="24"/>
          </w:rPr>
          <w:delText>2</w:delText>
        </w:r>
      </w:del>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6"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6"/>
    </w:p>
    <w:p w14:paraId="1026ECF7" w14:textId="065840AF"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r w:rsidR="00DE6146">
        <w:fldChar w:fldCharType="begin"/>
      </w:r>
      <w:r w:rsidR="00DE6146">
        <w:instrText xml:space="preserve"> HYPERLINK \l "_Toc7078273" </w:instrText>
      </w:r>
      <w:r w:rsidR="00DE6146">
        <w:fldChar w:fldCharType="separate"/>
      </w:r>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ins w:id="7" w:author="OKMP" w:date="2022-11-28T11:04:00Z">
        <w:r w:rsidR="00DE6146">
          <w:rPr>
            <w:noProof/>
            <w:webHidden/>
          </w:rPr>
          <w:t>4</w:t>
        </w:r>
      </w:ins>
      <w:del w:id="8" w:author="OKMP" w:date="2022-11-28T10:53:00Z">
        <w:r w:rsidR="00877848" w:rsidDel="00DE6146">
          <w:rPr>
            <w:noProof/>
            <w:webHidden/>
          </w:rPr>
          <w:delText>4</w:delText>
        </w:r>
      </w:del>
      <w:r w:rsidR="00493C12">
        <w:rPr>
          <w:noProof/>
          <w:webHidden/>
        </w:rPr>
        <w:fldChar w:fldCharType="end"/>
      </w:r>
      <w:r w:rsidR="00DE6146">
        <w:rPr>
          <w:noProof/>
        </w:rPr>
        <w:fldChar w:fldCharType="end"/>
      </w:r>
    </w:p>
    <w:p w14:paraId="405D8963" w14:textId="77118178" w:rsidR="00493C12" w:rsidRPr="003177A3" w:rsidRDefault="00DE6146">
      <w:pPr>
        <w:pStyle w:val="Obsah2"/>
        <w:rPr>
          <w:iCs w:val="0"/>
          <w:noProof/>
          <w:sz w:val="22"/>
          <w:szCs w:val="22"/>
        </w:rPr>
      </w:pPr>
      <w:r>
        <w:fldChar w:fldCharType="begin"/>
      </w:r>
      <w:r>
        <w:instrText xml:space="preserve"> HYPERLINK \l "_Toc7078274" </w:instrText>
      </w:r>
      <w:r>
        <w:fldChar w:fldCharType="separate"/>
      </w:r>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ins w:id="9" w:author="OKMP" w:date="2022-11-28T11:04:00Z">
        <w:r>
          <w:rPr>
            <w:noProof/>
            <w:webHidden/>
          </w:rPr>
          <w:t>4</w:t>
        </w:r>
      </w:ins>
      <w:del w:id="10" w:author="OKMP" w:date="2022-11-28T10:53:00Z">
        <w:r w:rsidR="00877848" w:rsidDel="00DE6146">
          <w:rPr>
            <w:noProof/>
            <w:webHidden/>
          </w:rPr>
          <w:delText>4</w:delText>
        </w:r>
      </w:del>
      <w:r w:rsidR="00493C12">
        <w:rPr>
          <w:noProof/>
          <w:webHidden/>
        </w:rPr>
        <w:fldChar w:fldCharType="end"/>
      </w:r>
      <w:r>
        <w:rPr>
          <w:noProof/>
        </w:rPr>
        <w:fldChar w:fldCharType="end"/>
      </w:r>
    </w:p>
    <w:p w14:paraId="5F6C63A5" w14:textId="35B2A6FB" w:rsidR="00493C12" w:rsidRPr="003177A3" w:rsidRDefault="00DE6146">
      <w:pPr>
        <w:pStyle w:val="Obsah2"/>
        <w:rPr>
          <w:iCs w:val="0"/>
          <w:noProof/>
          <w:sz w:val="22"/>
          <w:szCs w:val="22"/>
        </w:rPr>
      </w:pPr>
      <w:r>
        <w:fldChar w:fldCharType="begin"/>
      </w:r>
      <w:r>
        <w:instrText xml:space="preserve"> HYPERLINK \l "_Toc7078275" </w:instrText>
      </w:r>
      <w:r>
        <w:fldChar w:fldCharType="separate"/>
      </w:r>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ins w:id="11" w:author="OKMP" w:date="2022-11-28T11:04:00Z">
        <w:r>
          <w:rPr>
            <w:noProof/>
            <w:webHidden/>
          </w:rPr>
          <w:t>4</w:t>
        </w:r>
      </w:ins>
      <w:del w:id="12" w:author="OKMP" w:date="2022-11-28T10:53:00Z">
        <w:r w:rsidR="00877848" w:rsidDel="00DE6146">
          <w:rPr>
            <w:noProof/>
            <w:webHidden/>
          </w:rPr>
          <w:delText>4</w:delText>
        </w:r>
      </w:del>
      <w:r w:rsidR="00493C12">
        <w:rPr>
          <w:noProof/>
          <w:webHidden/>
        </w:rPr>
        <w:fldChar w:fldCharType="end"/>
      </w:r>
      <w:r>
        <w:rPr>
          <w:noProof/>
        </w:rPr>
        <w:fldChar w:fldCharType="end"/>
      </w:r>
    </w:p>
    <w:p w14:paraId="5C37921F" w14:textId="5E7B2FE8" w:rsidR="00493C12" w:rsidRPr="003177A3" w:rsidRDefault="00DE6146">
      <w:pPr>
        <w:pStyle w:val="Obsah1"/>
        <w:rPr>
          <w:b w:val="0"/>
          <w:bCs w:val="0"/>
          <w:noProof/>
          <w:sz w:val="22"/>
          <w:szCs w:val="22"/>
        </w:rPr>
      </w:pPr>
      <w:r>
        <w:fldChar w:fldCharType="begin"/>
      </w:r>
      <w:r>
        <w:instrText xml:space="preserve"> HYPERLINK \l "_Toc7078276" </w:instrText>
      </w:r>
      <w:r>
        <w:fldChar w:fldCharType="separate"/>
      </w:r>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ins w:id="13" w:author="OKMP" w:date="2022-11-28T11:04:00Z">
        <w:r>
          <w:rPr>
            <w:noProof/>
            <w:webHidden/>
          </w:rPr>
          <w:t>5</w:t>
        </w:r>
      </w:ins>
      <w:del w:id="14" w:author="OKMP" w:date="2022-11-28T10:53:00Z">
        <w:r w:rsidR="00877848" w:rsidDel="00DE6146">
          <w:rPr>
            <w:noProof/>
            <w:webHidden/>
          </w:rPr>
          <w:delText>5</w:delText>
        </w:r>
      </w:del>
      <w:r w:rsidR="00493C12">
        <w:rPr>
          <w:noProof/>
          <w:webHidden/>
        </w:rPr>
        <w:fldChar w:fldCharType="end"/>
      </w:r>
      <w:r>
        <w:rPr>
          <w:noProof/>
        </w:rPr>
        <w:fldChar w:fldCharType="end"/>
      </w:r>
    </w:p>
    <w:p w14:paraId="5AED9FA7" w14:textId="40B5277B" w:rsidR="00493C12" w:rsidRPr="003177A3" w:rsidRDefault="00DE6146">
      <w:pPr>
        <w:pStyle w:val="Obsah2"/>
        <w:rPr>
          <w:iCs w:val="0"/>
          <w:noProof/>
          <w:sz w:val="22"/>
          <w:szCs w:val="22"/>
        </w:rPr>
      </w:pPr>
      <w:r>
        <w:fldChar w:fldCharType="begin"/>
      </w:r>
      <w:r>
        <w:instrText xml:space="preserve"> HYPERLINK \l "_Toc7078277" </w:instrText>
      </w:r>
      <w:r>
        <w:fldChar w:fldCharType="separate"/>
      </w:r>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ins w:id="15" w:author="OKMP" w:date="2022-11-28T11:04:00Z">
        <w:r>
          <w:rPr>
            <w:noProof/>
            <w:webHidden/>
          </w:rPr>
          <w:t>6</w:t>
        </w:r>
      </w:ins>
      <w:del w:id="16" w:author="OKMP" w:date="2022-11-28T10:53:00Z">
        <w:r w:rsidR="00877848" w:rsidDel="00DE6146">
          <w:rPr>
            <w:noProof/>
            <w:webHidden/>
          </w:rPr>
          <w:delText>6</w:delText>
        </w:r>
      </w:del>
      <w:r w:rsidR="00493C12">
        <w:rPr>
          <w:noProof/>
          <w:webHidden/>
        </w:rPr>
        <w:fldChar w:fldCharType="end"/>
      </w:r>
      <w:r>
        <w:rPr>
          <w:noProof/>
        </w:rPr>
        <w:fldChar w:fldCharType="end"/>
      </w:r>
    </w:p>
    <w:p w14:paraId="6912B530" w14:textId="413FD5D1" w:rsidR="00493C12" w:rsidRPr="003177A3" w:rsidRDefault="00DE6146">
      <w:pPr>
        <w:pStyle w:val="Obsah2"/>
        <w:rPr>
          <w:iCs w:val="0"/>
          <w:noProof/>
          <w:sz w:val="22"/>
          <w:szCs w:val="22"/>
        </w:rPr>
      </w:pPr>
      <w:r>
        <w:fldChar w:fldCharType="begin"/>
      </w:r>
      <w:r>
        <w:instrText xml:space="preserve"> HYPERLINK \l "_Toc7078278" </w:instrText>
      </w:r>
      <w:r>
        <w:fldChar w:fldCharType="separate"/>
      </w:r>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ins w:id="17" w:author="OKMP" w:date="2022-11-28T11:04:00Z">
        <w:r>
          <w:rPr>
            <w:noProof/>
            <w:webHidden/>
          </w:rPr>
          <w:t>7</w:t>
        </w:r>
      </w:ins>
      <w:del w:id="18" w:author="OKMP" w:date="2022-11-28T10:53:00Z">
        <w:r w:rsidR="00877848" w:rsidDel="00DE6146">
          <w:rPr>
            <w:noProof/>
            <w:webHidden/>
          </w:rPr>
          <w:delText>7</w:delText>
        </w:r>
      </w:del>
      <w:r w:rsidR="00493C12">
        <w:rPr>
          <w:noProof/>
          <w:webHidden/>
        </w:rPr>
        <w:fldChar w:fldCharType="end"/>
      </w:r>
      <w:r>
        <w:rPr>
          <w:noProof/>
        </w:rPr>
        <w:fldChar w:fldCharType="end"/>
      </w:r>
    </w:p>
    <w:p w14:paraId="0DBDE562" w14:textId="4BBB3D96" w:rsidR="00493C12" w:rsidRPr="003177A3" w:rsidRDefault="00DE6146">
      <w:pPr>
        <w:pStyle w:val="Obsah2"/>
        <w:rPr>
          <w:iCs w:val="0"/>
          <w:noProof/>
          <w:sz w:val="22"/>
          <w:szCs w:val="22"/>
        </w:rPr>
      </w:pPr>
      <w:r>
        <w:fldChar w:fldCharType="begin"/>
      </w:r>
      <w:r>
        <w:instrText xml:space="preserve"> HYPERLINK \l "_Toc7078279" </w:instrText>
      </w:r>
      <w:r>
        <w:fldChar w:fldCharType="separate"/>
      </w:r>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ins w:id="19" w:author="OKMP" w:date="2022-11-28T11:04:00Z">
        <w:r>
          <w:rPr>
            <w:noProof/>
            <w:webHidden/>
          </w:rPr>
          <w:t>8</w:t>
        </w:r>
      </w:ins>
      <w:del w:id="20" w:author="OKMP" w:date="2022-11-28T10:53:00Z">
        <w:r w:rsidR="00877848" w:rsidDel="00DE6146">
          <w:rPr>
            <w:noProof/>
            <w:webHidden/>
          </w:rPr>
          <w:delText>8</w:delText>
        </w:r>
      </w:del>
      <w:r w:rsidR="00493C12">
        <w:rPr>
          <w:noProof/>
          <w:webHidden/>
        </w:rPr>
        <w:fldChar w:fldCharType="end"/>
      </w:r>
      <w:r>
        <w:rPr>
          <w:noProof/>
        </w:rPr>
        <w:fldChar w:fldCharType="end"/>
      </w:r>
    </w:p>
    <w:p w14:paraId="49158624" w14:textId="68D22A4D" w:rsidR="00493C12" w:rsidRPr="003177A3" w:rsidRDefault="00DE6146">
      <w:pPr>
        <w:pStyle w:val="Obsah2"/>
        <w:rPr>
          <w:iCs w:val="0"/>
          <w:noProof/>
          <w:sz w:val="22"/>
          <w:szCs w:val="22"/>
        </w:rPr>
      </w:pPr>
      <w:r>
        <w:fldChar w:fldCharType="begin"/>
      </w:r>
      <w:r>
        <w:instrText xml:space="preserve"> HYPERLINK \l "_Toc7078280" </w:instrText>
      </w:r>
      <w:r>
        <w:fldChar w:fldCharType="separate"/>
      </w:r>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ins w:id="21" w:author="OKMP" w:date="2022-11-28T11:04:00Z">
        <w:r>
          <w:rPr>
            <w:noProof/>
            <w:webHidden/>
          </w:rPr>
          <w:t>8</w:t>
        </w:r>
      </w:ins>
      <w:del w:id="22" w:author="OKMP" w:date="2022-11-28T10:53:00Z">
        <w:r w:rsidR="00877848" w:rsidDel="00DE6146">
          <w:rPr>
            <w:noProof/>
            <w:webHidden/>
          </w:rPr>
          <w:delText>9</w:delText>
        </w:r>
      </w:del>
      <w:r w:rsidR="00493C12">
        <w:rPr>
          <w:noProof/>
          <w:webHidden/>
        </w:rPr>
        <w:fldChar w:fldCharType="end"/>
      </w:r>
      <w:r>
        <w:rPr>
          <w:noProof/>
        </w:rPr>
        <w:fldChar w:fldCharType="end"/>
      </w:r>
    </w:p>
    <w:p w14:paraId="59C7ECFE" w14:textId="60FDA8DC" w:rsidR="00493C12" w:rsidRPr="003177A3" w:rsidRDefault="00DE6146">
      <w:pPr>
        <w:pStyle w:val="Obsah2"/>
        <w:rPr>
          <w:iCs w:val="0"/>
          <w:noProof/>
          <w:sz w:val="22"/>
          <w:szCs w:val="22"/>
        </w:rPr>
      </w:pPr>
      <w:r>
        <w:fldChar w:fldCharType="begin"/>
      </w:r>
      <w:r>
        <w:instrText xml:space="preserve"> HYPERLINK \l "_Toc7078281" </w:instrText>
      </w:r>
      <w:r>
        <w:fldChar w:fldCharType="separate"/>
      </w:r>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ins w:id="23" w:author="OKMP" w:date="2022-11-28T11:04:00Z">
        <w:r>
          <w:rPr>
            <w:noProof/>
            <w:webHidden/>
          </w:rPr>
          <w:t>9</w:t>
        </w:r>
      </w:ins>
      <w:del w:id="24" w:author="OKMP" w:date="2022-11-28T10:53:00Z">
        <w:r w:rsidR="00877848" w:rsidDel="00DE6146">
          <w:rPr>
            <w:noProof/>
            <w:webHidden/>
          </w:rPr>
          <w:delText>9</w:delText>
        </w:r>
      </w:del>
      <w:r w:rsidR="00493C12">
        <w:rPr>
          <w:noProof/>
          <w:webHidden/>
        </w:rPr>
        <w:fldChar w:fldCharType="end"/>
      </w:r>
      <w:r>
        <w:rPr>
          <w:noProof/>
        </w:rPr>
        <w:fldChar w:fldCharType="end"/>
      </w:r>
    </w:p>
    <w:p w14:paraId="65DBA4E9" w14:textId="0BB28344" w:rsidR="00493C12" w:rsidRPr="003177A3" w:rsidRDefault="00DE6146">
      <w:pPr>
        <w:pStyle w:val="Obsah2"/>
        <w:rPr>
          <w:iCs w:val="0"/>
          <w:noProof/>
          <w:sz w:val="22"/>
          <w:szCs w:val="22"/>
        </w:rPr>
      </w:pPr>
      <w:r>
        <w:fldChar w:fldCharType="begin"/>
      </w:r>
      <w:r>
        <w:instrText xml:space="preserve"> HYPERLINK \l "_Toc7078282" </w:instrText>
      </w:r>
      <w:r>
        <w:fldChar w:fldCharType="separate"/>
      </w:r>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ins w:id="25" w:author="OKMP" w:date="2022-11-28T11:04:00Z">
        <w:r>
          <w:rPr>
            <w:noProof/>
            <w:webHidden/>
          </w:rPr>
          <w:t>9</w:t>
        </w:r>
      </w:ins>
      <w:del w:id="26" w:author="OKMP" w:date="2022-11-28T10:53:00Z">
        <w:r w:rsidR="00877848" w:rsidDel="00DE6146">
          <w:rPr>
            <w:noProof/>
            <w:webHidden/>
          </w:rPr>
          <w:delText>9</w:delText>
        </w:r>
      </w:del>
      <w:r w:rsidR="00493C12">
        <w:rPr>
          <w:noProof/>
          <w:webHidden/>
        </w:rPr>
        <w:fldChar w:fldCharType="end"/>
      </w:r>
      <w:r>
        <w:rPr>
          <w:noProof/>
        </w:rPr>
        <w:fldChar w:fldCharType="end"/>
      </w:r>
    </w:p>
    <w:p w14:paraId="36527A47" w14:textId="0FB79E67" w:rsidR="00493C12" w:rsidRPr="003177A3" w:rsidRDefault="00DE6146">
      <w:pPr>
        <w:pStyle w:val="Obsah2"/>
        <w:rPr>
          <w:iCs w:val="0"/>
          <w:noProof/>
          <w:sz w:val="22"/>
          <w:szCs w:val="22"/>
        </w:rPr>
      </w:pPr>
      <w:r>
        <w:fldChar w:fldCharType="begin"/>
      </w:r>
      <w:r>
        <w:instrText xml:space="preserve"> HYPERLINK \l "_Toc7078283" </w:instrText>
      </w:r>
      <w:r>
        <w:fldChar w:fldCharType="separate"/>
      </w:r>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ins w:id="27" w:author="OKMP" w:date="2022-11-28T11:04:00Z">
        <w:r>
          <w:rPr>
            <w:noProof/>
            <w:webHidden/>
          </w:rPr>
          <w:t>9</w:t>
        </w:r>
      </w:ins>
      <w:del w:id="28" w:author="OKMP" w:date="2022-11-28T10:53:00Z">
        <w:r w:rsidR="00877848" w:rsidDel="00DE6146">
          <w:rPr>
            <w:noProof/>
            <w:webHidden/>
          </w:rPr>
          <w:delText>9</w:delText>
        </w:r>
      </w:del>
      <w:r w:rsidR="00493C12">
        <w:rPr>
          <w:noProof/>
          <w:webHidden/>
        </w:rPr>
        <w:fldChar w:fldCharType="end"/>
      </w:r>
      <w:r>
        <w:rPr>
          <w:noProof/>
        </w:rPr>
        <w:fldChar w:fldCharType="end"/>
      </w:r>
    </w:p>
    <w:p w14:paraId="1529C465" w14:textId="6B587E72" w:rsidR="00493C12" w:rsidRPr="003177A3" w:rsidRDefault="00DE6146">
      <w:pPr>
        <w:pStyle w:val="Obsah2"/>
        <w:rPr>
          <w:iCs w:val="0"/>
          <w:noProof/>
          <w:sz w:val="22"/>
          <w:szCs w:val="22"/>
        </w:rPr>
      </w:pPr>
      <w:r>
        <w:fldChar w:fldCharType="begin"/>
      </w:r>
      <w:r>
        <w:instrText xml:space="preserve"> HYPERLINK \l "_Toc7078284" </w:instrText>
      </w:r>
      <w:r>
        <w:fldChar w:fldCharType="separate"/>
      </w:r>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ins w:id="29" w:author="OKMP" w:date="2022-11-28T11:04:00Z">
        <w:r>
          <w:rPr>
            <w:noProof/>
            <w:webHidden/>
          </w:rPr>
          <w:t>11</w:t>
        </w:r>
      </w:ins>
      <w:del w:id="30" w:author="OKMP" w:date="2022-11-28T10:53:00Z">
        <w:r w:rsidR="00877848" w:rsidDel="00DE6146">
          <w:rPr>
            <w:noProof/>
            <w:webHidden/>
          </w:rPr>
          <w:delText>11</w:delText>
        </w:r>
      </w:del>
      <w:r w:rsidR="00493C12">
        <w:rPr>
          <w:noProof/>
          <w:webHidden/>
        </w:rPr>
        <w:fldChar w:fldCharType="end"/>
      </w:r>
      <w:r>
        <w:rPr>
          <w:noProof/>
        </w:rPr>
        <w:fldChar w:fldCharType="end"/>
      </w:r>
    </w:p>
    <w:p w14:paraId="7E601EEB" w14:textId="09D3E39E" w:rsidR="00493C12" w:rsidRPr="003177A3" w:rsidRDefault="00DE6146">
      <w:pPr>
        <w:pStyle w:val="Obsah2"/>
        <w:rPr>
          <w:iCs w:val="0"/>
          <w:noProof/>
          <w:sz w:val="22"/>
          <w:szCs w:val="22"/>
        </w:rPr>
      </w:pPr>
      <w:r>
        <w:fldChar w:fldCharType="begin"/>
      </w:r>
      <w:r>
        <w:instrText xml:space="preserve"> HYPERLINK \l "_Toc7078285" </w:instrText>
      </w:r>
      <w:r>
        <w:fldChar w:fldCharType="separate"/>
      </w:r>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ins w:id="31" w:author="OKMP" w:date="2022-11-28T11:04:00Z">
        <w:r>
          <w:rPr>
            <w:noProof/>
            <w:webHidden/>
          </w:rPr>
          <w:t>14</w:t>
        </w:r>
      </w:ins>
      <w:del w:id="32" w:author="OKMP" w:date="2022-11-28T10:53:00Z">
        <w:r w:rsidR="00877848" w:rsidDel="00DE6146">
          <w:rPr>
            <w:noProof/>
            <w:webHidden/>
          </w:rPr>
          <w:delText>14</w:delText>
        </w:r>
      </w:del>
      <w:r w:rsidR="00493C12">
        <w:rPr>
          <w:noProof/>
          <w:webHidden/>
        </w:rPr>
        <w:fldChar w:fldCharType="end"/>
      </w:r>
      <w:r>
        <w:rPr>
          <w:noProof/>
        </w:rPr>
        <w:fldChar w:fldCharType="end"/>
      </w:r>
    </w:p>
    <w:p w14:paraId="488F2178" w14:textId="609C5DEA" w:rsidR="00493C12" w:rsidRPr="003177A3" w:rsidRDefault="00DE6146">
      <w:pPr>
        <w:pStyle w:val="Obsah2"/>
        <w:rPr>
          <w:iCs w:val="0"/>
          <w:noProof/>
          <w:sz w:val="22"/>
          <w:szCs w:val="22"/>
        </w:rPr>
      </w:pPr>
      <w:r>
        <w:fldChar w:fldCharType="begin"/>
      </w:r>
      <w:r>
        <w:instrText xml:space="preserve"> HYPERLINK \l "_Toc7078286" </w:instrText>
      </w:r>
      <w:r>
        <w:fldChar w:fldCharType="separate"/>
      </w:r>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ins w:id="33" w:author="OKMP" w:date="2022-11-28T11:04:00Z">
        <w:r>
          <w:rPr>
            <w:noProof/>
            <w:webHidden/>
          </w:rPr>
          <w:t>14</w:t>
        </w:r>
      </w:ins>
      <w:del w:id="34" w:author="OKMP" w:date="2022-11-28T10:53:00Z">
        <w:r w:rsidR="00877848" w:rsidDel="00DE6146">
          <w:rPr>
            <w:noProof/>
            <w:webHidden/>
          </w:rPr>
          <w:delText>15</w:delText>
        </w:r>
      </w:del>
      <w:r w:rsidR="00493C12">
        <w:rPr>
          <w:noProof/>
          <w:webHidden/>
        </w:rPr>
        <w:fldChar w:fldCharType="end"/>
      </w:r>
      <w:r>
        <w:rPr>
          <w:noProof/>
        </w:rPr>
        <w:fldChar w:fldCharType="end"/>
      </w:r>
    </w:p>
    <w:p w14:paraId="3603DB6D" w14:textId="4BCFC32D" w:rsidR="00493C12" w:rsidRPr="003177A3" w:rsidRDefault="00DE6146">
      <w:pPr>
        <w:pStyle w:val="Obsah2"/>
        <w:rPr>
          <w:iCs w:val="0"/>
          <w:noProof/>
          <w:sz w:val="22"/>
          <w:szCs w:val="22"/>
        </w:rPr>
      </w:pPr>
      <w:r>
        <w:fldChar w:fldCharType="begin"/>
      </w:r>
      <w:r>
        <w:instrText xml:space="preserve"> HYPERLINK \l "_Toc7078287" </w:instrText>
      </w:r>
      <w:r>
        <w:fldChar w:fldCharType="separate"/>
      </w:r>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ins w:id="35" w:author="OKMP" w:date="2022-11-28T11:04:00Z">
        <w:r>
          <w:rPr>
            <w:noProof/>
            <w:webHidden/>
          </w:rPr>
          <w:t>15</w:t>
        </w:r>
      </w:ins>
      <w:del w:id="36" w:author="OKMP" w:date="2022-11-28T10:53:00Z">
        <w:r w:rsidR="00877848" w:rsidDel="00DE6146">
          <w:rPr>
            <w:noProof/>
            <w:webHidden/>
          </w:rPr>
          <w:delText>15</w:delText>
        </w:r>
      </w:del>
      <w:r w:rsidR="00493C12">
        <w:rPr>
          <w:noProof/>
          <w:webHidden/>
        </w:rPr>
        <w:fldChar w:fldCharType="end"/>
      </w:r>
      <w:r>
        <w:rPr>
          <w:noProof/>
        </w:rPr>
        <w:fldChar w:fldCharType="end"/>
      </w:r>
    </w:p>
    <w:p w14:paraId="4D05AE7A" w14:textId="42F59249" w:rsidR="00493C12" w:rsidRPr="003177A3" w:rsidRDefault="00DE6146">
      <w:pPr>
        <w:pStyle w:val="Obsah2"/>
        <w:rPr>
          <w:iCs w:val="0"/>
          <w:noProof/>
          <w:sz w:val="22"/>
          <w:szCs w:val="22"/>
        </w:rPr>
      </w:pPr>
      <w:r>
        <w:fldChar w:fldCharType="begin"/>
      </w:r>
      <w:r>
        <w:instrText xml:space="preserve"> HYPERLINK \l "_Toc7078288" </w:instrText>
      </w:r>
      <w:r>
        <w:fldChar w:fldCharType="separate"/>
      </w:r>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ins w:id="37" w:author="OKMP" w:date="2022-11-28T11:04:00Z">
        <w:r>
          <w:rPr>
            <w:noProof/>
            <w:webHidden/>
          </w:rPr>
          <w:t>16</w:t>
        </w:r>
      </w:ins>
      <w:del w:id="38" w:author="OKMP" w:date="2022-11-28T10:53:00Z">
        <w:r w:rsidR="00877848" w:rsidDel="00DE6146">
          <w:rPr>
            <w:noProof/>
            <w:webHidden/>
          </w:rPr>
          <w:delText>17</w:delText>
        </w:r>
      </w:del>
      <w:r w:rsidR="00493C12">
        <w:rPr>
          <w:noProof/>
          <w:webHidden/>
        </w:rPr>
        <w:fldChar w:fldCharType="end"/>
      </w:r>
      <w:r>
        <w:rPr>
          <w:noProof/>
        </w:rPr>
        <w:fldChar w:fldCharType="end"/>
      </w:r>
    </w:p>
    <w:p w14:paraId="6E035BE7" w14:textId="49AD8F93" w:rsidR="00493C12" w:rsidRPr="003177A3" w:rsidRDefault="00DE6146">
      <w:pPr>
        <w:pStyle w:val="Obsah2"/>
        <w:rPr>
          <w:iCs w:val="0"/>
          <w:noProof/>
          <w:sz w:val="22"/>
          <w:szCs w:val="22"/>
        </w:rPr>
      </w:pPr>
      <w:r>
        <w:fldChar w:fldCharType="begin"/>
      </w:r>
      <w:r>
        <w:instrText xml:space="preserve"> HYPERLINK \l "_Toc7078289" </w:instrText>
      </w:r>
      <w:r>
        <w:fldChar w:fldCharType="separate"/>
      </w:r>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ins w:id="39" w:author="OKMP" w:date="2022-11-28T11:04:00Z">
        <w:r>
          <w:rPr>
            <w:noProof/>
            <w:webHidden/>
          </w:rPr>
          <w:t>17</w:t>
        </w:r>
      </w:ins>
      <w:del w:id="40" w:author="OKMP" w:date="2022-11-28T10:53:00Z">
        <w:r w:rsidR="00877848" w:rsidDel="00DE6146">
          <w:rPr>
            <w:noProof/>
            <w:webHidden/>
          </w:rPr>
          <w:delText>18</w:delText>
        </w:r>
      </w:del>
      <w:r w:rsidR="00493C12">
        <w:rPr>
          <w:noProof/>
          <w:webHidden/>
        </w:rPr>
        <w:fldChar w:fldCharType="end"/>
      </w:r>
      <w:r>
        <w:rPr>
          <w:noProof/>
        </w:rPr>
        <w:fldChar w:fldCharType="end"/>
      </w:r>
    </w:p>
    <w:p w14:paraId="11E9A81A" w14:textId="518FD9BA" w:rsidR="00493C12" w:rsidRPr="003177A3" w:rsidRDefault="00DE6146">
      <w:pPr>
        <w:pStyle w:val="Obsah1"/>
        <w:rPr>
          <w:b w:val="0"/>
          <w:bCs w:val="0"/>
          <w:noProof/>
          <w:sz w:val="22"/>
          <w:szCs w:val="22"/>
        </w:rPr>
      </w:pPr>
      <w:r>
        <w:fldChar w:fldCharType="begin"/>
      </w:r>
      <w:r>
        <w:instrText xml:space="preserve"> HYPERLINK \l "_Toc7078290" </w:instrText>
      </w:r>
      <w:r>
        <w:fldChar w:fldCharType="separate"/>
      </w:r>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ins w:id="41" w:author="OKMP" w:date="2022-11-28T11:04:00Z">
        <w:r>
          <w:rPr>
            <w:noProof/>
            <w:webHidden/>
          </w:rPr>
          <w:t>21</w:t>
        </w:r>
      </w:ins>
      <w:del w:id="42" w:author="OKMP" w:date="2022-11-28T10:53:00Z">
        <w:r w:rsidR="00877848" w:rsidDel="00DE6146">
          <w:rPr>
            <w:noProof/>
            <w:webHidden/>
          </w:rPr>
          <w:delText>22</w:delText>
        </w:r>
      </w:del>
      <w:r w:rsidR="00493C12">
        <w:rPr>
          <w:noProof/>
          <w:webHidden/>
        </w:rPr>
        <w:fldChar w:fldCharType="end"/>
      </w:r>
      <w:r>
        <w:rPr>
          <w:noProof/>
        </w:rPr>
        <w:fldChar w:fldCharType="end"/>
      </w:r>
    </w:p>
    <w:p w14:paraId="4BE2B899" w14:textId="2C107AF3" w:rsidR="00493C12" w:rsidRPr="003177A3" w:rsidRDefault="00DE6146">
      <w:pPr>
        <w:pStyle w:val="Obsah2"/>
        <w:rPr>
          <w:iCs w:val="0"/>
          <w:noProof/>
          <w:sz w:val="22"/>
          <w:szCs w:val="22"/>
        </w:rPr>
      </w:pPr>
      <w:r>
        <w:fldChar w:fldCharType="begin"/>
      </w:r>
      <w:r>
        <w:instrText xml:space="preserve"> HYPERLINK \l "_Toc7078291" </w:instrText>
      </w:r>
      <w:r>
        <w:fldChar w:fldCharType="separate"/>
      </w:r>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ins w:id="43" w:author="OKMP" w:date="2022-11-28T11:04:00Z">
        <w:r>
          <w:rPr>
            <w:noProof/>
            <w:webHidden/>
          </w:rPr>
          <w:t>21</w:t>
        </w:r>
      </w:ins>
      <w:del w:id="44" w:author="OKMP" w:date="2022-11-28T10:53:00Z">
        <w:r w:rsidR="00877848" w:rsidDel="00DE6146">
          <w:rPr>
            <w:noProof/>
            <w:webHidden/>
          </w:rPr>
          <w:delText>22</w:delText>
        </w:r>
      </w:del>
      <w:r w:rsidR="00493C12">
        <w:rPr>
          <w:noProof/>
          <w:webHidden/>
        </w:rPr>
        <w:fldChar w:fldCharType="end"/>
      </w:r>
      <w:r>
        <w:rPr>
          <w:noProof/>
        </w:rPr>
        <w:fldChar w:fldCharType="end"/>
      </w:r>
    </w:p>
    <w:p w14:paraId="53D0A68A" w14:textId="15500BBA" w:rsidR="00493C12" w:rsidRPr="003177A3" w:rsidRDefault="00DE6146">
      <w:pPr>
        <w:pStyle w:val="Obsah2"/>
        <w:rPr>
          <w:iCs w:val="0"/>
          <w:noProof/>
          <w:sz w:val="22"/>
          <w:szCs w:val="22"/>
        </w:rPr>
      </w:pPr>
      <w:r>
        <w:fldChar w:fldCharType="begin"/>
      </w:r>
      <w:r>
        <w:instrText xml:space="preserve"> HYPERLINK \l "_Toc7078292" </w:instrText>
      </w:r>
      <w:r>
        <w:fldChar w:fldCharType="separate"/>
      </w:r>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ins w:id="45" w:author="OKMP" w:date="2022-11-28T11:04:00Z">
        <w:r>
          <w:rPr>
            <w:noProof/>
            <w:webHidden/>
          </w:rPr>
          <w:t>21</w:t>
        </w:r>
      </w:ins>
      <w:del w:id="46" w:author="OKMP" w:date="2022-11-28T10:53:00Z">
        <w:r w:rsidR="00877848" w:rsidDel="00DE6146">
          <w:rPr>
            <w:noProof/>
            <w:webHidden/>
          </w:rPr>
          <w:delText>22</w:delText>
        </w:r>
      </w:del>
      <w:r w:rsidR="00493C12">
        <w:rPr>
          <w:noProof/>
          <w:webHidden/>
        </w:rPr>
        <w:fldChar w:fldCharType="end"/>
      </w:r>
      <w:r>
        <w:rPr>
          <w:noProof/>
        </w:rPr>
        <w:fldChar w:fldCharType="end"/>
      </w:r>
    </w:p>
    <w:p w14:paraId="0691D7A0" w14:textId="0B2D7EA7" w:rsidR="00493C12" w:rsidRPr="003177A3" w:rsidRDefault="00DE6146">
      <w:pPr>
        <w:pStyle w:val="Obsah2"/>
        <w:rPr>
          <w:iCs w:val="0"/>
          <w:noProof/>
          <w:sz w:val="22"/>
          <w:szCs w:val="22"/>
        </w:rPr>
      </w:pPr>
      <w:r>
        <w:fldChar w:fldCharType="begin"/>
      </w:r>
      <w:r>
        <w:instrText xml:space="preserve"> HYPERLINK \l "_Toc7078293" </w:instrText>
      </w:r>
      <w:r>
        <w:fldChar w:fldCharType="separate"/>
      </w:r>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ins w:id="47" w:author="OKMP" w:date="2022-11-28T11:04:00Z">
        <w:r>
          <w:rPr>
            <w:noProof/>
            <w:webHidden/>
          </w:rPr>
          <w:t>22</w:t>
        </w:r>
      </w:ins>
      <w:del w:id="48" w:author="OKMP" w:date="2022-11-28T10:53:00Z">
        <w:r w:rsidR="00877848" w:rsidDel="00DE6146">
          <w:rPr>
            <w:noProof/>
            <w:webHidden/>
          </w:rPr>
          <w:delText>23</w:delText>
        </w:r>
      </w:del>
      <w:r w:rsidR="00493C12">
        <w:rPr>
          <w:noProof/>
          <w:webHidden/>
        </w:rPr>
        <w:fldChar w:fldCharType="end"/>
      </w:r>
      <w:r>
        <w:rPr>
          <w:noProof/>
        </w:rPr>
        <w:fldChar w:fldCharType="end"/>
      </w:r>
    </w:p>
    <w:p w14:paraId="2409C049" w14:textId="6DE7B6B8" w:rsidR="00493C12" w:rsidRPr="003177A3" w:rsidRDefault="00DE6146">
      <w:pPr>
        <w:pStyle w:val="Obsah2"/>
        <w:rPr>
          <w:iCs w:val="0"/>
          <w:noProof/>
          <w:sz w:val="22"/>
          <w:szCs w:val="22"/>
        </w:rPr>
      </w:pPr>
      <w:r>
        <w:fldChar w:fldCharType="begin"/>
      </w:r>
      <w:r>
        <w:instrText xml:space="preserve"> HYPERLINK \l "_Toc7078294" </w:instrText>
      </w:r>
      <w:r>
        <w:fldChar w:fldCharType="separate"/>
      </w:r>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ins w:id="49" w:author="OKMP" w:date="2022-11-28T11:04:00Z">
        <w:r>
          <w:rPr>
            <w:noProof/>
            <w:webHidden/>
          </w:rPr>
          <w:t>24</w:t>
        </w:r>
      </w:ins>
      <w:del w:id="50" w:author="OKMP" w:date="2022-11-28T10:53:00Z">
        <w:r w:rsidR="00877848" w:rsidDel="00DE6146">
          <w:rPr>
            <w:noProof/>
            <w:webHidden/>
          </w:rPr>
          <w:delText>25</w:delText>
        </w:r>
      </w:del>
      <w:r w:rsidR="00493C12">
        <w:rPr>
          <w:noProof/>
          <w:webHidden/>
        </w:rPr>
        <w:fldChar w:fldCharType="end"/>
      </w:r>
      <w:r>
        <w:rPr>
          <w:noProof/>
        </w:rPr>
        <w:fldChar w:fldCharType="end"/>
      </w:r>
    </w:p>
    <w:p w14:paraId="25227BF9" w14:textId="20A59C41" w:rsidR="00493C12" w:rsidRPr="003177A3" w:rsidRDefault="00DE6146">
      <w:pPr>
        <w:pStyle w:val="Obsah2"/>
        <w:rPr>
          <w:iCs w:val="0"/>
          <w:noProof/>
          <w:sz w:val="22"/>
          <w:szCs w:val="22"/>
        </w:rPr>
      </w:pPr>
      <w:r>
        <w:fldChar w:fldCharType="begin"/>
      </w:r>
      <w:r>
        <w:instrText xml:space="preserve"> HYPERLINK \l "_Toc7078295" </w:instrText>
      </w:r>
      <w:r>
        <w:fldChar w:fldCharType="separate"/>
      </w:r>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ins w:id="51" w:author="OKMP" w:date="2022-11-28T11:04:00Z">
        <w:r>
          <w:rPr>
            <w:noProof/>
            <w:webHidden/>
          </w:rPr>
          <w:t>25</w:t>
        </w:r>
      </w:ins>
      <w:del w:id="52" w:author="OKMP" w:date="2022-11-28T10:53:00Z">
        <w:r w:rsidR="00877848" w:rsidDel="00DE6146">
          <w:rPr>
            <w:noProof/>
            <w:webHidden/>
          </w:rPr>
          <w:delText>26</w:delText>
        </w:r>
      </w:del>
      <w:r w:rsidR="00493C12">
        <w:rPr>
          <w:noProof/>
          <w:webHidden/>
        </w:rPr>
        <w:fldChar w:fldCharType="end"/>
      </w:r>
      <w:r>
        <w:rPr>
          <w:noProof/>
        </w:rPr>
        <w:fldChar w:fldCharType="end"/>
      </w:r>
    </w:p>
    <w:p w14:paraId="36FAD5ED" w14:textId="11254D8C" w:rsidR="00493C12" w:rsidRPr="003177A3" w:rsidRDefault="00DE6146">
      <w:pPr>
        <w:pStyle w:val="Obsah2"/>
        <w:rPr>
          <w:iCs w:val="0"/>
          <w:noProof/>
          <w:sz w:val="22"/>
          <w:szCs w:val="22"/>
        </w:rPr>
      </w:pPr>
      <w:r>
        <w:fldChar w:fldCharType="begin"/>
      </w:r>
      <w:r>
        <w:instrText xml:space="preserve"> HYPERLINK \l "_Toc7078296" </w:instrText>
      </w:r>
      <w:r>
        <w:fldChar w:fldCharType="separate"/>
      </w:r>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ins w:id="53" w:author="OKMP" w:date="2022-11-28T11:04:00Z">
        <w:r>
          <w:rPr>
            <w:noProof/>
            <w:webHidden/>
          </w:rPr>
          <w:t>26</w:t>
        </w:r>
      </w:ins>
      <w:del w:id="54" w:author="OKMP" w:date="2022-11-28T10:53:00Z">
        <w:r w:rsidR="00877848" w:rsidDel="00DE6146">
          <w:rPr>
            <w:noProof/>
            <w:webHidden/>
          </w:rPr>
          <w:delText>27</w:delText>
        </w:r>
      </w:del>
      <w:r w:rsidR="00493C12">
        <w:rPr>
          <w:noProof/>
          <w:webHidden/>
        </w:rPr>
        <w:fldChar w:fldCharType="end"/>
      </w:r>
      <w:r>
        <w:rPr>
          <w:noProof/>
        </w:rPr>
        <w:fldChar w:fldCharType="end"/>
      </w:r>
    </w:p>
    <w:p w14:paraId="4FEDB01A" w14:textId="6BB3843C" w:rsidR="00493C12" w:rsidRPr="003177A3" w:rsidRDefault="00DE6146">
      <w:pPr>
        <w:pStyle w:val="Obsah2"/>
        <w:rPr>
          <w:iCs w:val="0"/>
          <w:noProof/>
          <w:sz w:val="22"/>
          <w:szCs w:val="22"/>
        </w:rPr>
      </w:pPr>
      <w:r>
        <w:fldChar w:fldCharType="begin"/>
      </w:r>
      <w:r>
        <w:instrText xml:space="preserve"> HYPERLINK \l "_Toc7078297" </w:instrText>
      </w:r>
      <w:r>
        <w:fldChar w:fldCharType="separate"/>
      </w:r>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ins w:id="55" w:author="OKMP" w:date="2022-11-28T11:04:00Z">
        <w:r>
          <w:rPr>
            <w:noProof/>
            <w:webHidden/>
          </w:rPr>
          <w:t>28</w:t>
        </w:r>
      </w:ins>
      <w:del w:id="56" w:author="OKMP" w:date="2022-11-28T10:53:00Z">
        <w:r w:rsidR="00877848" w:rsidDel="00DE6146">
          <w:rPr>
            <w:noProof/>
            <w:webHidden/>
          </w:rPr>
          <w:delText>29</w:delText>
        </w:r>
      </w:del>
      <w:r w:rsidR="00493C12">
        <w:rPr>
          <w:noProof/>
          <w:webHidden/>
        </w:rPr>
        <w:fldChar w:fldCharType="end"/>
      </w:r>
      <w:r>
        <w:rPr>
          <w:noProof/>
        </w:rPr>
        <w:fldChar w:fldCharType="end"/>
      </w:r>
    </w:p>
    <w:p w14:paraId="6C89A877" w14:textId="4A24BBBF" w:rsidR="00493C12" w:rsidRPr="003177A3" w:rsidRDefault="00DE6146">
      <w:pPr>
        <w:pStyle w:val="Obsah2"/>
        <w:rPr>
          <w:iCs w:val="0"/>
          <w:noProof/>
          <w:sz w:val="22"/>
          <w:szCs w:val="22"/>
        </w:rPr>
      </w:pPr>
      <w:r>
        <w:fldChar w:fldCharType="begin"/>
      </w:r>
      <w:r>
        <w:instrText xml:space="preserve"> HYPERLINK \l "_Toc7078298" </w:instrText>
      </w:r>
      <w:r>
        <w:fldChar w:fldCharType="separate"/>
      </w:r>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ins w:id="57" w:author="OKMP" w:date="2022-11-28T11:04:00Z">
        <w:r>
          <w:rPr>
            <w:noProof/>
            <w:webHidden/>
          </w:rPr>
          <w:t>29</w:t>
        </w:r>
      </w:ins>
      <w:del w:id="58" w:author="OKMP" w:date="2022-11-28T10:53:00Z">
        <w:r w:rsidR="00877848" w:rsidDel="00DE6146">
          <w:rPr>
            <w:noProof/>
            <w:webHidden/>
          </w:rPr>
          <w:delText>30</w:delText>
        </w:r>
      </w:del>
      <w:r w:rsidR="00493C12">
        <w:rPr>
          <w:noProof/>
          <w:webHidden/>
        </w:rPr>
        <w:fldChar w:fldCharType="end"/>
      </w:r>
      <w:r>
        <w:rPr>
          <w:noProof/>
        </w:rPr>
        <w:fldChar w:fldCharType="end"/>
      </w:r>
    </w:p>
    <w:p w14:paraId="7810C0F5" w14:textId="7BFC5F7D" w:rsidR="00493C12" w:rsidRPr="003177A3" w:rsidRDefault="00DE6146">
      <w:pPr>
        <w:pStyle w:val="Obsah2"/>
        <w:rPr>
          <w:iCs w:val="0"/>
          <w:noProof/>
          <w:sz w:val="22"/>
          <w:szCs w:val="22"/>
        </w:rPr>
      </w:pPr>
      <w:r>
        <w:fldChar w:fldCharType="begin"/>
      </w:r>
      <w:r>
        <w:instrText xml:space="preserve"> HYPERLINK \l "_Toc7078299" </w:instrText>
      </w:r>
      <w:r>
        <w:fldChar w:fldCharType="separate"/>
      </w:r>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ins w:id="59" w:author="OKMP" w:date="2022-11-28T11:04:00Z">
        <w:r>
          <w:rPr>
            <w:noProof/>
            <w:webHidden/>
          </w:rPr>
          <w:t>29</w:t>
        </w:r>
      </w:ins>
      <w:del w:id="60" w:author="OKMP" w:date="2022-11-28T10:53:00Z">
        <w:r w:rsidR="00877848" w:rsidDel="00DE6146">
          <w:rPr>
            <w:noProof/>
            <w:webHidden/>
          </w:rPr>
          <w:delText>30</w:delText>
        </w:r>
      </w:del>
      <w:r w:rsidR="00493C12">
        <w:rPr>
          <w:noProof/>
          <w:webHidden/>
        </w:rPr>
        <w:fldChar w:fldCharType="end"/>
      </w:r>
      <w:r>
        <w:rPr>
          <w:noProof/>
        </w:rPr>
        <w:fldChar w:fldCharType="end"/>
      </w:r>
    </w:p>
    <w:p w14:paraId="35C76E37" w14:textId="35ABB652" w:rsidR="00493C12" w:rsidRPr="003177A3" w:rsidRDefault="00DE6146">
      <w:pPr>
        <w:pStyle w:val="Obsah2"/>
        <w:rPr>
          <w:iCs w:val="0"/>
          <w:noProof/>
          <w:sz w:val="22"/>
          <w:szCs w:val="22"/>
        </w:rPr>
      </w:pPr>
      <w:r>
        <w:fldChar w:fldCharType="begin"/>
      </w:r>
      <w:r>
        <w:instrText xml:space="preserve"> HYPERLINK \l "_Toc7078300" </w:instrText>
      </w:r>
      <w:r>
        <w:fldChar w:fldCharType="separate"/>
      </w:r>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ins w:id="61" w:author="OKMP" w:date="2022-11-28T11:04:00Z">
        <w:r>
          <w:rPr>
            <w:noProof/>
            <w:webHidden/>
          </w:rPr>
          <w:t>30</w:t>
        </w:r>
      </w:ins>
      <w:del w:id="62" w:author="OKMP" w:date="2022-11-28T10:53:00Z">
        <w:r w:rsidR="00877848" w:rsidDel="00DE6146">
          <w:rPr>
            <w:noProof/>
            <w:webHidden/>
          </w:rPr>
          <w:delText>31</w:delText>
        </w:r>
      </w:del>
      <w:r w:rsidR="00493C12">
        <w:rPr>
          <w:noProof/>
          <w:webHidden/>
        </w:rPr>
        <w:fldChar w:fldCharType="end"/>
      </w:r>
      <w:r>
        <w:rPr>
          <w:noProof/>
        </w:rPr>
        <w:fldChar w:fldCharType="end"/>
      </w:r>
    </w:p>
    <w:p w14:paraId="3EDC0D85" w14:textId="600D81A7" w:rsidR="00493C12" w:rsidRPr="003177A3" w:rsidRDefault="00DE6146">
      <w:pPr>
        <w:pStyle w:val="Obsah1"/>
        <w:rPr>
          <w:b w:val="0"/>
          <w:bCs w:val="0"/>
          <w:noProof/>
          <w:sz w:val="22"/>
          <w:szCs w:val="22"/>
        </w:rPr>
      </w:pPr>
      <w:r>
        <w:fldChar w:fldCharType="begin"/>
      </w:r>
      <w:r>
        <w:instrText xml:space="preserve"> HYPERLINK \l "_Toc7078301" </w:instrText>
      </w:r>
      <w:r>
        <w:fldChar w:fldCharType="separate"/>
      </w:r>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ins w:id="63" w:author="OKMP" w:date="2022-11-28T11:04:00Z">
        <w:r>
          <w:rPr>
            <w:noProof/>
            <w:webHidden/>
          </w:rPr>
          <w:t>30</w:t>
        </w:r>
      </w:ins>
      <w:del w:id="64" w:author="OKMP" w:date="2022-11-28T10:53:00Z">
        <w:r w:rsidR="00877848" w:rsidDel="00DE6146">
          <w:rPr>
            <w:noProof/>
            <w:webHidden/>
          </w:rPr>
          <w:delText>32</w:delText>
        </w:r>
      </w:del>
      <w:r w:rsidR="00493C12">
        <w:rPr>
          <w:noProof/>
          <w:webHidden/>
        </w:rPr>
        <w:fldChar w:fldCharType="end"/>
      </w:r>
      <w:r>
        <w:rPr>
          <w:noProof/>
        </w:rPr>
        <w:fldChar w:fldCharType="end"/>
      </w:r>
    </w:p>
    <w:p w14:paraId="1AFF837B" w14:textId="3AFC7EC0" w:rsidR="00493C12" w:rsidRPr="003177A3" w:rsidRDefault="00DE6146">
      <w:pPr>
        <w:pStyle w:val="Obsah2"/>
        <w:rPr>
          <w:iCs w:val="0"/>
          <w:noProof/>
          <w:sz w:val="22"/>
          <w:szCs w:val="22"/>
        </w:rPr>
      </w:pPr>
      <w:r>
        <w:fldChar w:fldCharType="begin"/>
      </w:r>
      <w:r>
        <w:instrText xml:space="preserve"> HYPERLINK \l "_Toc7078302" </w:instrText>
      </w:r>
      <w:r>
        <w:fldChar w:fldCharType="separate"/>
      </w:r>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ins w:id="65" w:author="OKMP" w:date="2022-11-28T11:04:00Z">
        <w:r>
          <w:rPr>
            <w:noProof/>
            <w:webHidden/>
          </w:rPr>
          <w:t>31</w:t>
        </w:r>
      </w:ins>
      <w:del w:id="66" w:author="OKMP" w:date="2022-11-28T10:53:00Z">
        <w:r w:rsidR="00877848" w:rsidDel="00DE6146">
          <w:rPr>
            <w:noProof/>
            <w:webHidden/>
          </w:rPr>
          <w:delText>33</w:delText>
        </w:r>
      </w:del>
      <w:r w:rsidR="00493C12">
        <w:rPr>
          <w:noProof/>
          <w:webHidden/>
        </w:rPr>
        <w:fldChar w:fldCharType="end"/>
      </w:r>
      <w:r>
        <w:rPr>
          <w:noProof/>
        </w:rPr>
        <w:fldChar w:fldCharType="end"/>
      </w:r>
    </w:p>
    <w:p w14:paraId="5763C931" w14:textId="60BF9EE6" w:rsidR="00493C12" w:rsidRPr="003177A3" w:rsidRDefault="00DE6146">
      <w:pPr>
        <w:pStyle w:val="Obsah3"/>
        <w:rPr>
          <w:noProof/>
          <w:sz w:val="22"/>
          <w:szCs w:val="22"/>
          <w:lang w:val="sk-SK" w:eastAsia="sk-SK"/>
        </w:rPr>
      </w:pPr>
      <w:r>
        <w:fldChar w:fldCharType="begin"/>
      </w:r>
      <w:r>
        <w:instrText xml:space="preserve"> HYPERLINK \l "_Toc7078303" </w:instrText>
      </w:r>
      <w:r>
        <w:fldChar w:fldCharType="separate"/>
      </w:r>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ins w:id="67" w:author="OKMP" w:date="2022-11-28T11:04:00Z">
        <w:r>
          <w:rPr>
            <w:noProof/>
            <w:webHidden/>
          </w:rPr>
          <w:t>31</w:t>
        </w:r>
      </w:ins>
      <w:del w:id="68" w:author="OKMP" w:date="2022-11-28T10:53:00Z">
        <w:r w:rsidR="00877848" w:rsidDel="00DE6146">
          <w:rPr>
            <w:noProof/>
            <w:webHidden/>
          </w:rPr>
          <w:delText>33</w:delText>
        </w:r>
      </w:del>
      <w:r w:rsidR="00493C12">
        <w:rPr>
          <w:noProof/>
          <w:webHidden/>
        </w:rPr>
        <w:fldChar w:fldCharType="end"/>
      </w:r>
      <w:r>
        <w:rPr>
          <w:noProof/>
        </w:rPr>
        <w:fldChar w:fldCharType="end"/>
      </w:r>
    </w:p>
    <w:p w14:paraId="2A2A4FE4" w14:textId="515FEFE1" w:rsidR="00493C12" w:rsidRPr="003177A3" w:rsidRDefault="00DE6146">
      <w:pPr>
        <w:pStyle w:val="Obsah3"/>
        <w:rPr>
          <w:noProof/>
          <w:sz w:val="22"/>
          <w:szCs w:val="22"/>
          <w:lang w:val="sk-SK" w:eastAsia="sk-SK"/>
        </w:rPr>
      </w:pPr>
      <w:r>
        <w:fldChar w:fldCharType="begin"/>
      </w:r>
      <w:r>
        <w:instrText xml:space="preserve"> HYPERLINK \l "_Toc7078304" </w:instrText>
      </w:r>
      <w:r>
        <w:fldChar w:fldCharType="separate"/>
      </w:r>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ins w:id="69" w:author="OKMP" w:date="2022-11-28T11:04:00Z">
        <w:r>
          <w:rPr>
            <w:noProof/>
            <w:webHidden/>
          </w:rPr>
          <w:t>34</w:t>
        </w:r>
      </w:ins>
      <w:del w:id="70" w:author="OKMP" w:date="2022-11-28T10:53:00Z">
        <w:r w:rsidR="00877848" w:rsidDel="00DE6146">
          <w:rPr>
            <w:noProof/>
            <w:webHidden/>
          </w:rPr>
          <w:delText>35</w:delText>
        </w:r>
      </w:del>
      <w:r w:rsidR="00493C12">
        <w:rPr>
          <w:noProof/>
          <w:webHidden/>
        </w:rPr>
        <w:fldChar w:fldCharType="end"/>
      </w:r>
      <w:r>
        <w:rPr>
          <w:noProof/>
        </w:rPr>
        <w:fldChar w:fldCharType="end"/>
      </w:r>
    </w:p>
    <w:p w14:paraId="3447B7AB" w14:textId="6FC077C2" w:rsidR="00493C12" w:rsidRPr="003177A3" w:rsidRDefault="00DE6146">
      <w:pPr>
        <w:pStyle w:val="Obsah2"/>
        <w:rPr>
          <w:iCs w:val="0"/>
          <w:noProof/>
          <w:sz w:val="22"/>
          <w:szCs w:val="22"/>
        </w:rPr>
      </w:pPr>
      <w:r>
        <w:fldChar w:fldCharType="begin"/>
      </w:r>
      <w:r>
        <w:instrText xml:space="preserve"> HYPERLINK \l "_Toc7078305" </w:instrText>
      </w:r>
      <w:r>
        <w:fldChar w:fldCharType="separate"/>
      </w:r>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ins w:id="71" w:author="OKMP" w:date="2022-11-28T11:04:00Z">
        <w:r>
          <w:rPr>
            <w:noProof/>
            <w:webHidden/>
          </w:rPr>
          <w:t>34</w:t>
        </w:r>
      </w:ins>
      <w:del w:id="72" w:author="OKMP" w:date="2022-11-28T10:53:00Z">
        <w:r w:rsidR="00877848" w:rsidDel="00DE6146">
          <w:rPr>
            <w:noProof/>
            <w:webHidden/>
          </w:rPr>
          <w:delText>36</w:delText>
        </w:r>
      </w:del>
      <w:r w:rsidR="00493C12">
        <w:rPr>
          <w:noProof/>
          <w:webHidden/>
        </w:rPr>
        <w:fldChar w:fldCharType="end"/>
      </w:r>
      <w:r>
        <w:rPr>
          <w:noProof/>
        </w:rPr>
        <w:fldChar w:fldCharType="end"/>
      </w:r>
    </w:p>
    <w:p w14:paraId="3E5DECCB" w14:textId="5713DDF5" w:rsidR="00493C12" w:rsidRPr="003177A3" w:rsidRDefault="00DE6146">
      <w:pPr>
        <w:pStyle w:val="Obsah2"/>
        <w:rPr>
          <w:iCs w:val="0"/>
          <w:noProof/>
          <w:sz w:val="22"/>
          <w:szCs w:val="22"/>
        </w:rPr>
      </w:pPr>
      <w:r>
        <w:fldChar w:fldCharType="begin"/>
      </w:r>
      <w:r>
        <w:instrText xml:space="preserve"> HYPERLINK \l "_Toc7078306" </w:instrText>
      </w:r>
      <w:r>
        <w:fldChar w:fldCharType="separate"/>
      </w:r>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ins w:id="73" w:author="OKMP" w:date="2022-11-28T11:04:00Z">
        <w:r>
          <w:rPr>
            <w:noProof/>
            <w:webHidden/>
          </w:rPr>
          <w:t>35</w:t>
        </w:r>
      </w:ins>
      <w:del w:id="74" w:author="OKMP" w:date="2022-11-28T10:53:00Z">
        <w:r w:rsidR="00877848" w:rsidDel="00DE6146">
          <w:rPr>
            <w:noProof/>
            <w:webHidden/>
          </w:rPr>
          <w:delText>37</w:delText>
        </w:r>
      </w:del>
      <w:r w:rsidR="00493C12">
        <w:rPr>
          <w:noProof/>
          <w:webHidden/>
        </w:rPr>
        <w:fldChar w:fldCharType="end"/>
      </w:r>
      <w:r>
        <w:rPr>
          <w:noProof/>
        </w:rPr>
        <w:fldChar w:fldCharType="end"/>
      </w:r>
    </w:p>
    <w:p w14:paraId="34520123" w14:textId="444A19E4" w:rsidR="00493C12" w:rsidRPr="003177A3" w:rsidRDefault="00DE6146">
      <w:pPr>
        <w:pStyle w:val="Obsah2"/>
        <w:rPr>
          <w:iCs w:val="0"/>
          <w:noProof/>
          <w:sz w:val="22"/>
          <w:szCs w:val="22"/>
        </w:rPr>
      </w:pPr>
      <w:r>
        <w:fldChar w:fldCharType="begin"/>
      </w:r>
      <w:r>
        <w:instrText xml:space="preserve"> HYPERLINK \l "_Toc7078307" </w:instrText>
      </w:r>
      <w:r>
        <w:fldChar w:fldCharType="separate"/>
      </w:r>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ins w:id="75" w:author="OKMP" w:date="2022-11-28T11:04:00Z">
        <w:r>
          <w:rPr>
            <w:noProof/>
            <w:webHidden/>
          </w:rPr>
          <w:t>35</w:t>
        </w:r>
      </w:ins>
      <w:del w:id="76" w:author="OKMP" w:date="2022-11-28T10:53:00Z">
        <w:r w:rsidR="00877848" w:rsidDel="00DE6146">
          <w:rPr>
            <w:noProof/>
            <w:webHidden/>
          </w:rPr>
          <w:delText>37</w:delText>
        </w:r>
      </w:del>
      <w:r w:rsidR="00493C12">
        <w:rPr>
          <w:noProof/>
          <w:webHidden/>
        </w:rPr>
        <w:fldChar w:fldCharType="end"/>
      </w:r>
      <w:r>
        <w:rPr>
          <w:noProof/>
        </w:rPr>
        <w:fldChar w:fldCharType="end"/>
      </w:r>
    </w:p>
    <w:p w14:paraId="490269F1" w14:textId="6D677E75" w:rsidR="00493C12" w:rsidRPr="003177A3" w:rsidRDefault="00DE6146">
      <w:pPr>
        <w:pStyle w:val="Obsah2"/>
        <w:rPr>
          <w:iCs w:val="0"/>
          <w:noProof/>
          <w:sz w:val="22"/>
          <w:szCs w:val="22"/>
        </w:rPr>
      </w:pPr>
      <w:r>
        <w:fldChar w:fldCharType="begin"/>
      </w:r>
      <w:r>
        <w:instrText xml:space="preserve"> HYPERLINK \l "_Toc7078308" </w:instrText>
      </w:r>
      <w:r>
        <w:fldChar w:fldCharType="separate"/>
      </w:r>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ins w:id="77" w:author="OKMP" w:date="2022-11-28T11:04:00Z">
        <w:r>
          <w:rPr>
            <w:noProof/>
            <w:webHidden/>
          </w:rPr>
          <w:t>36</w:t>
        </w:r>
      </w:ins>
      <w:del w:id="78" w:author="OKMP" w:date="2022-11-28T10:53:00Z">
        <w:r w:rsidR="00877848" w:rsidDel="00DE6146">
          <w:rPr>
            <w:noProof/>
            <w:webHidden/>
          </w:rPr>
          <w:delText>37</w:delText>
        </w:r>
      </w:del>
      <w:r w:rsidR="00493C12">
        <w:rPr>
          <w:noProof/>
          <w:webHidden/>
        </w:rPr>
        <w:fldChar w:fldCharType="end"/>
      </w:r>
      <w:r>
        <w:rPr>
          <w:noProof/>
        </w:rPr>
        <w:fldChar w:fldCharType="end"/>
      </w:r>
    </w:p>
    <w:p w14:paraId="7CA70E4D" w14:textId="4BAEFEFC" w:rsidR="00493C12" w:rsidRPr="003177A3" w:rsidRDefault="00DE6146">
      <w:pPr>
        <w:pStyle w:val="Obsah2"/>
        <w:rPr>
          <w:iCs w:val="0"/>
          <w:noProof/>
          <w:sz w:val="22"/>
          <w:szCs w:val="22"/>
        </w:rPr>
      </w:pPr>
      <w:r>
        <w:fldChar w:fldCharType="begin"/>
      </w:r>
      <w:r>
        <w:instrText xml:space="preserve"> HYPERLINK \l "_Toc7078309" </w:instrText>
      </w:r>
      <w:r>
        <w:fldChar w:fldCharType="separate"/>
      </w:r>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ins w:id="79" w:author="OKMP" w:date="2022-11-28T11:04:00Z">
        <w:r>
          <w:rPr>
            <w:noProof/>
            <w:webHidden/>
          </w:rPr>
          <w:t>36</w:t>
        </w:r>
      </w:ins>
      <w:del w:id="80" w:author="OKMP" w:date="2022-11-28T10:53:00Z">
        <w:r w:rsidR="00877848" w:rsidDel="00DE6146">
          <w:rPr>
            <w:noProof/>
            <w:webHidden/>
          </w:rPr>
          <w:delText>37</w:delText>
        </w:r>
      </w:del>
      <w:r w:rsidR="00493C12">
        <w:rPr>
          <w:noProof/>
          <w:webHidden/>
        </w:rPr>
        <w:fldChar w:fldCharType="end"/>
      </w:r>
      <w:r>
        <w:rPr>
          <w:noProof/>
        </w:rPr>
        <w:fldChar w:fldCharType="end"/>
      </w:r>
    </w:p>
    <w:p w14:paraId="2FDC9251" w14:textId="1E8A4C38" w:rsidR="00493C12" w:rsidRPr="003177A3" w:rsidRDefault="00DE6146">
      <w:pPr>
        <w:pStyle w:val="Obsah2"/>
        <w:rPr>
          <w:iCs w:val="0"/>
          <w:noProof/>
          <w:sz w:val="22"/>
          <w:szCs w:val="22"/>
        </w:rPr>
      </w:pPr>
      <w:r>
        <w:fldChar w:fldCharType="begin"/>
      </w:r>
      <w:r>
        <w:instrText xml:space="preserve"> HYPERLINK \l "_Toc7078310" </w:instrText>
      </w:r>
      <w:r>
        <w:fldChar w:fldCharType="separate"/>
      </w:r>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ins w:id="81" w:author="OKMP" w:date="2022-11-28T11:04:00Z">
        <w:r>
          <w:rPr>
            <w:noProof/>
            <w:webHidden/>
          </w:rPr>
          <w:t>37</w:t>
        </w:r>
      </w:ins>
      <w:del w:id="82" w:author="OKMP" w:date="2022-11-28T10:53:00Z">
        <w:r w:rsidR="00877848" w:rsidDel="00DE6146">
          <w:rPr>
            <w:noProof/>
            <w:webHidden/>
          </w:rPr>
          <w:delText>38</w:delText>
        </w:r>
      </w:del>
      <w:r w:rsidR="00493C12">
        <w:rPr>
          <w:noProof/>
          <w:webHidden/>
        </w:rPr>
        <w:fldChar w:fldCharType="end"/>
      </w:r>
      <w:r>
        <w:rPr>
          <w:noProof/>
        </w:rPr>
        <w:fldChar w:fldCharType="end"/>
      </w:r>
    </w:p>
    <w:p w14:paraId="3BE5E818" w14:textId="5D7B1F3E" w:rsidR="00493C12" w:rsidRPr="003177A3" w:rsidRDefault="00DE6146">
      <w:pPr>
        <w:pStyle w:val="Obsah2"/>
        <w:rPr>
          <w:iCs w:val="0"/>
          <w:noProof/>
          <w:sz w:val="22"/>
          <w:szCs w:val="22"/>
        </w:rPr>
      </w:pPr>
      <w:r>
        <w:fldChar w:fldCharType="begin"/>
      </w:r>
      <w:r>
        <w:instrText xml:space="preserve"> HYPERLINK \l "_Toc7078311" </w:instrText>
      </w:r>
      <w:r>
        <w:fldChar w:fldCharType="separate"/>
      </w:r>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ins w:id="83" w:author="OKMP" w:date="2022-11-28T11:04:00Z">
        <w:r>
          <w:rPr>
            <w:noProof/>
            <w:webHidden/>
          </w:rPr>
          <w:t>37</w:t>
        </w:r>
      </w:ins>
      <w:del w:id="84" w:author="OKMP" w:date="2022-11-28T10:53:00Z">
        <w:r w:rsidR="00877848" w:rsidDel="00DE6146">
          <w:rPr>
            <w:noProof/>
            <w:webHidden/>
          </w:rPr>
          <w:delText>39</w:delText>
        </w:r>
      </w:del>
      <w:r w:rsidR="00493C12">
        <w:rPr>
          <w:noProof/>
          <w:webHidden/>
        </w:rPr>
        <w:fldChar w:fldCharType="end"/>
      </w:r>
      <w:r>
        <w:rPr>
          <w:noProof/>
        </w:rPr>
        <w:fldChar w:fldCharType="end"/>
      </w:r>
    </w:p>
    <w:p w14:paraId="7E05C32C" w14:textId="299BBA7B" w:rsidR="00493C12" w:rsidRPr="003177A3" w:rsidRDefault="00DE6146">
      <w:pPr>
        <w:pStyle w:val="Obsah2"/>
        <w:rPr>
          <w:iCs w:val="0"/>
          <w:noProof/>
          <w:sz w:val="22"/>
          <w:szCs w:val="22"/>
        </w:rPr>
      </w:pPr>
      <w:r>
        <w:fldChar w:fldCharType="begin"/>
      </w:r>
      <w:r>
        <w:instrText xml:space="preserve"> HYPERLINK \l "_Toc7078312" </w:instrText>
      </w:r>
      <w:r>
        <w:fldChar w:fldCharType="separate"/>
      </w:r>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ins w:id="85" w:author="OKMP" w:date="2022-11-28T11:04:00Z">
        <w:r>
          <w:rPr>
            <w:noProof/>
            <w:webHidden/>
          </w:rPr>
          <w:t>38</w:t>
        </w:r>
      </w:ins>
      <w:del w:id="86" w:author="OKMP" w:date="2022-11-28T10:53:00Z">
        <w:r w:rsidR="00877848" w:rsidDel="00DE6146">
          <w:rPr>
            <w:noProof/>
            <w:webHidden/>
          </w:rPr>
          <w:delText>40</w:delText>
        </w:r>
      </w:del>
      <w:r w:rsidR="00493C12">
        <w:rPr>
          <w:noProof/>
          <w:webHidden/>
        </w:rPr>
        <w:fldChar w:fldCharType="end"/>
      </w:r>
      <w:r>
        <w:rPr>
          <w:noProof/>
        </w:rPr>
        <w:fldChar w:fldCharType="end"/>
      </w:r>
    </w:p>
    <w:p w14:paraId="3E1D62C0" w14:textId="0418749B" w:rsidR="00493C12" w:rsidRPr="003177A3" w:rsidRDefault="00DE6146">
      <w:pPr>
        <w:pStyle w:val="Obsah3"/>
        <w:rPr>
          <w:noProof/>
          <w:sz w:val="22"/>
          <w:szCs w:val="22"/>
          <w:lang w:val="sk-SK" w:eastAsia="sk-SK"/>
        </w:rPr>
      </w:pPr>
      <w:r>
        <w:fldChar w:fldCharType="begin"/>
      </w:r>
      <w:r>
        <w:instrText xml:space="preserve"> HYPERLINK \l "_Toc7078313" </w:instrText>
      </w:r>
      <w:r>
        <w:fldChar w:fldCharType="separate"/>
      </w:r>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ins w:id="87" w:author="OKMP" w:date="2022-11-28T11:04:00Z">
        <w:r>
          <w:rPr>
            <w:noProof/>
            <w:webHidden/>
          </w:rPr>
          <w:t>38</w:t>
        </w:r>
      </w:ins>
      <w:del w:id="88" w:author="OKMP" w:date="2022-11-28T10:53:00Z">
        <w:r w:rsidR="00877848" w:rsidDel="00DE6146">
          <w:rPr>
            <w:noProof/>
            <w:webHidden/>
          </w:rPr>
          <w:delText>40</w:delText>
        </w:r>
      </w:del>
      <w:r w:rsidR="00493C12">
        <w:rPr>
          <w:noProof/>
          <w:webHidden/>
        </w:rPr>
        <w:fldChar w:fldCharType="end"/>
      </w:r>
      <w:r>
        <w:rPr>
          <w:noProof/>
        </w:rPr>
        <w:fldChar w:fldCharType="end"/>
      </w:r>
    </w:p>
    <w:p w14:paraId="08622BA8" w14:textId="1C82461A" w:rsidR="00493C12" w:rsidRPr="003177A3" w:rsidRDefault="00DE6146">
      <w:pPr>
        <w:pStyle w:val="Obsah3"/>
        <w:rPr>
          <w:noProof/>
          <w:sz w:val="22"/>
          <w:szCs w:val="22"/>
          <w:lang w:val="sk-SK" w:eastAsia="sk-SK"/>
        </w:rPr>
      </w:pPr>
      <w:r>
        <w:fldChar w:fldCharType="begin"/>
      </w:r>
      <w:r>
        <w:instrText xml:space="preserve"> HYPERLINK \l "_Toc7078314" </w:instrText>
      </w:r>
      <w:r>
        <w:fldChar w:fldCharType="separate"/>
      </w:r>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ins w:id="89" w:author="OKMP" w:date="2022-11-28T11:04:00Z">
        <w:r>
          <w:rPr>
            <w:noProof/>
            <w:webHidden/>
          </w:rPr>
          <w:t>44</w:t>
        </w:r>
      </w:ins>
      <w:del w:id="90" w:author="OKMP" w:date="2022-11-28T10:53:00Z">
        <w:r w:rsidR="00877848" w:rsidDel="00DE6146">
          <w:rPr>
            <w:noProof/>
            <w:webHidden/>
          </w:rPr>
          <w:delText>46</w:delText>
        </w:r>
      </w:del>
      <w:r w:rsidR="00493C12">
        <w:rPr>
          <w:noProof/>
          <w:webHidden/>
        </w:rPr>
        <w:fldChar w:fldCharType="end"/>
      </w:r>
      <w:r>
        <w:rPr>
          <w:noProof/>
        </w:rPr>
        <w:fldChar w:fldCharType="end"/>
      </w:r>
    </w:p>
    <w:p w14:paraId="39317F95" w14:textId="30933F59" w:rsidR="00493C12" w:rsidRPr="003177A3" w:rsidRDefault="00DE6146">
      <w:pPr>
        <w:pStyle w:val="Obsah2"/>
        <w:rPr>
          <w:iCs w:val="0"/>
          <w:noProof/>
          <w:sz w:val="22"/>
          <w:szCs w:val="22"/>
        </w:rPr>
      </w:pPr>
      <w:r>
        <w:fldChar w:fldCharType="begin"/>
      </w:r>
      <w:r>
        <w:instrText xml:space="preserve"> HYPERLINK \l "_Toc7078315" </w:instrText>
      </w:r>
      <w:r>
        <w:fldChar w:fldCharType="separate"/>
      </w:r>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ins w:id="91" w:author="OKMP" w:date="2022-11-28T11:04:00Z">
        <w:r>
          <w:rPr>
            <w:noProof/>
            <w:webHidden/>
          </w:rPr>
          <w:t>47</w:t>
        </w:r>
      </w:ins>
      <w:del w:id="92" w:author="OKMP" w:date="2022-11-28T10:53:00Z">
        <w:r w:rsidR="00877848" w:rsidDel="00DE6146">
          <w:rPr>
            <w:noProof/>
            <w:webHidden/>
          </w:rPr>
          <w:delText>49</w:delText>
        </w:r>
      </w:del>
      <w:r w:rsidR="00493C12">
        <w:rPr>
          <w:noProof/>
          <w:webHidden/>
        </w:rPr>
        <w:fldChar w:fldCharType="end"/>
      </w:r>
      <w:r>
        <w:rPr>
          <w:noProof/>
        </w:rPr>
        <w:fldChar w:fldCharType="end"/>
      </w:r>
    </w:p>
    <w:p w14:paraId="3AF84FC5" w14:textId="2E890B2B" w:rsidR="00493C12" w:rsidRPr="003177A3" w:rsidRDefault="00DE6146">
      <w:pPr>
        <w:pStyle w:val="Obsah2"/>
        <w:rPr>
          <w:iCs w:val="0"/>
          <w:noProof/>
          <w:sz w:val="22"/>
          <w:szCs w:val="22"/>
        </w:rPr>
      </w:pPr>
      <w:r>
        <w:fldChar w:fldCharType="begin"/>
      </w:r>
      <w:r>
        <w:instrText xml:space="preserve"> HYPERLINK \l "_Toc7078316" </w:instrText>
      </w:r>
      <w:r>
        <w:fldChar w:fldCharType="separate"/>
      </w:r>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ins w:id="93" w:author="OKMP" w:date="2022-11-28T11:04:00Z">
        <w:r>
          <w:rPr>
            <w:noProof/>
            <w:webHidden/>
          </w:rPr>
          <w:t>48</w:t>
        </w:r>
      </w:ins>
      <w:del w:id="94" w:author="OKMP" w:date="2022-11-28T10:53:00Z">
        <w:r w:rsidR="00877848" w:rsidDel="00DE6146">
          <w:rPr>
            <w:noProof/>
            <w:webHidden/>
          </w:rPr>
          <w:delText>50</w:delText>
        </w:r>
      </w:del>
      <w:r w:rsidR="00493C12">
        <w:rPr>
          <w:noProof/>
          <w:webHidden/>
        </w:rPr>
        <w:fldChar w:fldCharType="end"/>
      </w:r>
      <w:r>
        <w:rPr>
          <w:noProof/>
        </w:rPr>
        <w:fldChar w:fldCharType="end"/>
      </w:r>
    </w:p>
    <w:p w14:paraId="63190DD5" w14:textId="3A09C1E5" w:rsidR="00493C12" w:rsidRPr="003177A3" w:rsidRDefault="00DE6146">
      <w:pPr>
        <w:pStyle w:val="Obsah2"/>
        <w:rPr>
          <w:iCs w:val="0"/>
          <w:noProof/>
          <w:sz w:val="22"/>
          <w:szCs w:val="22"/>
        </w:rPr>
      </w:pPr>
      <w:r>
        <w:fldChar w:fldCharType="begin"/>
      </w:r>
      <w:r>
        <w:instrText xml:space="preserve"> HYPERLINK \l "_Toc7078317" </w:instrText>
      </w:r>
      <w:r>
        <w:fldChar w:fldCharType="separate"/>
      </w:r>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ins w:id="95" w:author="OKMP" w:date="2022-11-28T11:04:00Z">
        <w:r>
          <w:rPr>
            <w:noProof/>
            <w:webHidden/>
          </w:rPr>
          <w:t>49</w:t>
        </w:r>
      </w:ins>
      <w:del w:id="96" w:author="OKMP" w:date="2022-11-28T10:53:00Z">
        <w:r w:rsidR="00877848" w:rsidDel="00DE6146">
          <w:rPr>
            <w:noProof/>
            <w:webHidden/>
          </w:rPr>
          <w:delText>51</w:delText>
        </w:r>
      </w:del>
      <w:r w:rsidR="00493C12">
        <w:rPr>
          <w:noProof/>
          <w:webHidden/>
        </w:rPr>
        <w:fldChar w:fldCharType="end"/>
      </w:r>
      <w:r>
        <w:rPr>
          <w:noProof/>
        </w:rPr>
        <w:fldChar w:fldCharType="end"/>
      </w:r>
    </w:p>
    <w:p w14:paraId="53349957" w14:textId="3C9070EB" w:rsidR="00493C12" w:rsidRPr="003177A3" w:rsidRDefault="00DE6146">
      <w:pPr>
        <w:pStyle w:val="Obsah2"/>
        <w:rPr>
          <w:iCs w:val="0"/>
          <w:noProof/>
          <w:sz w:val="22"/>
          <w:szCs w:val="22"/>
        </w:rPr>
      </w:pPr>
      <w:r>
        <w:fldChar w:fldCharType="begin"/>
      </w:r>
      <w:r>
        <w:instrText xml:space="preserve"> HYPERLINK \l "_Toc7078318" </w:instrText>
      </w:r>
      <w:r>
        <w:fldChar w:fldCharType="separate"/>
      </w:r>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ins w:id="97" w:author="OKMP" w:date="2022-11-28T11:04:00Z">
        <w:r>
          <w:rPr>
            <w:noProof/>
            <w:webHidden/>
          </w:rPr>
          <w:t>49</w:t>
        </w:r>
      </w:ins>
      <w:del w:id="98" w:author="OKMP" w:date="2022-11-28T10:53:00Z">
        <w:r w:rsidR="00877848" w:rsidDel="00DE6146">
          <w:rPr>
            <w:noProof/>
            <w:webHidden/>
          </w:rPr>
          <w:delText>51</w:delText>
        </w:r>
      </w:del>
      <w:r w:rsidR="00493C12">
        <w:rPr>
          <w:noProof/>
          <w:webHidden/>
        </w:rPr>
        <w:fldChar w:fldCharType="end"/>
      </w:r>
      <w:r>
        <w:rPr>
          <w:noProof/>
        </w:rPr>
        <w:fldChar w:fldCharType="end"/>
      </w:r>
    </w:p>
    <w:p w14:paraId="23EB8D34" w14:textId="5F28DAC7" w:rsidR="00493C12" w:rsidRPr="003177A3" w:rsidRDefault="007F09D4">
      <w:pPr>
        <w:pStyle w:val="Obsah2"/>
        <w:rPr>
          <w:iCs w:val="0"/>
          <w:noProof/>
          <w:sz w:val="22"/>
          <w:szCs w:val="22"/>
        </w:rPr>
      </w:pPr>
      <w:r>
        <w:fldChar w:fldCharType="begin"/>
      </w:r>
      <w:r>
        <w:instrText xml:space="preserve"> HYPERLINK \l "_Toc7078319" </w:instrText>
      </w:r>
      <w:r>
        <w:fldChar w:fldCharType="separate"/>
      </w:r>
      <w:r w:rsidR="00493C12" w:rsidRPr="00F61AEE">
        <w:rPr>
          <w:rStyle w:val="Hypertextovprepojenie"/>
          <w:noProof/>
        </w:rPr>
        <w:t>4.1</w:t>
      </w:r>
      <w:r w:rsidR="00493C12" w:rsidRPr="00F13E3B">
        <w:rPr>
          <w:rStyle w:val="Hypertextovprepojenie"/>
          <w:noProof/>
        </w:rPr>
        <w:t>4</w:t>
      </w:r>
      <w:r w:rsidR="00983F81" w:rsidRPr="00F13E3B">
        <w:rPr>
          <w:iCs w:val="0"/>
          <w:noProof/>
        </w:rPr>
        <w:t xml:space="preserve"> </w:t>
      </w:r>
      <w:ins w:id="99" w:author="OKMP" w:date="2022-11-09T08:25:00Z">
        <w:r w:rsidR="0006435B" w:rsidRPr="0006435B">
          <w:rPr>
            <w:rStyle w:val="Hypertextovprepojenie"/>
            <w:noProof/>
          </w:rPr>
          <w:t xml:space="preserve">Dodatočné výdavky a </w:t>
        </w:r>
      </w:ins>
      <w:del w:id="100" w:author="OKMP" w:date="2022-11-09T08:25:00Z">
        <w:r w:rsidR="00493C12" w:rsidRPr="00F61AEE" w:rsidDel="0006435B">
          <w:rPr>
            <w:rStyle w:val="Hypertextovprepojenie"/>
            <w:noProof/>
          </w:rPr>
          <w:delText>R</w:delText>
        </w:r>
      </w:del>
      <w:ins w:id="101" w:author="OKMP" w:date="2022-11-09T10:05:00Z">
        <w:r w:rsidR="00773338">
          <w:rPr>
            <w:rStyle w:val="Hypertextovprepojenie"/>
            <w:noProof/>
          </w:rPr>
          <w:t>r</w:t>
        </w:r>
      </w:ins>
      <w:r w:rsidR="00493C12" w:rsidRPr="00F61AEE">
        <w:rPr>
          <w:rStyle w:val="Hypertextovprepojenie"/>
          <w:noProof/>
        </w:rPr>
        <w:t>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ins w:id="102" w:author="OKMP" w:date="2022-11-28T11:04:00Z">
        <w:r w:rsidR="00DE6146">
          <w:rPr>
            <w:noProof/>
            <w:webHidden/>
          </w:rPr>
          <w:t>50</w:t>
        </w:r>
      </w:ins>
      <w:del w:id="103" w:author="OKMP" w:date="2022-11-28T10:53:00Z">
        <w:r w:rsidR="00877848" w:rsidDel="00DE6146">
          <w:rPr>
            <w:noProof/>
            <w:webHidden/>
          </w:rPr>
          <w:delText>52</w:delText>
        </w:r>
      </w:del>
      <w:r w:rsidR="00493C12">
        <w:rPr>
          <w:noProof/>
          <w:webHidden/>
        </w:rPr>
        <w:fldChar w:fldCharType="end"/>
      </w:r>
      <w:r>
        <w:rPr>
          <w:noProof/>
        </w:rPr>
        <w:fldChar w:fldCharType="end"/>
      </w:r>
    </w:p>
    <w:p w14:paraId="1E94BB44" w14:textId="579513B3" w:rsidR="00493C12" w:rsidRPr="003177A3" w:rsidRDefault="00DE6146">
      <w:pPr>
        <w:pStyle w:val="Obsah1"/>
        <w:rPr>
          <w:b w:val="0"/>
          <w:bCs w:val="0"/>
          <w:noProof/>
          <w:sz w:val="22"/>
          <w:szCs w:val="22"/>
        </w:rPr>
      </w:pPr>
      <w:r>
        <w:lastRenderedPageBreak/>
        <w:fldChar w:fldCharType="begin"/>
      </w:r>
      <w:r>
        <w:instrText xml:space="preserve"> HYPERLINK \l "_Toc7078320" </w:instrText>
      </w:r>
      <w:r>
        <w:fldChar w:fldCharType="separate"/>
      </w:r>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ins w:id="104" w:author="OKMP" w:date="2022-11-28T11:04:00Z">
        <w:r>
          <w:rPr>
            <w:noProof/>
            <w:webHidden/>
          </w:rPr>
          <w:t>54</w:t>
        </w:r>
      </w:ins>
      <w:del w:id="105" w:author="OKMP" w:date="2022-11-28T10:53:00Z">
        <w:r w:rsidR="00877848" w:rsidDel="00DE6146">
          <w:rPr>
            <w:noProof/>
            <w:webHidden/>
          </w:rPr>
          <w:delText>56</w:delText>
        </w:r>
      </w:del>
      <w:r w:rsidR="00493C12">
        <w:rPr>
          <w:noProof/>
          <w:webHidden/>
        </w:rPr>
        <w:fldChar w:fldCharType="end"/>
      </w:r>
      <w:r>
        <w:rPr>
          <w:noProof/>
        </w:rPr>
        <w:fldChar w:fldCharType="end"/>
      </w:r>
    </w:p>
    <w:p w14:paraId="4AE0DC18" w14:textId="5EDBBEAB" w:rsidR="00493C12" w:rsidRPr="003177A3" w:rsidRDefault="00DE6146">
      <w:pPr>
        <w:pStyle w:val="Obsah2"/>
        <w:rPr>
          <w:iCs w:val="0"/>
          <w:noProof/>
          <w:sz w:val="22"/>
          <w:szCs w:val="22"/>
        </w:rPr>
      </w:pPr>
      <w:r>
        <w:fldChar w:fldCharType="begin"/>
      </w:r>
      <w:r>
        <w:instrText xml:space="preserve"> HYPERLINK \l "_Toc7078321" </w:instrText>
      </w:r>
      <w:r>
        <w:fldChar w:fldCharType="separate"/>
      </w:r>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ins w:id="106" w:author="OKMP" w:date="2022-11-28T11:04:00Z">
        <w:r>
          <w:rPr>
            <w:noProof/>
            <w:webHidden/>
          </w:rPr>
          <w:t>54</w:t>
        </w:r>
      </w:ins>
      <w:del w:id="107" w:author="OKMP" w:date="2022-11-28T10:53:00Z">
        <w:r w:rsidR="00877848" w:rsidDel="00DE6146">
          <w:rPr>
            <w:noProof/>
            <w:webHidden/>
          </w:rPr>
          <w:delText>56</w:delText>
        </w:r>
      </w:del>
      <w:r w:rsidR="00493C12">
        <w:rPr>
          <w:noProof/>
          <w:webHidden/>
        </w:rPr>
        <w:fldChar w:fldCharType="end"/>
      </w:r>
      <w:r>
        <w:rPr>
          <w:noProof/>
        </w:rPr>
        <w:fldChar w:fldCharType="end"/>
      </w:r>
    </w:p>
    <w:p w14:paraId="2F686DFF" w14:textId="28FACEFE" w:rsidR="00493C12" w:rsidRPr="003177A3" w:rsidRDefault="00DE6146">
      <w:pPr>
        <w:pStyle w:val="Obsah2"/>
        <w:rPr>
          <w:iCs w:val="0"/>
          <w:noProof/>
          <w:sz w:val="22"/>
          <w:szCs w:val="22"/>
        </w:rPr>
      </w:pPr>
      <w:r>
        <w:fldChar w:fldCharType="begin"/>
      </w:r>
      <w:r>
        <w:instrText xml:space="preserve"> HYPERLINK \l "_Toc7078322" </w:instrText>
      </w:r>
      <w:r>
        <w:fldChar w:fldCharType="separate"/>
      </w:r>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ins w:id="108" w:author="OKMP" w:date="2022-11-28T11:04:00Z">
        <w:r>
          <w:rPr>
            <w:noProof/>
            <w:webHidden/>
          </w:rPr>
          <w:t>56</w:t>
        </w:r>
      </w:ins>
      <w:del w:id="109" w:author="OKMP" w:date="2022-11-28T10:53:00Z">
        <w:r w:rsidR="00877848" w:rsidDel="00DE6146">
          <w:rPr>
            <w:noProof/>
            <w:webHidden/>
          </w:rPr>
          <w:delText>58</w:delText>
        </w:r>
      </w:del>
      <w:r w:rsidR="00493C12">
        <w:rPr>
          <w:noProof/>
          <w:webHidden/>
        </w:rPr>
        <w:fldChar w:fldCharType="end"/>
      </w:r>
      <w:r>
        <w:rPr>
          <w:noProof/>
        </w:rPr>
        <w:fldChar w:fldCharType="end"/>
      </w:r>
    </w:p>
    <w:p w14:paraId="54508AFB" w14:textId="1398D25C" w:rsidR="00493C12" w:rsidRPr="003177A3" w:rsidRDefault="00DE6146">
      <w:pPr>
        <w:pStyle w:val="Obsah2"/>
        <w:rPr>
          <w:iCs w:val="0"/>
          <w:noProof/>
          <w:sz w:val="22"/>
          <w:szCs w:val="22"/>
        </w:rPr>
      </w:pPr>
      <w:r>
        <w:fldChar w:fldCharType="begin"/>
      </w:r>
      <w:r>
        <w:instrText xml:space="preserve"> HYPERLINK \l "_Toc7078323" </w:instrText>
      </w:r>
      <w:r>
        <w:fldChar w:fldCharType="separate"/>
      </w:r>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ins w:id="110" w:author="OKMP" w:date="2022-11-28T11:04:00Z">
        <w:r>
          <w:rPr>
            <w:noProof/>
            <w:webHidden/>
          </w:rPr>
          <w:t>56</w:t>
        </w:r>
      </w:ins>
      <w:del w:id="111" w:author="OKMP" w:date="2022-11-28T10:53:00Z">
        <w:r w:rsidR="00877848" w:rsidDel="00DE6146">
          <w:rPr>
            <w:noProof/>
            <w:webHidden/>
          </w:rPr>
          <w:delText>58</w:delText>
        </w:r>
      </w:del>
      <w:r w:rsidR="00493C12">
        <w:rPr>
          <w:noProof/>
          <w:webHidden/>
        </w:rPr>
        <w:fldChar w:fldCharType="end"/>
      </w:r>
      <w:r>
        <w:rPr>
          <w:noProof/>
        </w:rPr>
        <w:fldChar w:fldCharType="end"/>
      </w:r>
    </w:p>
    <w:p w14:paraId="30F093A1" w14:textId="44D5E764" w:rsidR="00493C12" w:rsidRPr="003177A3" w:rsidRDefault="00DE6146">
      <w:pPr>
        <w:pStyle w:val="Obsah2"/>
        <w:rPr>
          <w:iCs w:val="0"/>
          <w:noProof/>
          <w:sz w:val="22"/>
          <w:szCs w:val="22"/>
        </w:rPr>
      </w:pPr>
      <w:r>
        <w:fldChar w:fldCharType="begin"/>
      </w:r>
      <w:r>
        <w:instrText xml:space="preserve"> HYPERLINK \l "_Toc7078324" </w:instrText>
      </w:r>
      <w:r>
        <w:fldChar w:fldCharType="separate"/>
      </w:r>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ins w:id="112" w:author="OKMP" w:date="2022-11-28T11:04:00Z">
        <w:r>
          <w:rPr>
            <w:noProof/>
            <w:webHidden/>
          </w:rPr>
          <w:t>57</w:t>
        </w:r>
      </w:ins>
      <w:del w:id="113" w:author="OKMP" w:date="2022-11-28T10:53:00Z">
        <w:r w:rsidR="00877848" w:rsidDel="00DE6146">
          <w:rPr>
            <w:noProof/>
            <w:webHidden/>
          </w:rPr>
          <w:delText>59</w:delText>
        </w:r>
      </w:del>
      <w:r w:rsidR="00493C12">
        <w:rPr>
          <w:noProof/>
          <w:webHidden/>
        </w:rPr>
        <w:fldChar w:fldCharType="end"/>
      </w:r>
      <w:r>
        <w:rPr>
          <w:noProof/>
        </w:rPr>
        <w:fldChar w:fldCharType="end"/>
      </w:r>
    </w:p>
    <w:p w14:paraId="185C562A" w14:textId="68D5A4BF" w:rsidR="00493C12" w:rsidRPr="003177A3" w:rsidRDefault="00DE6146">
      <w:pPr>
        <w:pStyle w:val="Obsah2"/>
        <w:rPr>
          <w:iCs w:val="0"/>
          <w:noProof/>
          <w:sz w:val="22"/>
          <w:szCs w:val="22"/>
        </w:rPr>
      </w:pPr>
      <w:r>
        <w:fldChar w:fldCharType="begin"/>
      </w:r>
      <w:r>
        <w:instrText xml:space="preserve"> HYPERLINK \l "_Toc7078325" </w:instrText>
      </w:r>
      <w:r>
        <w:fldChar w:fldCharType="separate"/>
      </w:r>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ins w:id="114" w:author="OKMP" w:date="2022-11-28T11:04:00Z">
        <w:r>
          <w:rPr>
            <w:noProof/>
            <w:webHidden/>
          </w:rPr>
          <w:t>58</w:t>
        </w:r>
      </w:ins>
      <w:del w:id="115" w:author="OKMP" w:date="2022-11-28T10:53:00Z">
        <w:r w:rsidR="00877848" w:rsidDel="00DE6146">
          <w:rPr>
            <w:noProof/>
            <w:webHidden/>
          </w:rPr>
          <w:delText>60</w:delText>
        </w:r>
      </w:del>
      <w:r w:rsidR="00493C12">
        <w:rPr>
          <w:noProof/>
          <w:webHidden/>
        </w:rPr>
        <w:fldChar w:fldCharType="end"/>
      </w:r>
      <w:r>
        <w:rPr>
          <w:noProof/>
        </w:rPr>
        <w:fldChar w:fldCharType="end"/>
      </w:r>
    </w:p>
    <w:p w14:paraId="29625875" w14:textId="078C54A2" w:rsidR="00493C12" w:rsidRPr="003177A3" w:rsidRDefault="00DE6146">
      <w:pPr>
        <w:pStyle w:val="Obsah2"/>
        <w:rPr>
          <w:iCs w:val="0"/>
          <w:noProof/>
          <w:sz w:val="22"/>
          <w:szCs w:val="22"/>
        </w:rPr>
      </w:pPr>
      <w:r>
        <w:fldChar w:fldCharType="begin"/>
      </w:r>
      <w:r>
        <w:instrText xml:space="preserve"> HYPERLINK \l "_Toc7078326" </w:instrText>
      </w:r>
      <w:r>
        <w:fldChar w:fldCharType="separate"/>
      </w:r>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ins w:id="116" w:author="OKMP" w:date="2022-11-28T11:04:00Z">
        <w:r>
          <w:rPr>
            <w:noProof/>
            <w:webHidden/>
          </w:rPr>
          <w:t>59</w:t>
        </w:r>
      </w:ins>
      <w:del w:id="117" w:author="OKMP" w:date="2022-11-28T10:53:00Z">
        <w:r w:rsidR="00877848" w:rsidDel="00DE6146">
          <w:rPr>
            <w:noProof/>
            <w:webHidden/>
          </w:rPr>
          <w:delText>61</w:delText>
        </w:r>
      </w:del>
      <w:r w:rsidR="00493C12">
        <w:rPr>
          <w:noProof/>
          <w:webHidden/>
        </w:rPr>
        <w:fldChar w:fldCharType="end"/>
      </w:r>
      <w:r>
        <w:rPr>
          <w:noProof/>
        </w:rPr>
        <w:fldChar w:fldCharType="end"/>
      </w:r>
    </w:p>
    <w:p w14:paraId="3CE85A1E" w14:textId="284C08E3" w:rsidR="00493C12" w:rsidRPr="003177A3" w:rsidRDefault="00DE6146">
      <w:pPr>
        <w:pStyle w:val="Obsah2"/>
        <w:rPr>
          <w:iCs w:val="0"/>
          <w:noProof/>
          <w:sz w:val="22"/>
          <w:szCs w:val="22"/>
        </w:rPr>
      </w:pPr>
      <w:r>
        <w:fldChar w:fldCharType="begin"/>
      </w:r>
      <w:r>
        <w:instrText xml:space="preserve"> HYPERLINK \l "_Toc7078327" </w:instrText>
      </w:r>
      <w:r>
        <w:fldChar w:fldCharType="separate"/>
      </w:r>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ins w:id="118" w:author="OKMP" w:date="2022-11-28T11:04:00Z">
        <w:r>
          <w:rPr>
            <w:noProof/>
            <w:webHidden/>
          </w:rPr>
          <w:t>59</w:t>
        </w:r>
      </w:ins>
      <w:del w:id="119" w:author="OKMP" w:date="2022-11-28T10:53:00Z">
        <w:r w:rsidR="00877848" w:rsidDel="00DE6146">
          <w:rPr>
            <w:noProof/>
            <w:webHidden/>
          </w:rPr>
          <w:delText>61</w:delText>
        </w:r>
      </w:del>
      <w:r w:rsidR="00493C12">
        <w:rPr>
          <w:noProof/>
          <w:webHidden/>
        </w:rPr>
        <w:fldChar w:fldCharType="end"/>
      </w:r>
      <w:r>
        <w:rPr>
          <w:noProof/>
        </w:rPr>
        <w:fldChar w:fldCharType="end"/>
      </w:r>
    </w:p>
    <w:p w14:paraId="38D61408" w14:textId="2B492B8E" w:rsidR="00493C12" w:rsidRPr="003177A3" w:rsidRDefault="00DE6146">
      <w:pPr>
        <w:pStyle w:val="Obsah2"/>
        <w:rPr>
          <w:iCs w:val="0"/>
          <w:noProof/>
          <w:sz w:val="22"/>
          <w:szCs w:val="22"/>
        </w:rPr>
      </w:pPr>
      <w:r>
        <w:fldChar w:fldCharType="begin"/>
      </w:r>
      <w:r>
        <w:instrText xml:space="preserve"> HYPERLINK \l "_Toc7078328" </w:instrText>
      </w:r>
      <w:r>
        <w:fldChar w:fldCharType="separate"/>
      </w:r>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ins w:id="120" w:author="OKMP" w:date="2022-11-28T11:04:00Z">
        <w:r>
          <w:rPr>
            <w:noProof/>
            <w:webHidden/>
          </w:rPr>
          <w:t>59</w:t>
        </w:r>
      </w:ins>
      <w:del w:id="121" w:author="OKMP" w:date="2022-11-28T10:53:00Z">
        <w:r w:rsidR="00877848" w:rsidDel="00DE6146">
          <w:rPr>
            <w:noProof/>
            <w:webHidden/>
          </w:rPr>
          <w:delText>61</w:delText>
        </w:r>
      </w:del>
      <w:r w:rsidR="00493C12">
        <w:rPr>
          <w:noProof/>
          <w:webHidden/>
        </w:rPr>
        <w:fldChar w:fldCharType="end"/>
      </w:r>
      <w:r>
        <w:rPr>
          <w:noProof/>
        </w:rPr>
        <w:fldChar w:fldCharType="end"/>
      </w:r>
    </w:p>
    <w:p w14:paraId="07CB364D" w14:textId="1CDA4FF0" w:rsidR="00493C12" w:rsidRPr="003177A3" w:rsidRDefault="00DE6146">
      <w:pPr>
        <w:pStyle w:val="Obsah2"/>
        <w:rPr>
          <w:iCs w:val="0"/>
          <w:noProof/>
          <w:sz w:val="22"/>
          <w:szCs w:val="22"/>
        </w:rPr>
      </w:pPr>
      <w:r>
        <w:fldChar w:fldCharType="begin"/>
      </w:r>
      <w:r>
        <w:instrText xml:space="preserve"> HYPERLINK \l "_Toc7078329" </w:instrText>
      </w:r>
      <w:r>
        <w:fldChar w:fldCharType="separate"/>
      </w:r>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ins w:id="122" w:author="OKMP" w:date="2022-11-28T11:04:00Z">
        <w:r>
          <w:rPr>
            <w:noProof/>
            <w:webHidden/>
          </w:rPr>
          <w:t>60</w:t>
        </w:r>
      </w:ins>
      <w:del w:id="123" w:author="OKMP" w:date="2022-11-28T10:53:00Z">
        <w:r w:rsidR="00877848" w:rsidDel="00DE6146">
          <w:rPr>
            <w:noProof/>
            <w:webHidden/>
          </w:rPr>
          <w:delText>62</w:delText>
        </w:r>
      </w:del>
      <w:r w:rsidR="00493C12">
        <w:rPr>
          <w:noProof/>
          <w:webHidden/>
        </w:rPr>
        <w:fldChar w:fldCharType="end"/>
      </w:r>
      <w:r>
        <w:rPr>
          <w:noProof/>
        </w:rPr>
        <w:fldChar w:fldCharType="end"/>
      </w:r>
    </w:p>
    <w:p w14:paraId="19EECEB7" w14:textId="7ADC2824" w:rsidR="00493C12" w:rsidRPr="003177A3" w:rsidRDefault="00DE6146">
      <w:pPr>
        <w:pStyle w:val="Obsah2"/>
        <w:rPr>
          <w:iCs w:val="0"/>
          <w:noProof/>
          <w:sz w:val="22"/>
          <w:szCs w:val="22"/>
        </w:rPr>
      </w:pPr>
      <w:r>
        <w:fldChar w:fldCharType="begin"/>
      </w:r>
      <w:r>
        <w:instrText xml:space="preserve"> HYPERLINK \l "_Toc7078330" </w:instrText>
      </w:r>
      <w:r>
        <w:fldChar w:fldCharType="separate"/>
      </w:r>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ins w:id="124" w:author="OKMP" w:date="2022-11-28T11:04:00Z">
        <w:r>
          <w:rPr>
            <w:noProof/>
            <w:webHidden/>
          </w:rPr>
          <w:t>64</w:t>
        </w:r>
      </w:ins>
      <w:del w:id="125" w:author="OKMP" w:date="2022-11-28T10:53:00Z">
        <w:r w:rsidR="00877848" w:rsidDel="00DE6146">
          <w:rPr>
            <w:noProof/>
            <w:webHidden/>
          </w:rPr>
          <w:delText>67</w:delText>
        </w:r>
      </w:del>
      <w:r w:rsidR="00493C12">
        <w:rPr>
          <w:noProof/>
          <w:webHidden/>
        </w:rPr>
        <w:fldChar w:fldCharType="end"/>
      </w:r>
      <w:r>
        <w:rPr>
          <w:noProof/>
        </w:rPr>
        <w:fldChar w:fldCharType="end"/>
      </w:r>
    </w:p>
    <w:p w14:paraId="797CF26E" w14:textId="02EB8322" w:rsidR="00493C12" w:rsidRPr="003177A3" w:rsidRDefault="00DE6146">
      <w:pPr>
        <w:pStyle w:val="Obsah2"/>
        <w:rPr>
          <w:iCs w:val="0"/>
          <w:noProof/>
          <w:sz w:val="22"/>
          <w:szCs w:val="22"/>
        </w:rPr>
      </w:pPr>
      <w:r>
        <w:fldChar w:fldCharType="begin"/>
      </w:r>
      <w:r>
        <w:instrText xml:space="preserve"> HYPERLINK \l "_Toc7078331" </w:instrText>
      </w:r>
      <w:r>
        <w:fldChar w:fldCharType="separate"/>
      </w:r>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ins w:id="126" w:author="OKMP" w:date="2022-11-28T11:04:00Z">
        <w:r>
          <w:rPr>
            <w:noProof/>
            <w:webHidden/>
          </w:rPr>
          <w:t>65</w:t>
        </w:r>
      </w:ins>
      <w:del w:id="127" w:author="OKMP" w:date="2022-11-28T10:53:00Z">
        <w:r w:rsidR="00877848" w:rsidDel="00DE6146">
          <w:rPr>
            <w:noProof/>
            <w:webHidden/>
          </w:rPr>
          <w:delText>67</w:delText>
        </w:r>
      </w:del>
      <w:r w:rsidR="00493C12">
        <w:rPr>
          <w:noProof/>
          <w:webHidden/>
        </w:rPr>
        <w:fldChar w:fldCharType="end"/>
      </w:r>
      <w:r>
        <w:rPr>
          <w:noProof/>
        </w:rPr>
        <w:fldChar w:fldCharType="end"/>
      </w:r>
    </w:p>
    <w:p w14:paraId="496D6FC1" w14:textId="7C54F176" w:rsidR="00493C12" w:rsidRPr="003177A3" w:rsidRDefault="00DE6146">
      <w:pPr>
        <w:pStyle w:val="Obsah2"/>
        <w:rPr>
          <w:iCs w:val="0"/>
          <w:noProof/>
          <w:sz w:val="22"/>
          <w:szCs w:val="22"/>
        </w:rPr>
      </w:pPr>
      <w:r>
        <w:fldChar w:fldCharType="begin"/>
      </w:r>
      <w:r>
        <w:instrText xml:space="preserve"> HYPERLINK \l "_Toc7078332" </w:instrText>
      </w:r>
      <w:r>
        <w:fldChar w:fldCharType="separate"/>
      </w:r>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ins w:id="128" w:author="OKMP" w:date="2022-11-28T11:04:00Z">
        <w:r>
          <w:rPr>
            <w:noProof/>
            <w:webHidden/>
          </w:rPr>
          <w:t>66</w:t>
        </w:r>
      </w:ins>
      <w:del w:id="129" w:author="OKMP" w:date="2022-11-28T10:53:00Z">
        <w:r w:rsidR="00877848" w:rsidDel="00DE6146">
          <w:rPr>
            <w:noProof/>
            <w:webHidden/>
          </w:rPr>
          <w:delText>68</w:delText>
        </w:r>
      </w:del>
      <w:r w:rsidR="00493C12">
        <w:rPr>
          <w:noProof/>
          <w:webHidden/>
        </w:rPr>
        <w:fldChar w:fldCharType="end"/>
      </w:r>
      <w:r>
        <w:rPr>
          <w:noProof/>
        </w:rPr>
        <w:fldChar w:fldCharType="end"/>
      </w:r>
    </w:p>
    <w:p w14:paraId="06651A74" w14:textId="282360F9" w:rsidR="00493C12" w:rsidRPr="003177A3" w:rsidRDefault="00DE6146">
      <w:pPr>
        <w:pStyle w:val="Obsah1"/>
        <w:rPr>
          <w:b w:val="0"/>
          <w:bCs w:val="0"/>
          <w:noProof/>
          <w:sz w:val="22"/>
          <w:szCs w:val="22"/>
        </w:rPr>
      </w:pPr>
      <w:r>
        <w:fldChar w:fldCharType="begin"/>
      </w:r>
      <w:r>
        <w:instrText xml:space="preserve"> HYPERLINK \l "_Toc7078333" </w:instrText>
      </w:r>
      <w:r>
        <w:fldChar w:fldCharType="separate"/>
      </w:r>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ins w:id="130" w:author="OKMP" w:date="2022-11-28T11:04:00Z">
        <w:r>
          <w:rPr>
            <w:noProof/>
            <w:webHidden/>
          </w:rPr>
          <w:t>69</w:t>
        </w:r>
      </w:ins>
      <w:del w:id="131" w:author="OKMP" w:date="2022-11-28T10:53:00Z">
        <w:r w:rsidR="00877848" w:rsidDel="00DE6146">
          <w:rPr>
            <w:noProof/>
            <w:webHidden/>
          </w:rPr>
          <w:delText>71</w:delText>
        </w:r>
      </w:del>
      <w:r w:rsidR="00493C12">
        <w:rPr>
          <w:noProof/>
          <w:webHidden/>
        </w:rPr>
        <w:fldChar w:fldCharType="end"/>
      </w:r>
      <w:r>
        <w:rPr>
          <w:noProof/>
        </w:rPr>
        <w:fldChar w:fldCharType="end"/>
      </w:r>
    </w:p>
    <w:p w14:paraId="6FB497B9" w14:textId="2DB893DD" w:rsidR="00493C12" w:rsidRPr="003177A3" w:rsidRDefault="00DE6146">
      <w:pPr>
        <w:pStyle w:val="Obsah1"/>
        <w:rPr>
          <w:b w:val="0"/>
          <w:bCs w:val="0"/>
          <w:noProof/>
          <w:sz w:val="22"/>
          <w:szCs w:val="22"/>
        </w:rPr>
      </w:pPr>
      <w:r>
        <w:fldChar w:fldCharType="begin"/>
      </w:r>
      <w:r>
        <w:instrText xml:space="preserve"> HYPERLINK \l "_Toc7078334" </w:instrText>
      </w:r>
      <w:r>
        <w:fldChar w:fldCharType="separate"/>
      </w:r>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ins w:id="132" w:author="OKMP" w:date="2022-11-28T11:04:00Z">
        <w:r>
          <w:rPr>
            <w:noProof/>
            <w:webHidden/>
          </w:rPr>
          <w:t>77</w:t>
        </w:r>
      </w:ins>
      <w:del w:id="133" w:author="OKMP" w:date="2022-11-28T10:53:00Z">
        <w:r w:rsidR="00877848" w:rsidDel="00DE6146">
          <w:rPr>
            <w:noProof/>
            <w:webHidden/>
          </w:rPr>
          <w:delText>80</w:delText>
        </w:r>
      </w:del>
      <w:r w:rsidR="00493C12">
        <w:rPr>
          <w:noProof/>
          <w:webHidden/>
        </w:rPr>
        <w:fldChar w:fldCharType="end"/>
      </w:r>
      <w:r>
        <w:rPr>
          <w:noProof/>
        </w:rPr>
        <w:fldChar w:fldCharType="end"/>
      </w:r>
    </w:p>
    <w:p w14:paraId="7E2D8E43" w14:textId="237A7225" w:rsidR="00493C12" w:rsidRPr="003177A3" w:rsidRDefault="00DE6146">
      <w:pPr>
        <w:pStyle w:val="Obsah1"/>
        <w:rPr>
          <w:b w:val="0"/>
          <w:bCs w:val="0"/>
          <w:noProof/>
          <w:sz w:val="22"/>
          <w:szCs w:val="22"/>
        </w:rPr>
      </w:pPr>
      <w:r>
        <w:fldChar w:fldCharType="begin"/>
      </w:r>
      <w:r>
        <w:instrText xml:space="preserve"> HYPERLINK \l "_Toc7078335" </w:instrText>
      </w:r>
      <w:r>
        <w:fldChar w:fldCharType="separate"/>
      </w:r>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ins w:id="134" w:author="OKMP" w:date="2022-11-28T11:04:00Z">
        <w:r>
          <w:rPr>
            <w:noProof/>
            <w:webHidden/>
          </w:rPr>
          <w:t>78</w:t>
        </w:r>
      </w:ins>
      <w:del w:id="135" w:author="OKMP" w:date="2022-11-28T10:53:00Z">
        <w:r w:rsidR="00877848" w:rsidDel="00DE6146">
          <w:rPr>
            <w:noProof/>
            <w:webHidden/>
          </w:rPr>
          <w:delText>81</w:delText>
        </w:r>
      </w:del>
      <w:r w:rsidR="00493C12">
        <w:rPr>
          <w:noProof/>
          <w:webHidden/>
        </w:rPr>
        <w:fldChar w:fldCharType="end"/>
      </w:r>
      <w:r>
        <w:rPr>
          <w:noProof/>
        </w:rPr>
        <w:fldChar w:fldCharType="end"/>
      </w:r>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142" w:name="_Toc7078273"/>
      <w:r w:rsidRPr="00A374F2">
        <w:rPr>
          <w:b/>
          <w:color w:val="FFFFFF"/>
        </w:rPr>
        <w:lastRenderedPageBreak/>
        <w:t>Úvod</w:t>
      </w:r>
      <w:bookmarkEnd w:id="142"/>
    </w:p>
    <w:p w14:paraId="0765C2CA" w14:textId="77777777" w:rsidR="008468E9" w:rsidRDefault="008468E9" w:rsidP="00415B1C">
      <w:pPr>
        <w:pStyle w:val="Nadpis2"/>
        <w:keepLines/>
        <w:numPr>
          <w:ilvl w:val="0"/>
          <w:numId w:val="0"/>
        </w:numPr>
        <w:spacing w:before="120" w:after="0"/>
        <w:ind w:left="576"/>
      </w:pPr>
      <w:bookmarkStart w:id="143" w:name="_Toc413652658"/>
      <w:bookmarkStart w:id="144" w:name="_Toc413680798"/>
      <w:bookmarkStart w:id="145" w:name="_Toc413681970"/>
      <w:bookmarkStart w:id="146"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147" w:name="_Toc7078274"/>
      <w:r w:rsidRPr="00A374F2">
        <w:t>Cieľ príručky</w:t>
      </w:r>
      <w:bookmarkEnd w:id="143"/>
      <w:bookmarkEnd w:id="144"/>
      <w:bookmarkEnd w:id="145"/>
      <w:bookmarkEnd w:id="146"/>
      <w:bookmarkEnd w:id="147"/>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148" w:name="_Toc413652660"/>
      <w:bookmarkStart w:id="149" w:name="_Toc413680800"/>
      <w:bookmarkStart w:id="150" w:name="_Toc413681972"/>
      <w:bookmarkStart w:id="151" w:name="_Toc413682305"/>
      <w:bookmarkStart w:id="152" w:name="_Toc7078275"/>
      <w:r w:rsidRPr="00A374F2">
        <w:t xml:space="preserve">Platnosť </w:t>
      </w:r>
      <w:r w:rsidR="00425DEC">
        <w:rPr>
          <w:lang w:val="sk-SK"/>
        </w:rPr>
        <w:t xml:space="preserve">a účinnosť </w:t>
      </w:r>
      <w:r w:rsidRPr="00A374F2">
        <w:t>príručky</w:t>
      </w:r>
      <w:bookmarkEnd w:id="148"/>
      <w:bookmarkEnd w:id="149"/>
      <w:bookmarkEnd w:id="150"/>
      <w:bookmarkEnd w:id="151"/>
      <w:bookmarkEnd w:id="152"/>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53" w:name="_Všeobecné_pravidlá_oprávnenosti"/>
      <w:bookmarkStart w:id="154" w:name="_Toc7078276"/>
      <w:bookmarkEnd w:id="153"/>
      <w:r w:rsidRPr="00A374F2">
        <w:rPr>
          <w:b/>
          <w:color w:val="FFFFFF"/>
          <w:szCs w:val="32"/>
        </w:rPr>
        <w:lastRenderedPageBreak/>
        <w:t>Všeobecné pravidlá oprávnenosti výdavkov</w:t>
      </w:r>
      <w:bookmarkEnd w:id="154"/>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2.25pt;height:217.5pt;mso-width-percent:0;mso-height-percent:0;mso-width-percent:0;mso-height-percent:0" o:ole="">
            <v:imagedata r:id="rId13" o:title=""/>
          </v:shape>
          <o:OLEObject Type="Embed" ProgID="Visio.Drawing.11" ShapeID="_x0000_i1025" DrawAspect="Content" ObjectID="_1733204925"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lastRenderedPageBreak/>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55" w:name="_Toc7078277"/>
      <w:r w:rsidRPr="00A374F2">
        <w:t>Vecná oprávnenosť výdavku</w:t>
      </w:r>
      <w:bookmarkEnd w:id="155"/>
    </w:p>
    <w:p w14:paraId="664CC1D4" w14:textId="77777777" w:rsidR="00520DEC" w:rsidRPr="00A374F2" w:rsidRDefault="00520DEC" w:rsidP="0092782B">
      <w:pPr>
        <w:widowControl w:val="0"/>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w:t>
      </w:r>
      <w:r w:rsidRPr="00A374F2">
        <w:rPr>
          <w:rFonts w:cs="Calibri"/>
          <w:color w:val="000000"/>
          <w:sz w:val="20"/>
          <w:szCs w:val="20"/>
        </w:rPr>
        <w:lastRenderedPageBreak/>
        <w:t xml:space="preserve">finančného hospodárenia podľa čl. 30 nariadenia 966/2012; </w:t>
      </w:r>
    </w:p>
    <w:p w14:paraId="55C73AF2" w14:textId="77777777" w:rsidR="00A646A8" w:rsidRPr="00D96C63"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92782B">
      <w:pPr>
        <w:widowControl w:val="0"/>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92782B">
      <w:pPr>
        <w:pStyle w:val="Nadpis2"/>
        <w:keepNext w:val="0"/>
        <w:widowControl w:val="0"/>
        <w:tabs>
          <w:tab w:val="clear" w:pos="2128"/>
          <w:tab w:val="num" w:pos="567"/>
        </w:tabs>
        <w:spacing w:before="120" w:after="0"/>
        <w:ind w:left="567" w:hanging="567"/>
      </w:pPr>
      <w:bookmarkStart w:id="156" w:name="_Časová_oprávnenosť_výdavku"/>
      <w:bookmarkStart w:id="157" w:name="_Toc7078278"/>
      <w:bookmarkEnd w:id="156"/>
      <w:r w:rsidRPr="00A374F2">
        <w:t>Časová oprávnenosť výdavku</w:t>
      </w:r>
      <w:bookmarkEnd w:id="157"/>
      <w:r w:rsidRPr="00A374F2">
        <w:t xml:space="preserve"> </w:t>
      </w:r>
    </w:p>
    <w:p w14:paraId="6F0AA3C5" w14:textId="10D51036" w:rsidR="00520DEC" w:rsidRPr="00A374F2" w:rsidRDefault="00893466"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w:t>
      </w:r>
      <w:r w:rsidR="00CA6CC8">
        <w:rPr>
          <w:rStyle w:val="Odkaznapoznmkupodiarou"/>
          <w:rFonts w:cs="Calibri"/>
          <w:color w:val="000000"/>
          <w:szCs w:val="20"/>
        </w:rPr>
        <w:footnoteReference w:id="6"/>
      </w:r>
      <w:r w:rsidR="00520DEC" w:rsidRPr="00A374F2">
        <w:rPr>
          <w:rFonts w:cs="Calibri"/>
          <w:color w:val="000000"/>
          <w:sz w:val="20"/>
          <w:szCs w:val="20"/>
        </w:rPr>
        <w:t xml:space="preserve"> </w:t>
      </w:r>
    </w:p>
    <w:p w14:paraId="0639C1F1" w14:textId="77777777" w:rsidR="00520DEC" w:rsidRPr="00A374F2" w:rsidRDefault="00520DEC"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92782B">
      <w:pPr>
        <w:widowControl w:val="0"/>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7"/>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92782B">
      <w:pPr>
        <w:widowControl w:val="0"/>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8"/>
      </w:r>
      <w:r w:rsidR="00475D62">
        <w:rPr>
          <w:rFonts w:cs="Calibri"/>
          <w:color w:val="000000"/>
          <w:sz w:val="20"/>
          <w:szCs w:val="20"/>
        </w:rPr>
        <w:t xml:space="preserve"> </w:t>
      </w:r>
    </w:p>
    <w:p w14:paraId="427CBF01" w14:textId="051DDF12" w:rsidR="00520DEC" w:rsidRPr="00A374F2" w:rsidRDefault="00893466"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92782B">
      <w:pPr>
        <w:widowControl w:val="0"/>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92782B">
      <w:pPr>
        <w:pStyle w:val="Nadpis2"/>
        <w:keepNext w:val="0"/>
        <w:widowControl w:val="0"/>
        <w:tabs>
          <w:tab w:val="clear" w:pos="2128"/>
          <w:tab w:val="num" w:pos="567"/>
        </w:tabs>
        <w:spacing w:before="120" w:after="0"/>
        <w:ind w:left="567" w:hanging="567"/>
      </w:pPr>
      <w:bookmarkStart w:id="158" w:name="_Toc7078279"/>
      <w:r w:rsidRPr="00A374F2">
        <w:lastRenderedPageBreak/>
        <w:t>Územná oprávnenosť výdavku</w:t>
      </w:r>
      <w:bookmarkEnd w:id="158"/>
      <w:r w:rsidRPr="00A374F2">
        <w:t xml:space="preserve"> </w:t>
      </w:r>
    </w:p>
    <w:p w14:paraId="3A733FB6" w14:textId="77777777" w:rsidR="0099046F" w:rsidRPr="001D0386" w:rsidRDefault="00520DEC" w:rsidP="0092782B">
      <w:pPr>
        <w:widowControl w:val="0"/>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2CF42A42" w14:textId="77777777" w:rsidR="005957AE" w:rsidRPr="00A374F2" w:rsidRDefault="00666906" w:rsidP="0092782B">
      <w:pPr>
        <w:widowControl w:val="0"/>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92782B">
            <w:pPr>
              <w:widowControl w:val="0"/>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92782B">
            <w:pPr>
              <w:widowControl w:val="0"/>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92782B">
            <w:pPr>
              <w:widowControl w:val="0"/>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92782B">
            <w:pPr>
              <w:widowControl w:val="0"/>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92782B">
            <w:pPr>
              <w:widowControl w:val="0"/>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92782B">
            <w:pPr>
              <w:widowControl w:val="0"/>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92782B">
            <w:pPr>
              <w:widowControl w:val="0"/>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92782B">
            <w:pPr>
              <w:widowControl w:val="0"/>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92782B">
            <w:pPr>
              <w:widowControl w:val="0"/>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92782B">
            <w:pPr>
              <w:widowControl w:val="0"/>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92782B">
            <w:pPr>
              <w:widowControl w:val="0"/>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92782B">
            <w:pPr>
              <w:widowControl w:val="0"/>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92782B">
            <w:pPr>
              <w:widowControl w:val="0"/>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92782B">
            <w:pPr>
              <w:widowControl w:val="0"/>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92782B">
            <w:pPr>
              <w:widowControl w:val="0"/>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92782B">
            <w:pPr>
              <w:widowControl w:val="0"/>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92782B">
            <w:pPr>
              <w:widowControl w:val="0"/>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92782B">
            <w:pPr>
              <w:widowControl w:val="0"/>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92782B">
            <w:pPr>
              <w:widowControl w:val="0"/>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92782B">
            <w:pPr>
              <w:widowControl w:val="0"/>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92782B">
            <w:pPr>
              <w:widowControl w:val="0"/>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92782B">
            <w:pPr>
              <w:widowControl w:val="0"/>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92782B">
            <w:pPr>
              <w:widowControl w:val="0"/>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92782B">
            <w:pPr>
              <w:widowControl w:val="0"/>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92782B">
            <w:pPr>
              <w:widowControl w:val="0"/>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92782B">
            <w:pPr>
              <w:widowControl w:val="0"/>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92782B">
            <w:pPr>
              <w:widowControl w:val="0"/>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92782B">
      <w:pPr>
        <w:widowControl w:val="0"/>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92782B">
      <w:pPr>
        <w:widowControl w:val="0"/>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92782B">
      <w:pPr>
        <w:widowControl w:val="0"/>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92782B">
      <w:pPr>
        <w:widowControl w:val="0"/>
        <w:autoSpaceDE w:val="0"/>
        <w:autoSpaceDN w:val="0"/>
        <w:adjustRightInd w:val="0"/>
        <w:spacing w:before="120" w:after="0" w:line="240" w:lineRule="auto"/>
        <w:jc w:val="both"/>
        <w:rPr>
          <w:sz w:val="20"/>
          <w:szCs w:val="20"/>
        </w:rPr>
      </w:pPr>
    </w:p>
    <w:p w14:paraId="076EBBD5" w14:textId="77777777" w:rsidR="00697BE9" w:rsidRPr="00A374F2" w:rsidRDefault="00520DEC" w:rsidP="0092782B">
      <w:pPr>
        <w:pStyle w:val="Nadpis2"/>
        <w:keepNext w:val="0"/>
        <w:widowControl w:val="0"/>
        <w:tabs>
          <w:tab w:val="clear" w:pos="2128"/>
          <w:tab w:val="num" w:pos="567"/>
        </w:tabs>
        <w:spacing w:before="120" w:after="0"/>
        <w:ind w:left="567" w:hanging="567"/>
      </w:pPr>
      <w:bookmarkStart w:id="159" w:name="_Toc7078280"/>
      <w:r w:rsidRPr="00A374F2">
        <w:t>Neoprávnené výdavky</w:t>
      </w:r>
      <w:bookmarkEnd w:id="159"/>
    </w:p>
    <w:p w14:paraId="3E2895F3" w14:textId="77777777" w:rsidR="00520DEC" w:rsidRPr="00333E62" w:rsidRDefault="00A02E46" w:rsidP="0092782B">
      <w:pPr>
        <w:widowControl w:val="0"/>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92782B">
      <w:pPr>
        <w:widowControl w:val="0"/>
        <w:numPr>
          <w:ilvl w:val="0"/>
          <w:numId w:val="65"/>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92782B">
      <w:pPr>
        <w:widowControl w:val="0"/>
        <w:numPr>
          <w:ilvl w:val="0"/>
          <w:numId w:val="65"/>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92782B">
      <w:pPr>
        <w:widowControl w:val="0"/>
        <w:numPr>
          <w:ilvl w:val="0"/>
          <w:numId w:val="65"/>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92782B">
      <w:pPr>
        <w:widowControl w:val="0"/>
        <w:numPr>
          <w:ilvl w:val="0"/>
          <w:numId w:val="65"/>
        </w:numPr>
        <w:spacing w:before="120" w:after="0" w:line="240" w:lineRule="auto"/>
        <w:jc w:val="both"/>
        <w:rPr>
          <w:sz w:val="20"/>
          <w:szCs w:val="20"/>
        </w:rPr>
      </w:pPr>
      <w:r w:rsidRPr="00A374F2">
        <w:rPr>
          <w:sz w:val="20"/>
          <w:szCs w:val="20"/>
        </w:rPr>
        <w:lastRenderedPageBreak/>
        <w:t>úroky z dlžných súm okrem grantov poskytnutých vo forme úrokových dotácií alebo dotácií záručných poplatkov;</w:t>
      </w:r>
    </w:p>
    <w:p w14:paraId="421256A6" w14:textId="77777777" w:rsidR="00520DEC" w:rsidRPr="00A374F2" w:rsidRDefault="00520DEC" w:rsidP="0092782B">
      <w:pPr>
        <w:widowControl w:val="0"/>
        <w:numPr>
          <w:ilvl w:val="0"/>
          <w:numId w:val="65"/>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92782B">
      <w:pPr>
        <w:widowControl w:val="0"/>
        <w:numPr>
          <w:ilvl w:val="0"/>
          <w:numId w:val="65"/>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92782B">
      <w:pPr>
        <w:widowControl w:val="0"/>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92782B">
      <w:pPr>
        <w:widowControl w:val="0"/>
        <w:numPr>
          <w:ilvl w:val="0"/>
          <w:numId w:val="57"/>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9"/>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92782B">
      <w:pPr>
        <w:widowControl w:val="0"/>
        <w:numPr>
          <w:ilvl w:val="0"/>
          <w:numId w:val="57"/>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92782B">
      <w:pPr>
        <w:widowControl w:val="0"/>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92782B">
      <w:pPr>
        <w:widowControl w:val="0"/>
        <w:spacing w:before="120" w:after="0" w:line="240" w:lineRule="auto"/>
        <w:ind w:left="284"/>
        <w:jc w:val="both"/>
        <w:rPr>
          <w:sz w:val="20"/>
          <w:szCs w:val="20"/>
        </w:rPr>
      </w:pPr>
    </w:p>
    <w:p w14:paraId="0E11CC4A" w14:textId="77777777" w:rsidR="00697BE9" w:rsidRPr="00A374F2" w:rsidRDefault="00520DEC" w:rsidP="0092782B">
      <w:pPr>
        <w:pStyle w:val="Nadpis2"/>
        <w:keepNext w:val="0"/>
        <w:widowControl w:val="0"/>
        <w:tabs>
          <w:tab w:val="clear" w:pos="2128"/>
          <w:tab w:val="num" w:pos="567"/>
        </w:tabs>
        <w:spacing w:before="120" w:after="240"/>
        <w:ind w:left="567" w:hanging="567"/>
      </w:pPr>
      <w:bookmarkStart w:id="160" w:name="_Toc7078281"/>
      <w:r w:rsidRPr="00A374F2">
        <w:t>Projekty generujúce čisté príjmy</w:t>
      </w:r>
      <w:bookmarkEnd w:id="160"/>
    </w:p>
    <w:p w14:paraId="5BD6F186" w14:textId="77777777" w:rsidR="00797539" w:rsidRPr="0094777E" w:rsidRDefault="0053516C" w:rsidP="0092782B">
      <w:pPr>
        <w:pStyle w:val="Nadpis2"/>
        <w:keepNext w:val="0"/>
        <w:widowControl w:val="0"/>
        <w:numPr>
          <w:ilvl w:val="0"/>
          <w:numId w:val="0"/>
        </w:numPr>
        <w:rPr>
          <w:rFonts w:ascii="Calibri" w:hAnsi="Calibri"/>
          <w:sz w:val="24"/>
          <w:szCs w:val="22"/>
          <w:lang w:eastAsia="en-US"/>
        </w:rPr>
      </w:pPr>
      <w:bookmarkStart w:id="161" w:name="_Toc466636461"/>
      <w:bookmarkStart w:id="162" w:name="_Toc534784223"/>
      <w:bookmarkStart w:id="163" w:name="_Toc7078282"/>
      <w:r w:rsidRPr="0094777E">
        <w:rPr>
          <w:rFonts w:ascii="Calibri" w:hAnsi="Calibri"/>
          <w:sz w:val="24"/>
          <w:szCs w:val="22"/>
          <w:lang w:eastAsia="en-US"/>
        </w:rPr>
        <w:t>Typy čistých príjmov</w:t>
      </w:r>
      <w:bookmarkEnd w:id="161"/>
      <w:bookmarkEnd w:id="162"/>
      <w:bookmarkEnd w:id="163"/>
      <w:r w:rsidRPr="0094777E">
        <w:rPr>
          <w:rFonts w:ascii="Calibri" w:hAnsi="Calibri"/>
          <w:sz w:val="24"/>
          <w:szCs w:val="22"/>
          <w:lang w:eastAsia="en-US"/>
        </w:rPr>
        <w:t xml:space="preserve"> </w:t>
      </w:r>
    </w:p>
    <w:p w14:paraId="5FFC75D3" w14:textId="77777777" w:rsidR="0053516C" w:rsidRPr="00797539" w:rsidRDefault="0053516C" w:rsidP="0092782B">
      <w:pPr>
        <w:pStyle w:val="Nadpis2"/>
        <w:keepNext w:val="0"/>
        <w:widowControl w:val="0"/>
        <w:numPr>
          <w:ilvl w:val="0"/>
          <w:numId w:val="0"/>
        </w:numPr>
        <w:rPr>
          <w:rFonts w:ascii="Calibri" w:hAnsi="Calibri"/>
          <w:color w:val="auto"/>
          <w:sz w:val="20"/>
          <w:szCs w:val="20"/>
          <w:u w:val="single"/>
          <w:lang w:val="sk-SK" w:eastAsia="en-US"/>
        </w:rPr>
      </w:pPr>
      <w:bookmarkStart w:id="164" w:name="_Toc534784224"/>
      <w:bookmarkStart w:id="165" w:name="_Toc7078283"/>
      <w:r w:rsidRPr="00797539">
        <w:rPr>
          <w:rFonts w:ascii="Calibri" w:hAnsi="Calibri"/>
          <w:color w:val="auto"/>
          <w:sz w:val="20"/>
          <w:szCs w:val="20"/>
          <w:u w:val="single"/>
          <w:lang w:val="sk-SK" w:eastAsia="en-US"/>
        </w:rPr>
        <w:t>Príjmy realizované v rámci projektu je možné rozdeliť na:</w:t>
      </w:r>
      <w:bookmarkEnd w:id="164"/>
      <w:bookmarkEnd w:id="165"/>
    </w:p>
    <w:p w14:paraId="7340F8D0" w14:textId="77777777" w:rsidR="0053516C" w:rsidRPr="003D2960" w:rsidRDefault="0053516C" w:rsidP="0092782B">
      <w:pPr>
        <w:pStyle w:val="Odsekzoznamu"/>
        <w:widowControl w:val="0"/>
        <w:numPr>
          <w:ilvl w:val="0"/>
          <w:numId w:val="82"/>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92782B">
      <w:pPr>
        <w:pStyle w:val="Odsekzoznamu"/>
        <w:widowControl w:val="0"/>
        <w:numPr>
          <w:ilvl w:val="0"/>
          <w:numId w:val="82"/>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92782B">
      <w:pPr>
        <w:widowControl w:val="0"/>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92782B">
      <w:pPr>
        <w:widowControl w:val="0"/>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92782B">
      <w:pPr>
        <w:widowControl w:val="0"/>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92782B">
      <w:pPr>
        <w:widowControl w:val="0"/>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w:t>
      </w:r>
      <w:r w:rsidRPr="003D2960">
        <w:rPr>
          <w:sz w:val="20"/>
        </w:rPr>
        <w:lastRenderedPageBreak/>
        <w:t xml:space="preserve">projektu, ako aj obdobie po jeho dokončení. </w:t>
      </w:r>
    </w:p>
    <w:p w14:paraId="763A73EA" w14:textId="77777777" w:rsidR="0053516C" w:rsidRPr="00C503D1" w:rsidRDefault="0053516C" w:rsidP="0092782B">
      <w:pPr>
        <w:widowControl w:val="0"/>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92782B">
      <w:pPr>
        <w:widowControl w:val="0"/>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92782B">
      <w:pPr>
        <w:pStyle w:val="Popis"/>
        <w:widowControl w:val="0"/>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92782B">
            <w:pPr>
              <w:widowControl w:val="0"/>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92782B">
            <w:pPr>
              <w:widowControl w:val="0"/>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92782B">
            <w:pPr>
              <w:widowControl w:val="0"/>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92782B">
            <w:pPr>
              <w:widowControl w:val="0"/>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92782B">
            <w:pPr>
              <w:widowControl w:val="0"/>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92782B">
            <w:pPr>
              <w:widowControl w:val="0"/>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92782B">
            <w:pPr>
              <w:widowControl w:val="0"/>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92782B">
            <w:pPr>
              <w:widowControl w:val="0"/>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92782B">
            <w:pPr>
              <w:widowControl w:val="0"/>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92782B">
            <w:pPr>
              <w:widowControl w:val="0"/>
              <w:spacing w:after="0"/>
              <w:jc w:val="center"/>
              <w:rPr>
                <w:sz w:val="20"/>
              </w:rPr>
            </w:pPr>
            <w:r w:rsidRPr="003D2960">
              <w:rPr>
                <w:sz w:val="20"/>
              </w:rPr>
              <w:t>25-30</w:t>
            </w:r>
          </w:p>
        </w:tc>
      </w:tr>
    </w:tbl>
    <w:p w14:paraId="3EEE6D7C" w14:textId="77777777" w:rsidR="0065019D" w:rsidRDefault="0065019D" w:rsidP="0092782B">
      <w:pPr>
        <w:widowControl w:val="0"/>
        <w:spacing w:before="120" w:after="120" w:line="288" w:lineRule="auto"/>
        <w:jc w:val="both"/>
        <w:rPr>
          <w:sz w:val="20"/>
        </w:rPr>
      </w:pPr>
    </w:p>
    <w:p w14:paraId="5BEAFAB2" w14:textId="77777777" w:rsidR="0053516C" w:rsidRPr="003D2960" w:rsidRDefault="0053516C" w:rsidP="0092782B">
      <w:pPr>
        <w:widowControl w:val="0"/>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92782B">
      <w:pPr>
        <w:pStyle w:val="Popis"/>
        <w:widowControl w:val="0"/>
        <w:jc w:val="both"/>
        <w:rPr>
          <w:sz w:val="20"/>
          <w:szCs w:val="20"/>
          <w:lang w:val="sk-SK"/>
        </w:rPr>
      </w:pPr>
    </w:p>
    <w:p w14:paraId="0724885A" w14:textId="77777777" w:rsidR="0053516C" w:rsidRPr="00DF7664" w:rsidRDefault="0053516C" w:rsidP="0092782B">
      <w:pPr>
        <w:pStyle w:val="Popis"/>
        <w:widowControl w:val="0"/>
        <w:jc w:val="both"/>
      </w:pPr>
      <w:r w:rsidRPr="00927FA9">
        <w:rPr>
          <w:sz w:val="20"/>
          <w:szCs w:val="20"/>
        </w:rPr>
        <w:t>Výpočet finančnej medzery</w:t>
      </w:r>
    </w:p>
    <w:p w14:paraId="1F8F9759" w14:textId="6EAB423A" w:rsidR="0053516C" w:rsidRDefault="00335510" w:rsidP="0092782B">
      <w:pPr>
        <w:widowControl w:val="0"/>
        <w:spacing w:before="120" w:after="120" w:line="288" w:lineRule="auto"/>
        <w:jc w:val="both"/>
        <w:rPr>
          <w:sz w:val="20"/>
          <w:szCs w:val="20"/>
        </w:rPr>
      </w:pPr>
      <w:r>
        <w:rPr>
          <w:noProof/>
          <w:sz w:val="16"/>
          <w:lang w:eastAsia="sk-SK"/>
        </w:rPr>
        <w:drawing>
          <wp:inline distT="0" distB="0" distL="0" distR="0" wp14:anchorId="0463F3B6" wp14:editId="3C0388FE">
            <wp:extent cx="5105400" cy="223837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5400" cy="2238375"/>
                    </a:xfrm>
                    <a:prstGeom prst="rect">
                      <a:avLst/>
                    </a:prstGeom>
                    <a:noFill/>
                    <a:ln>
                      <a:noFill/>
                    </a:ln>
                  </pic:spPr>
                </pic:pic>
              </a:graphicData>
            </a:graphic>
          </wp:inline>
        </w:drawing>
      </w:r>
    </w:p>
    <w:p w14:paraId="62AE0314" w14:textId="77777777" w:rsidR="0053516C" w:rsidRDefault="0053516C" w:rsidP="0092782B">
      <w:pPr>
        <w:pStyle w:val="Odsekzoznamu"/>
        <w:widowControl w:val="0"/>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92782B">
      <w:pPr>
        <w:widowControl w:val="0"/>
        <w:spacing w:before="120" w:after="120" w:line="288" w:lineRule="auto"/>
        <w:jc w:val="both"/>
        <w:rPr>
          <w:sz w:val="20"/>
        </w:rPr>
      </w:pPr>
      <w:r w:rsidRPr="003D2960">
        <w:rPr>
          <w:sz w:val="20"/>
        </w:rPr>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92782B">
      <w:pPr>
        <w:pStyle w:val="Popis"/>
        <w:widowControl w:val="0"/>
      </w:pPr>
      <w:r>
        <w:t>Príklady príjmov projektu</w:t>
      </w:r>
    </w:p>
    <w:p w14:paraId="1D5FFD90" w14:textId="464F3693" w:rsidR="0053516C" w:rsidRPr="0053516C" w:rsidRDefault="00335510" w:rsidP="0092782B">
      <w:pPr>
        <w:pStyle w:val="Popis"/>
        <w:widowControl w:val="0"/>
        <w:rPr>
          <w:rFonts w:ascii="Calibri" w:eastAsia="Calibri" w:hAnsi="Calibri"/>
          <w:sz w:val="22"/>
          <w:szCs w:val="22"/>
          <w:lang w:val="sk-SK"/>
        </w:rPr>
      </w:pPr>
      <w:r>
        <w:rPr>
          <w:rFonts w:ascii="Calibri" w:eastAsia="Calibri" w:hAnsi="Calibri"/>
          <w:noProof/>
          <w:sz w:val="22"/>
          <w:szCs w:val="22"/>
          <w:lang w:val="sk-SK" w:eastAsia="sk-SK"/>
        </w:rPr>
        <w:lastRenderedPageBreak/>
        <w:drawing>
          <wp:inline distT="0" distB="0" distL="0" distR="0" wp14:anchorId="1F85BAA3" wp14:editId="3DC193C8">
            <wp:extent cx="5105400" cy="175260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5400" cy="1752600"/>
                    </a:xfrm>
                    <a:prstGeom prst="rect">
                      <a:avLst/>
                    </a:prstGeom>
                    <a:noFill/>
                    <a:ln>
                      <a:noFill/>
                    </a:ln>
                  </pic:spPr>
                </pic:pic>
              </a:graphicData>
            </a:graphic>
          </wp:inline>
        </w:drawing>
      </w:r>
    </w:p>
    <w:p w14:paraId="068F45C6" w14:textId="77777777" w:rsidR="0053516C" w:rsidRPr="003D2960" w:rsidRDefault="00DF0EEF" w:rsidP="0092782B">
      <w:pPr>
        <w:widowControl w:val="0"/>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92782B">
      <w:pPr>
        <w:widowControl w:val="0"/>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92782B">
      <w:pPr>
        <w:pStyle w:val="Nadpis2"/>
        <w:keepNext w:val="0"/>
        <w:widowControl w:val="0"/>
        <w:numPr>
          <w:ilvl w:val="0"/>
          <w:numId w:val="0"/>
        </w:numPr>
        <w:rPr>
          <w:rFonts w:ascii="Calibri" w:hAnsi="Calibri"/>
          <w:sz w:val="24"/>
          <w:szCs w:val="22"/>
          <w:lang w:eastAsia="en-US"/>
        </w:rPr>
      </w:pPr>
      <w:bookmarkStart w:id="166" w:name="_Toc466636462"/>
      <w:bookmarkStart w:id="167" w:name="_Toc534784225"/>
      <w:bookmarkStart w:id="168" w:name="_Toc7078284"/>
      <w:r w:rsidRPr="0094777E">
        <w:rPr>
          <w:rFonts w:ascii="Calibri" w:hAnsi="Calibri"/>
          <w:sz w:val="24"/>
          <w:szCs w:val="22"/>
          <w:lang w:eastAsia="en-US"/>
        </w:rPr>
        <w:t>Stanovenie výšky čistých príjmov (ex-ante)</w:t>
      </w:r>
      <w:bookmarkEnd w:id="166"/>
      <w:bookmarkEnd w:id="167"/>
      <w:bookmarkEnd w:id="168"/>
    </w:p>
    <w:p w14:paraId="1F0CB853" w14:textId="77777777" w:rsidR="0053516C" w:rsidRPr="003D2960" w:rsidRDefault="0053516C" w:rsidP="0092782B">
      <w:pPr>
        <w:widowControl w:val="0"/>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92782B">
      <w:pPr>
        <w:widowControl w:val="0"/>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92782B">
      <w:pPr>
        <w:pStyle w:val="Popis"/>
        <w:widowControl w:val="0"/>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92782B">
            <w:pPr>
              <w:widowControl w:val="0"/>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92782B">
            <w:pPr>
              <w:widowControl w:val="0"/>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92782B">
            <w:pPr>
              <w:widowControl w:val="0"/>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92782B">
            <w:pPr>
              <w:widowControl w:val="0"/>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92782B">
            <w:pPr>
              <w:widowControl w:val="0"/>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92782B">
            <w:pPr>
              <w:widowControl w:val="0"/>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92782B">
            <w:pPr>
              <w:widowControl w:val="0"/>
              <w:spacing w:before="120" w:after="120" w:line="288" w:lineRule="auto"/>
              <w:jc w:val="center"/>
              <w:rPr>
                <w:sz w:val="20"/>
              </w:rPr>
            </w:pPr>
          </w:p>
        </w:tc>
        <w:tc>
          <w:tcPr>
            <w:tcW w:w="3129" w:type="dxa"/>
            <w:vAlign w:val="center"/>
          </w:tcPr>
          <w:p w14:paraId="06D9A857" w14:textId="77777777" w:rsidR="0053516C" w:rsidRPr="003D2960" w:rsidRDefault="0053516C" w:rsidP="0092782B">
            <w:pPr>
              <w:widowControl w:val="0"/>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92782B">
            <w:pPr>
              <w:widowControl w:val="0"/>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92782B">
            <w:pPr>
              <w:widowControl w:val="0"/>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92782B">
            <w:pPr>
              <w:widowControl w:val="0"/>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92782B">
            <w:pPr>
              <w:widowControl w:val="0"/>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92782B">
      <w:pPr>
        <w:widowControl w:val="0"/>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 xml:space="preserve">Metodická príručka k tvorbe Analýz výdavkov a príjmov v rámci </w:t>
      </w:r>
      <w:r w:rsidRPr="0053516C">
        <w:rPr>
          <w:i/>
          <w:iCs/>
          <w:sz w:val="20"/>
          <w:szCs w:val="20"/>
        </w:rPr>
        <w:lastRenderedPageBreak/>
        <w:t>predkladanie investičných projektov v oblasti dopravy pre programové obdobie 2014 – 2020</w:t>
      </w:r>
      <w:r w:rsidRPr="0053516C">
        <w:rPr>
          <w:rStyle w:val="Odkaznapoznmkupodiarou"/>
          <w:rFonts w:ascii="Calibri" w:hAnsi="Calibri"/>
          <w:i/>
          <w:iCs/>
          <w:sz w:val="20"/>
          <w:szCs w:val="20"/>
        </w:rPr>
        <w:footnoteReference w:id="10"/>
      </w:r>
      <w:r w:rsidRPr="0053516C">
        <w:rPr>
          <w:i/>
          <w:iCs/>
          <w:sz w:val="20"/>
          <w:szCs w:val="20"/>
        </w:rPr>
        <w:t xml:space="preserve">. </w:t>
      </w:r>
    </w:p>
    <w:p w14:paraId="780B06D0" w14:textId="77777777" w:rsidR="0053516C" w:rsidRDefault="0053516C" w:rsidP="0092782B">
      <w:pPr>
        <w:pStyle w:val="Odsekzoznamu"/>
        <w:widowControl w:val="0"/>
        <w:spacing w:before="120" w:after="0" w:line="240" w:lineRule="auto"/>
        <w:ind w:left="0"/>
        <w:rPr>
          <w:color w:val="4F81BD"/>
          <w:sz w:val="24"/>
          <w:lang w:val="sk-SK"/>
        </w:rPr>
      </w:pPr>
    </w:p>
    <w:p w14:paraId="5A114FDF" w14:textId="77777777" w:rsidR="0048058E" w:rsidRPr="00333E62" w:rsidRDefault="0048058E" w:rsidP="0092782B">
      <w:pPr>
        <w:pStyle w:val="Odsekzoznamu"/>
        <w:widowControl w:val="0"/>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92782B">
      <w:pPr>
        <w:widowControl w:val="0"/>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92782B">
      <w:pPr>
        <w:widowControl w:val="0"/>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92782B">
      <w:pPr>
        <w:widowControl w:val="0"/>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92782B">
      <w:pPr>
        <w:widowControl w:val="0"/>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92782B">
      <w:pPr>
        <w:widowControl w:val="0"/>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92782B">
      <w:pPr>
        <w:widowControl w:val="0"/>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92782B">
      <w:pPr>
        <w:widowControl w:val="0"/>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92782B">
      <w:pPr>
        <w:widowControl w:val="0"/>
        <w:spacing w:before="120" w:after="0" w:line="240" w:lineRule="auto"/>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92782B">
      <w:pPr>
        <w:widowControl w:val="0"/>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92782B">
      <w:pPr>
        <w:widowControl w:val="0"/>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92782B">
      <w:pPr>
        <w:widowControl w:val="0"/>
        <w:spacing w:before="120" w:after="0" w:line="240" w:lineRule="auto"/>
        <w:jc w:val="both"/>
        <w:rPr>
          <w:sz w:val="20"/>
          <w:szCs w:val="20"/>
        </w:rPr>
      </w:pPr>
      <w:r w:rsidRPr="00A374F2">
        <w:rPr>
          <w:sz w:val="20"/>
          <w:szCs w:val="20"/>
        </w:rPr>
        <w:lastRenderedPageBreak/>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92782B">
      <w:pPr>
        <w:widowControl w:val="0"/>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92782B">
      <w:pPr>
        <w:widowControl w:val="0"/>
        <w:numPr>
          <w:ilvl w:val="0"/>
          <w:numId w:val="58"/>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92782B">
      <w:pPr>
        <w:widowControl w:val="0"/>
        <w:numPr>
          <w:ilvl w:val="0"/>
          <w:numId w:val="58"/>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92782B">
      <w:pPr>
        <w:widowControl w:val="0"/>
        <w:numPr>
          <w:ilvl w:val="0"/>
          <w:numId w:val="58"/>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92782B">
      <w:pPr>
        <w:widowControl w:val="0"/>
        <w:numPr>
          <w:ilvl w:val="0"/>
          <w:numId w:val="58"/>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92782B">
      <w:pPr>
        <w:widowControl w:val="0"/>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92782B">
      <w:pPr>
        <w:pStyle w:val="Odsekzoznamu"/>
        <w:widowControl w:val="0"/>
        <w:spacing w:before="120" w:after="0" w:line="240" w:lineRule="auto"/>
        <w:ind w:left="0"/>
        <w:rPr>
          <w:rFonts w:ascii="Arial Narrow" w:hAnsi="Arial Narrow"/>
          <w:color w:val="4F81BD"/>
          <w:sz w:val="24"/>
          <w:lang w:val="sk-SK"/>
        </w:rPr>
      </w:pPr>
    </w:p>
    <w:p w14:paraId="66F04230" w14:textId="77777777" w:rsidR="00697BE9" w:rsidRPr="006C23FE" w:rsidRDefault="00520DEC" w:rsidP="0092782B">
      <w:pPr>
        <w:pStyle w:val="Odsekzoznamu"/>
        <w:widowControl w:val="0"/>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92782B">
      <w:pPr>
        <w:widowControl w:val="0"/>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92782B">
      <w:pPr>
        <w:widowControl w:val="0"/>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92782B">
      <w:pPr>
        <w:widowControl w:val="0"/>
        <w:numPr>
          <w:ilvl w:val="0"/>
          <w:numId w:val="59"/>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92782B">
      <w:pPr>
        <w:widowControl w:val="0"/>
        <w:numPr>
          <w:ilvl w:val="0"/>
          <w:numId w:val="59"/>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92782B">
      <w:pPr>
        <w:widowControl w:val="0"/>
        <w:spacing w:before="120" w:after="0" w:line="240" w:lineRule="auto"/>
        <w:jc w:val="both"/>
        <w:rPr>
          <w:sz w:val="20"/>
          <w:szCs w:val="20"/>
        </w:rPr>
      </w:pPr>
    </w:p>
    <w:p w14:paraId="631550DA" w14:textId="77777777" w:rsidR="00697BE9" w:rsidRDefault="00520DEC" w:rsidP="0092782B">
      <w:pPr>
        <w:widowControl w:val="0"/>
        <w:spacing w:before="120" w:after="0" w:line="240" w:lineRule="auto"/>
        <w:jc w:val="both"/>
        <w:rPr>
          <w:sz w:val="20"/>
          <w:szCs w:val="20"/>
        </w:rPr>
      </w:pPr>
      <w:r w:rsidRPr="00A374F2">
        <w:rPr>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92782B">
      <w:pPr>
        <w:widowControl w:val="0"/>
        <w:spacing w:before="120" w:after="0" w:line="240" w:lineRule="auto"/>
        <w:jc w:val="both"/>
        <w:rPr>
          <w:color w:val="4F81BD"/>
          <w:sz w:val="24"/>
          <w:lang w:val="x-none"/>
        </w:rPr>
      </w:pPr>
      <w:bookmarkStart w:id="169" w:name="_Toc469685696"/>
      <w:r w:rsidRPr="00FA4143">
        <w:rPr>
          <w:color w:val="4F81BD"/>
          <w:sz w:val="24"/>
          <w:lang w:val="x-none"/>
        </w:rPr>
        <w:t>Životný cyklus príjmov v rámci projektov generujúcich príjem</w:t>
      </w:r>
      <w:bookmarkEnd w:id="169"/>
    </w:p>
    <w:p w14:paraId="7607218C" w14:textId="77777777" w:rsidR="00FA4143" w:rsidRPr="00FA4143" w:rsidRDefault="00FA4143" w:rsidP="0092782B">
      <w:pPr>
        <w:widowControl w:val="0"/>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92782B">
      <w:pPr>
        <w:widowControl w:val="0"/>
        <w:spacing w:before="120" w:after="0" w:line="240" w:lineRule="auto"/>
        <w:jc w:val="both"/>
        <w:rPr>
          <w:b/>
          <w:bCs/>
          <w:sz w:val="20"/>
          <w:szCs w:val="20"/>
          <w:lang w:val="en-US"/>
        </w:rPr>
      </w:pPr>
    </w:p>
    <w:p w14:paraId="0D776865" w14:textId="77777777" w:rsidR="00FA4143" w:rsidRPr="00FA4143" w:rsidRDefault="00FA4143" w:rsidP="0092782B">
      <w:pPr>
        <w:widowControl w:val="0"/>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A4ED02B" w:rsidR="00FA4143" w:rsidRPr="00FA4143" w:rsidRDefault="00335510" w:rsidP="0092782B">
      <w:pPr>
        <w:widowControl w:val="0"/>
        <w:spacing w:before="120" w:after="0" w:line="240" w:lineRule="auto"/>
        <w:jc w:val="both"/>
        <w:rPr>
          <w:sz w:val="20"/>
          <w:szCs w:val="20"/>
        </w:rPr>
      </w:pPr>
      <w:r>
        <w:rPr>
          <w:noProof/>
          <w:sz w:val="20"/>
          <w:szCs w:val="20"/>
          <w:lang w:eastAsia="sk-SK"/>
        </w:rPr>
        <w:lastRenderedPageBreak/>
        <w:drawing>
          <wp:inline distT="0" distB="0" distL="0" distR="0" wp14:anchorId="79AE9D84" wp14:editId="3F31F347">
            <wp:extent cx="5762625" cy="215265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2625" cy="2152650"/>
                    </a:xfrm>
                    <a:prstGeom prst="rect">
                      <a:avLst/>
                    </a:prstGeom>
                    <a:noFill/>
                    <a:ln>
                      <a:noFill/>
                    </a:ln>
                  </pic:spPr>
                </pic:pic>
              </a:graphicData>
            </a:graphic>
          </wp:inline>
        </w:drawing>
      </w:r>
    </w:p>
    <w:p w14:paraId="674ED6DF" w14:textId="77777777" w:rsidR="00C45089" w:rsidRPr="00333E62" w:rsidRDefault="00C45089" w:rsidP="0092782B">
      <w:pPr>
        <w:pStyle w:val="Nadpis2"/>
        <w:keepNext w:val="0"/>
        <w:widowControl w:val="0"/>
        <w:tabs>
          <w:tab w:val="clear" w:pos="2128"/>
          <w:tab w:val="num" w:pos="567"/>
        </w:tabs>
        <w:spacing w:before="120" w:after="0"/>
        <w:ind w:left="567" w:hanging="567"/>
      </w:pPr>
      <w:bookmarkStart w:id="170" w:name="_Toc7078285"/>
      <w:r>
        <w:rPr>
          <w:lang w:val="sk-SK"/>
        </w:rPr>
        <w:t>Infraštruktúra</w:t>
      </w:r>
      <w:bookmarkEnd w:id="170"/>
    </w:p>
    <w:p w14:paraId="56960D1D" w14:textId="77777777" w:rsidR="00C45089" w:rsidRPr="000F47DD" w:rsidRDefault="00C45089" w:rsidP="0092782B">
      <w:pPr>
        <w:widowControl w:val="0"/>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92782B">
      <w:pPr>
        <w:widowControl w:val="0"/>
        <w:numPr>
          <w:ilvl w:val="0"/>
          <w:numId w:val="63"/>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92782B">
      <w:pPr>
        <w:widowControl w:val="0"/>
        <w:numPr>
          <w:ilvl w:val="0"/>
          <w:numId w:val="63"/>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92782B">
      <w:pPr>
        <w:widowControl w:val="0"/>
        <w:numPr>
          <w:ilvl w:val="0"/>
          <w:numId w:val="63"/>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92782B">
      <w:pPr>
        <w:widowControl w:val="0"/>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1"/>
      </w:r>
    </w:p>
    <w:p w14:paraId="68EC5133" w14:textId="77777777" w:rsid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92782B">
      <w:pPr>
        <w:widowControl w:val="0"/>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92782B">
      <w:pPr>
        <w:widowControl w:val="0"/>
        <w:rPr>
          <w:lang w:val="x-none"/>
        </w:rPr>
      </w:pPr>
    </w:p>
    <w:p w14:paraId="58D938AE"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171" w:name="_Toc7078286"/>
      <w:r w:rsidRPr="00A374F2">
        <w:t>Vyvolané investície</w:t>
      </w:r>
      <w:bookmarkEnd w:id="171"/>
    </w:p>
    <w:p w14:paraId="2060516A" w14:textId="77777777" w:rsidR="00957DDF" w:rsidRPr="00A374F2" w:rsidRDefault="00957DDF" w:rsidP="0092782B">
      <w:pPr>
        <w:widowControl w:val="0"/>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92782B">
      <w:pPr>
        <w:widowControl w:val="0"/>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92782B">
      <w:pPr>
        <w:widowControl w:val="0"/>
        <w:spacing w:before="120" w:after="0" w:line="240" w:lineRule="auto"/>
        <w:jc w:val="both"/>
        <w:rPr>
          <w:bCs/>
          <w:sz w:val="20"/>
          <w:szCs w:val="20"/>
        </w:rPr>
      </w:pPr>
    </w:p>
    <w:p w14:paraId="53E76E4F" w14:textId="77777777" w:rsidR="00957DDF" w:rsidRPr="00A374F2" w:rsidRDefault="00957DDF" w:rsidP="0092782B">
      <w:pPr>
        <w:pStyle w:val="Nadpis2"/>
        <w:keepNext w:val="0"/>
        <w:widowControl w:val="0"/>
        <w:tabs>
          <w:tab w:val="clear" w:pos="2128"/>
          <w:tab w:val="num" w:pos="567"/>
        </w:tabs>
        <w:spacing w:before="120" w:after="0"/>
        <w:ind w:left="567" w:hanging="567"/>
      </w:pPr>
      <w:bookmarkStart w:id="172" w:name="_Nepriame_výdavky"/>
      <w:bookmarkStart w:id="173" w:name="_Toc7078287"/>
      <w:bookmarkEnd w:id="172"/>
      <w:r w:rsidRPr="00A374F2">
        <w:lastRenderedPageBreak/>
        <w:t>Nepriame výdavky</w:t>
      </w:r>
      <w:bookmarkEnd w:id="173"/>
    </w:p>
    <w:p w14:paraId="707FB931" w14:textId="77777777" w:rsidR="00957DDF" w:rsidRPr="00A374F2" w:rsidRDefault="00A70D4D" w:rsidP="0092782B">
      <w:pPr>
        <w:widowControl w:val="0"/>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2"/>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92782B">
      <w:pPr>
        <w:widowControl w:val="0"/>
        <w:numPr>
          <w:ilvl w:val="1"/>
          <w:numId w:val="39"/>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3"/>
      </w:r>
      <w:r w:rsidR="00BA6A19">
        <w:rPr>
          <w:sz w:val="20"/>
          <w:szCs w:val="20"/>
        </w:rPr>
        <w:t>,</w:t>
      </w:r>
    </w:p>
    <w:p w14:paraId="18936D71" w14:textId="77777777" w:rsidR="00FE6C82" w:rsidRDefault="00BA6A19" w:rsidP="0092782B">
      <w:pPr>
        <w:widowControl w:val="0"/>
        <w:numPr>
          <w:ilvl w:val="1"/>
          <w:numId w:val="39"/>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prepravy tovaru a osôb, okrem osôb cieľovej skupiny a odbor</w:t>
      </w:r>
      <w:r w:rsidR="00BA6A19">
        <w:rPr>
          <w:sz w:val="20"/>
          <w:szCs w:val="20"/>
        </w:rPr>
        <w:t>ného personálu (napr. lektorov),</w:t>
      </w:r>
    </w:p>
    <w:p w14:paraId="651B2612"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92782B">
      <w:pPr>
        <w:widowControl w:val="0"/>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w:t>
      </w:r>
      <w:r w:rsidRPr="00333E62">
        <w:rPr>
          <w:sz w:val="20"/>
          <w:szCs w:val="20"/>
        </w:rPr>
        <w:lastRenderedPageBreak/>
        <w:t xml:space="preserve">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4"/>
      </w:r>
      <w:r w:rsidRPr="005957AE">
        <w:rPr>
          <w:sz w:val="20"/>
          <w:szCs w:val="20"/>
        </w:rPr>
        <w:t>:</w:t>
      </w:r>
    </w:p>
    <w:p w14:paraId="171A2B99" w14:textId="77777777" w:rsidR="00EB0317" w:rsidRPr="00333E62" w:rsidRDefault="00EB0317"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5"/>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92782B">
      <w:pPr>
        <w:widowControl w:val="0"/>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92782B">
      <w:pPr>
        <w:widowControl w:val="0"/>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92782B">
      <w:pPr>
        <w:widowControl w:val="0"/>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92782B">
      <w:pPr>
        <w:widowControl w:val="0"/>
        <w:spacing w:before="120" w:after="0" w:line="240" w:lineRule="auto"/>
        <w:jc w:val="both"/>
        <w:rPr>
          <w:rFonts w:cs="Calibri"/>
          <w:sz w:val="20"/>
          <w:szCs w:val="20"/>
        </w:rPr>
      </w:pPr>
      <w:r w:rsidRPr="006360D4">
        <w:rPr>
          <w:color w:val="000000"/>
          <w:sz w:val="20"/>
          <w:szCs w:val="20"/>
        </w:rPr>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92782B">
      <w:pPr>
        <w:widowControl w:val="0"/>
        <w:spacing w:before="120" w:after="0" w:line="240" w:lineRule="auto"/>
        <w:jc w:val="both"/>
        <w:rPr>
          <w:rFonts w:cs="Calibri"/>
          <w:sz w:val="20"/>
          <w:szCs w:val="20"/>
        </w:rPr>
      </w:pPr>
    </w:p>
    <w:p w14:paraId="20DBEF14" w14:textId="77777777" w:rsidR="00DD6D31" w:rsidRPr="00A374F2" w:rsidRDefault="00DD6D31" w:rsidP="0092782B">
      <w:pPr>
        <w:pStyle w:val="Nadpis2"/>
        <w:keepNext w:val="0"/>
        <w:widowControl w:val="0"/>
        <w:tabs>
          <w:tab w:val="clear" w:pos="2128"/>
          <w:tab w:val="num" w:pos="567"/>
        </w:tabs>
        <w:spacing w:before="120" w:after="0"/>
        <w:ind w:left="567" w:hanging="567"/>
      </w:pPr>
      <w:bookmarkStart w:id="174" w:name="_Toc7078288"/>
      <w:r>
        <w:rPr>
          <w:lang w:val="sk-SK"/>
        </w:rPr>
        <w:t>Zjednodušené vykazovanie výdavkov (ZVV)</w:t>
      </w:r>
      <w:bookmarkEnd w:id="174"/>
    </w:p>
    <w:p w14:paraId="306FA13E" w14:textId="18251B1D" w:rsidR="005F1508" w:rsidRDefault="00DD6D31" w:rsidP="0092782B">
      <w:pPr>
        <w:widowControl w:val="0"/>
        <w:numPr>
          <w:ilvl w:val="0"/>
          <w:numId w:val="87"/>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92782B">
      <w:pPr>
        <w:widowControl w:val="0"/>
        <w:numPr>
          <w:ilvl w:val="0"/>
          <w:numId w:val="87"/>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6"/>
      </w:r>
      <w:r w:rsidRPr="008B4359">
        <w:rPr>
          <w:sz w:val="20"/>
          <w:szCs w:val="20"/>
        </w:rPr>
        <w:t>:</w:t>
      </w:r>
    </w:p>
    <w:p w14:paraId="48D5A2ED" w14:textId="77777777" w:rsidR="005F1508" w:rsidRPr="00DD6D31" w:rsidRDefault="005F1508" w:rsidP="0092782B">
      <w:pPr>
        <w:widowControl w:val="0"/>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92782B">
      <w:pPr>
        <w:widowControl w:val="0"/>
        <w:spacing w:before="120" w:after="0" w:line="240" w:lineRule="auto"/>
        <w:ind w:left="720"/>
        <w:jc w:val="both"/>
        <w:rPr>
          <w:sz w:val="20"/>
          <w:szCs w:val="20"/>
        </w:rPr>
      </w:pPr>
      <w:r w:rsidRPr="00DD6D31">
        <w:rPr>
          <w:sz w:val="20"/>
          <w:szCs w:val="20"/>
        </w:rPr>
        <w:lastRenderedPageBreak/>
        <w:t>b)</w:t>
      </w:r>
      <w:r>
        <w:rPr>
          <w:sz w:val="20"/>
          <w:szCs w:val="20"/>
        </w:rPr>
        <w:t xml:space="preserve"> jednorazová platba (ďalej aj „JP“)</w:t>
      </w:r>
      <w:r w:rsidRPr="00DD6D31">
        <w:rPr>
          <w:sz w:val="20"/>
          <w:szCs w:val="20"/>
        </w:rPr>
        <w:t>,</w:t>
      </w:r>
    </w:p>
    <w:p w14:paraId="7184B13C" w14:textId="29A1E0C0" w:rsidR="005F1508" w:rsidRPr="00DD1A11" w:rsidRDefault="005F1508" w:rsidP="0092782B">
      <w:pPr>
        <w:widowControl w:val="0"/>
        <w:spacing w:before="120" w:after="0" w:line="240" w:lineRule="auto"/>
        <w:ind w:left="720"/>
        <w:jc w:val="both"/>
        <w:rPr>
          <w:sz w:val="20"/>
          <w:szCs w:val="20"/>
        </w:rPr>
      </w:pPr>
      <w:r w:rsidRPr="00DD1A11">
        <w:rPr>
          <w:sz w:val="20"/>
          <w:szCs w:val="20"/>
        </w:rPr>
        <w:t xml:space="preserve">c) </w:t>
      </w:r>
      <w:r w:rsidR="00DD1A11" w:rsidRPr="00DD1A11">
        <w:rPr>
          <w:sz w:val="20"/>
          <w:szCs w:val="20"/>
          <w:lang w:val="x-none"/>
        </w:rPr>
        <w:t>paušálne financovanie stanovené uplatnením percentuálneho podielu na jednu alebo viaceré určené kategórie nákladov (ďalej aj „paušálna sadzba „ alebo „PS“);</w:t>
      </w:r>
    </w:p>
    <w:p w14:paraId="0A903892" w14:textId="3BB7635B" w:rsidR="005F1508" w:rsidRDefault="005F1508" w:rsidP="0092782B">
      <w:pPr>
        <w:widowControl w:val="0"/>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7"/>
      </w:r>
      <w:r w:rsidR="0060279E">
        <w:rPr>
          <w:bCs/>
          <w:iCs/>
          <w:sz w:val="20"/>
          <w:szCs w:val="20"/>
        </w:rPr>
        <w:t>.</w:t>
      </w:r>
      <w:r w:rsidRPr="008B5DBF">
        <w:rPr>
          <w:bCs/>
          <w:iCs/>
          <w:sz w:val="20"/>
          <w:szCs w:val="20"/>
        </w:rPr>
        <w:t xml:space="preserve"> </w:t>
      </w:r>
    </w:p>
    <w:p w14:paraId="59D6F08F" w14:textId="0416A994" w:rsidR="005F1508" w:rsidRDefault="005F1508" w:rsidP="0092782B">
      <w:pPr>
        <w:widowControl w:val="0"/>
        <w:numPr>
          <w:ilvl w:val="0"/>
          <w:numId w:val="87"/>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92782B">
      <w:pPr>
        <w:widowControl w:val="0"/>
        <w:numPr>
          <w:ilvl w:val="0"/>
          <w:numId w:val="87"/>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8"/>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9"/>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92782B">
      <w:pPr>
        <w:widowControl w:val="0"/>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92782B">
      <w:pPr>
        <w:widowControl w:val="0"/>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92782B">
      <w:pPr>
        <w:widowControl w:val="0"/>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92782B">
      <w:pPr>
        <w:widowControl w:val="0"/>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20"/>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92782B">
      <w:pPr>
        <w:widowControl w:val="0"/>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bookmarkStart w:id="175" w:name="_Toc441248517"/>
      <w:bookmarkStart w:id="176" w:name="_Toc441426303"/>
      <w:bookmarkStart w:id="177" w:name="_Toc441426844"/>
      <w:bookmarkStart w:id="178" w:name="_Toc441427668"/>
      <w:bookmarkStart w:id="179" w:name="_Toc441431292"/>
      <w:bookmarkStart w:id="180" w:name="_Toc441488683"/>
      <w:bookmarkStart w:id="181" w:name="_Toc441248518"/>
      <w:bookmarkStart w:id="182" w:name="_Toc441426304"/>
      <w:bookmarkStart w:id="183" w:name="_Toc441426845"/>
      <w:bookmarkStart w:id="184" w:name="_Toc441427669"/>
      <w:bookmarkStart w:id="185" w:name="_Toc441431293"/>
      <w:bookmarkStart w:id="186" w:name="_Toc441488684"/>
      <w:bookmarkEnd w:id="175"/>
      <w:bookmarkEnd w:id="176"/>
      <w:bookmarkEnd w:id="177"/>
      <w:bookmarkEnd w:id="178"/>
      <w:bookmarkEnd w:id="179"/>
      <w:bookmarkEnd w:id="180"/>
      <w:bookmarkEnd w:id="181"/>
      <w:bookmarkEnd w:id="182"/>
      <w:bookmarkEnd w:id="183"/>
      <w:bookmarkEnd w:id="184"/>
      <w:bookmarkEnd w:id="185"/>
      <w:bookmarkEnd w:id="186"/>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1"/>
      </w:r>
      <w:r w:rsidR="001014D7">
        <w:rPr>
          <w:rFonts w:ascii="Calibri" w:eastAsia="Calibri" w:hAnsi="Calibri"/>
          <w:sz w:val="20"/>
          <w:szCs w:val="20"/>
          <w:lang w:eastAsia="en-US"/>
        </w:rPr>
        <w:t>.</w:t>
      </w:r>
    </w:p>
    <w:p w14:paraId="22D53590" w14:textId="77777777" w:rsidR="008B4359" w:rsidRDefault="008B4359" w:rsidP="0092782B">
      <w:pPr>
        <w:widowControl w:val="0"/>
        <w:jc w:val="both"/>
        <w:rPr>
          <w:b/>
          <w:color w:val="FFFFFF"/>
          <w:szCs w:val="32"/>
        </w:rPr>
      </w:pPr>
    </w:p>
    <w:p w14:paraId="31569F53" w14:textId="77777777" w:rsidR="00AD7012" w:rsidRPr="00AD7012" w:rsidRDefault="00AD7012" w:rsidP="0092782B">
      <w:pPr>
        <w:pStyle w:val="Nadpis2"/>
        <w:keepNext w:val="0"/>
        <w:widowControl w:val="0"/>
        <w:tabs>
          <w:tab w:val="clear" w:pos="2128"/>
          <w:tab w:val="num" w:pos="567"/>
        </w:tabs>
        <w:spacing w:before="120" w:after="0"/>
        <w:ind w:left="567" w:hanging="567"/>
        <w:rPr>
          <w:lang w:val="sk-SK"/>
        </w:rPr>
      </w:pPr>
      <w:bookmarkStart w:id="187" w:name="_Toc7078289"/>
      <w:r w:rsidRPr="00AD7012">
        <w:rPr>
          <w:lang w:val="sk-SK"/>
        </w:rPr>
        <w:t>Podmienky oprávnenosti DPH projektov OPII</w:t>
      </w:r>
      <w:bookmarkEnd w:id="187"/>
      <w:r w:rsidRPr="00AD7012">
        <w:rPr>
          <w:lang w:val="sk-SK"/>
        </w:rPr>
        <w:t xml:space="preserve"> </w:t>
      </w:r>
    </w:p>
    <w:p w14:paraId="632B123C" w14:textId="77777777" w:rsidR="00AD7012" w:rsidRPr="00AD7012" w:rsidRDefault="00AD7012" w:rsidP="0092782B">
      <w:pPr>
        <w:widowControl w:val="0"/>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92782B">
      <w:pPr>
        <w:widowControl w:val="0"/>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92782B">
      <w:pPr>
        <w:widowControl w:val="0"/>
        <w:jc w:val="both"/>
        <w:rPr>
          <w:b/>
          <w:sz w:val="20"/>
          <w:szCs w:val="20"/>
        </w:rPr>
      </w:pPr>
      <w:r w:rsidRPr="00AD7012">
        <w:rPr>
          <w:sz w:val="20"/>
          <w:szCs w:val="20"/>
        </w:rPr>
        <w:lastRenderedPageBreak/>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92782B">
      <w:pPr>
        <w:widowControl w:val="0"/>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92782B">
      <w:pPr>
        <w:widowControl w:val="0"/>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92782B">
      <w:pPr>
        <w:widowControl w:val="0"/>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92782B">
      <w:pPr>
        <w:widowControl w:val="0"/>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92782B">
      <w:pPr>
        <w:widowControl w:val="0"/>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92782B">
      <w:pPr>
        <w:widowControl w:val="0"/>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92782B">
      <w:pPr>
        <w:widowControl w:val="0"/>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92782B">
      <w:pPr>
        <w:widowControl w:val="0"/>
        <w:jc w:val="both"/>
        <w:rPr>
          <w:b/>
          <w:sz w:val="20"/>
          <w:szCs w:val="20"/>
        </w:rPr>
      </w:pPr>
      <w:r w:rsidRPr="00AD7012">
        <w:rPr>
          <w:b/>
          <w:sz w:val="20"/>
          <w:szCs w:val="20"/>
        </w:rPr>
        <w:t>A) Príjemca je zdaniteľná osoba a poskytuje tovar a služby podľa smernice o DPH</w:t>
      </w:r>
    </w:p>
    <w:p w14:paraId="72212A6C" w14:textId="77777777" w:rsidR="00AD7012" w:rsidRPr="00AD7012" w:rsidRDefault="00AD7012" w:rsidP="0092782B">
      <w:pPr>
        <w:widowControl w:val="0"/>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92782B">
      <w:pPr>
        <w:widowControl w:val="0"/>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92782B">
      <w:pPr>
        <w:widowControl w:val="0"/>
        <w:jc w:val="both"/>
        <w:rPr>
          <w:b/>
          <w:sz w:val="20"/>
          <w:szCs w:val="20"/>
        </w:rPr>
      </w:pPr>
      <w:r w:rsidRPr="00AD7012">
        <w:rPr>
          <w:b/>
          <w:sz w:val="20"/>
          <w:szCs w:val="20"/>
        </w:rPr>
        <w:lastRenderedPageBreak/>
        <w:t>B) Príjemca je osobou, ktorá nepodlieha dani podľa smernici o DPH</w:t>
      </w:r>
    </w:p>
    <w:p w14:paraId="628800DB" w14:textId="77777777" w:rsidR="00AD7012" w:rsidRPr="00AD7012" w:rsidRDefault="00AD7012" w:rsidP="0092782B">
      <w:pPr>
        <w:widowControl w:val="0"/>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92782B">
      <w:pPr>
        <w:widowControl w:val="0"/>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92782B">
      <w:pPr>
        <w:widowControl w:val="0"/>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92782B">
      <w:pPr>
        <w:widowControl w:val="0"/>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92782B">
      <w:pPr>
        <w:widowControl w:val="0"/>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92782B">
      <w:pPr>
        <w:widowControl w:val="0"/>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92782B">
      <w:pPr>
        <w:widowControl w:val="0"/>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 xml:space="preserve">DPH, ktorú príjemca zaplatí počas fázy realizácie projektu, sa v zásade považuje za vymáhateľnú prostredníctvom DPH účtovanej na výnosoch </w:t>
      </w:r>
      <w:r w:rsidRPr="004473D8">
        <w:rPr>
          <w:sz w:val="20"/>
          <w:szCs w:val="20"/>
          <w:u w:val="single"/>
        </w:rPr>
        <w:lastRenderedPageBreak/>
        <w:t>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92782B">
      <w:pPr>
        <w:widowControl w:val="0"/>
        <w:jc w:val="both"/>
        <w:rPr>
          <w:b/>
          <w:sz w:val="20"/>
          <w:szCs w:val="20"/>
        </w:rPr>
      </w:pPr>
      <w:r w:rsidRPr="00AD7012">
        <w:rPr>
          <w:b/>
          <w:sz w:val="20"/>
          <w:szCs w:val="20"/>
        </w:rPr>
        <w:t xml:space="preserve">C) Príjemca má zmiešané postavenie – čiastočné vrátenie DPH </w:t>
      </w:r>
    </w:p>
    <w:p w14:paraId="35C862B6" w14:textId="4C6301DE" w:rsidR="00AD7012" w:rsidRDefault="00AD7012" w:rsidP="0092782B">
      <w:pPr>
        <w:widowControl w:val="0"/>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0D4B896D" w14:textId="6C3852E6" w:rsidR="00230C74" w:rsidRDefault="00230C74" w:rsidP="0092782B">
      <w:pPr>
        <w:widowControl w:val="0"/>
        <w:jc w:val="both"/>
        <w:rPr>
          <w:b/>
          <w:sz w:val="20"/>
          <w:szCs w:val="20"/>
        </w:rPr>
      </w:pPr>
    </w:p>
    <w:p w14:paraId="54E40176" w14:textId="40B32F62" w:rsidR="00C34B75" w:rsidRDefault="00230C74" w:rsidP="0092782B">
      <w:pPr>
        <w:pStyle w:val="Nadpis2"/>
        <w:keepNext w:val="0"/>
        <w:widowControl w:val="0"/>
        <w:tabs>
          <w:tab w:val="clear" w:pos="2128"/>
          <w:tab w:val="num" w:pos="567"/>
        </w:tabs>
        <w:spacing w:before="120" w:after="0"/>
        <w:ind w:left="567" w:hanging="567"/>
        <w:rPr>
          <w:lang w:val="sk-SK"/>
        </w:rPr>
      </w:pPr>
      <w:r w:rsidRPr="00AD7012">
        <w:rPr>
          <w:lang w:val="sk-SK"/>
        </w:rPr>
        <w:t xml:space="preserve">Podmienky </w:t>
      </w:r>
      <w:r>
        <w:rPr>
          <w:lang w:val="sk-SK"/>
        </w:rPr>
        <w:t xml:space="preserve">oprávnenosti </w:t>
      </w:r>
      <w:r w:rsidR="008179DE">
        <w:rPr>
          <w:lang w:val="sk-SK"/>
        </w:rPr>
        <w:t xml:space="preserve">výdavkov projektov OPII </w:t>
      </w:r>
      <w:r w:rsidR="00C34B75">
        <w:rPr>
          <w:lang w:val="sk-SK"/>
        </w:rPr>
        <w:t xml:space="preserve">- </w:t>
      </w:r>
      <w:r>
        <w:rPr>
          <w:lang w:val="sk-SK"/>
        </w:rPr>
        <w:t>štúdi</w:t>
      </w:r>
      <w:r w:rsidR="00C34B75">
        <w:rPr>
          <w:lang w:val="sk-SK"/>
        </w:rPr>
        <w:t>e</w:t>
      </w:r>
      <w:r>
        <w:rPr>
          <w:lang w:val="sk-SK"/>
        </w:rPr>
        <w:t xml:space="preserve"> </w:t>
      </w:r>
      <w:r w:rsidR="00C34B75">
        <w:rPr>
          <w:lang w:val="sk-SK"/>
        </w:rPr>
        <w:t>uskutočniteľnosti</w:t>
      </w:r>
    </w:p>
    <w:p w14:paraId="28B2F0D0" w14:textId="3905C54C" w:rsidR="00C34B75" w:rsidRDefault="00C34B75" w:rsidP="0092782B">
      <w:pPr>
        <w:widowControl w:val="0"/>
        <w:jc w:val="both"/>
        <w:rPr>
          <w:rFonts w:ascii="Arial Narrow" w:hAnsi="Arial Narrow"/>
          <w:color w:val="4F81BD"/>
          <w:sz w:val="28"/>
          <w:szCs w:val="23"/>
          <w:lang w:eastAsia="x-none"/>
        </w:rPr>
      </w:pPr>
    </w:p>
    <w:p w14:paraId="23FB49C7" w14:textId="15315179" w:rsidR="008179DE" w:rsidRDefault="00343EFD" w:rsidP="0092782B">
      <w:pPr>
        <w:widowControl w:val="0"/>
        <w:jc w:val="both"/>
        <w:rPr>
          <w:b/>
          <w:sz w:val="20"/>
          <w:szCs w:val="20"/>
        </w:rPr>
      </w:pPr>
      <w:r w:rsidRPr="00343EFD">
        <w:rPr>
          <w:sz w:val="20"/>
          <w:szCs w:val="20"/>
        </w:rPr>
        <w:t>Štúdie uskutočniteľnosti pre projekty dopravnej infraštruktúry realizované v rámci prioritných osí 1-6 OP</w:t>
      </w:r>
      <w:r>
        <w:rPr>
          <w:sz w:val="20"/>
          <w:szCs w:val="20"/>
        </w:rPr>
        <w:t xml:space="preserve">II </w:t>
      </w:r>
      <w:r w:rsidR="008179DE">
        <w:rPr>
          <w:sz w:val="20"/>
          <w:szCs w:val="20"/>
        </w:rPr>
        <w:t>musia byť vypracované v súlade s princípmi uvedenými v dokumente RO OPII „</w:t>
      </w:r>
      <w:r w:rsidR="008179DE" w:rsidRPr="00C34B75">
        <w:rPr>
          <w:sz w:val="20"/>
          <w:szCs w:val="20"/>
        </w:rPr>
        <w:t>Metodický rámec pre vypracovanie štúdie uskutočniteľnosti</w:t>
      </w:r>
      <w:r w:rsidR="008179DE">
        <w:rPr>
          <w:sz w:val="20"/>
          <w:szCs w:val="20"/>
        </w:rPr>
        <w:t xml:space="preserve">“ (ďalej </w:t>
      </w:r>
      <w:r w:rsidR="00BE425E">
        <w:rPr>
          <w:sz w:val="20"/>
          <w:szCs w:val="20"/>
        </w:rPr>
        <w:t xml:space="preserve">aj </w:t>
      </w:r>
      <w:r w:rsidR="008179DE">
        <w:rPr>
          <w:sz w:val="20"/>
          <w:szCs w:val="20"/>
        </w:rPr>
        <w:t xml:space="preserve">„MR ŠU“), ktorý je zverejnený na: </w:t>
      </w:r>
      <w:hyperlink r:id="rId23" w:history="1">
        <w:r w:rsidR="008179DE" w:rsidRPr="00F010D3">
          <w:rPr>
            <w:rStyle w:val="Hypertextovprepojenie"/>
            <w:b/>
            <w:sz w:val="20"/>
            <w:szCs w:val="20"/>
          </w:rPr>
          <w:t>https://www.opii.gov.sk/metodicke-dokumenty/prirucka-cba</w:t>
        </w:r>
      </w:hyperlink>
      <w:r w:rsidR="00BE425E">
        <w:rPr>
          <w:b/>
          <w:sz w:val="20"/>
          <w:szCs w:val="20"/>
        </w:rPr>
        <w:t>.</w:t>
      </w:r>
    </w:p>
    <w:p w14:paraId="3FA5F189" w14:textId="4820E65D" w:rsidR="00802EBC" w:rsidRDefault="00CF50CE" w:rsidP="0092782B">
      <w:pPr>
        <w:widowControl w:val="0"/>
        <w:jc w:val="both"/>
        <w:rPr>
          <w:sz w:val="20"/>
          <w:szCs w:val="20"/>
        </w:rPr>
      </w:pPr>
      <w:r>
        <w:rPr>
          <w:sz w:val="20"/>
          <w:szCs w:val="20"/>
        </w:rPr>
        <w:t>MR ŠU</w:t>
      </w:r>
      <w:r w:rsidRPr="00C34B75">
        <w:rPr>
          <w:sz w:val="20"/>
          <w:szCs w:val="20"/>
        </w:rPr>
        <w:t xml:space="preserve"> sa vzťahuje na investičné projekty v sektore dopravy a je relevantný pre prioritné osi 1-6 </w:t>
      </w:r>
      <w:r>
        <w:rPr>
          <w:sz w:val="20"/>
          <w:szCs w:val="20"/>
        </w:rPr>
        <w:t xml:space="preserve">OPII a </w:t>
      </w:r>
      <w:r w:rsidR="00802EBC" w:rsidRPr="00C34B75">
        <w:rPr>
          <w:sz w:val="20"/>
          <w:szCs w:val="20"/>
        </w:rPr>
        <w:t xml:space="preserve">stanovuje základné princípy a pravidlá pre posudzovanie a výber najvhodnejších projektových alternatív na začiatku procesu projektovej prípravy. </w:t>
      </w:r>
      <w:r w:rsidR="00BE425E">
        <w:rPr>
          <w:sz w:val="20"/>
          <w:szCs w:val="20"/>
        </w:rPr>
        <w:t>MR ŠU o</w:t>
      </w:r>
      <w:r w:rsidR="00802EBC" w:rsidRPr="00C34B75">
        <w:rPr>
          <w:sz w:val="20"/>
          <w:szCs w:val="20"/>
        </w:rPr>
        <w:t xml:space="preserve">bsahuje popis pozície štúdie uskutočniteľnosti v rámci projektového cyklu, pravidiel na multimodálne posúdenie alternatív, požiadaviek na obstaranie štúdie ako aj prezentáciu jej najdôležitejších aspektov v procese jej vypracovania. </w:t>
      </w:r>
      <w:r w:rsidR="00802EBC" w:rsidRPr="00343EFD">
        <w:rPr>
          <w:sz w:val="20"/>
          <w:szCs w:val="20"/>
        </w:rPr>
        <w:t xml:space="preserve">Tieto princípy je potrebné zohľadniť už v rámci stanovenia súťažných podkladov pre vypracovanie </w:t>
      </w:r>
      <w:r w:rsidR="00802EBC">
        <w:rPr>
          <w:sz w:val="20"/>
          <w:szCs w:val="20"/>
        </w:rPr>
        <w:t>š</w:t>
      </w:r>
      <w:r w:rsidR="00802EBC" w:rsidRPr="00343EFD">
        <w:rPr>
          <w:sz w:val="20"/>
          <w:szCs w:val="20"/>
        </w:rPr>
        <w:t>túdie uskutočniteľnosti, a dodržiavať aj ďalej, napr. počas riadenia a kontroly výstupov v procese jej vypracovania</w:t>
      </w:r>
      <w:r w:rsidR="00802EBC">
        <w:rPr>
          <w:sz w:val="20"/>
          <w:szCs w:val="20"/>
        </w:rPr>
        <w:t>.</w:t>
      </w:r>
    </w:p>
    <w:p w14:paraId="01F389EA" w14:textId="2F10C72E" w:rsidR="00981700" w:rsidRDefault="00981700" w:rsidP="0092782B">
      <w:pPr>
        <w:widowControl w:val="0"/>
        <w:jc w:val="both"/>
        <w:rPr>
          <w:b/>
          <w:sz w:val="20"/>
          <w:szCs w:val="20"/>
        </w:rPr>
      </w:pPr>
      <w:r>
        <w:rPr>
          <w:b/>
          <w:sz w:val="20"/>
          <w:szCs w:val="20"/>
        </w:rPr>
        <w:t>Oprávnenosť výdavkov súvisiacich s vypracovaním štúdií uskutočniteľnost</w:t>
      </w:r>
      <w:r w:rsidR="000E676B">
        <w:rPr>
          <w:b/>
          <w:sz w:val="20"/>
          <w:szCs w:val="20"/>
        </w:rPr>
        <w:t>í</w:t>
      </w:r>
      <w:r>
        <w:rPr>
          <w:b/>
          <w:sz w:val="20"/>
          <w:szCs w:val="20"/>
        </w:rPr>
        <w:t>:</w:t>
      </w:r>
    </w:p>
    <w:p w14:paraId="39DEF5C4" w14:textId="363BC70A" w:rsidR="00C55F5B" w:rsidRPr="000E676B" w:rsidRDefault="00C55F5B" w:rsidP="0092782B">
      <w:pPr>
        <w:widowControl w:val="0"/>
        <w:numPr>
          <w:ilvl w:val="0"/>
          <w:numId w:val="97"/>
        </w:numPr>
        <w:jc w:val="both"/>
        <w:rPr>
          <w:sz w:val="20"/>
          <w:szCs w:val="20"/>
        </w:rPr>
      </w:pPr>
      <w:r w:rsidRPr="000E676B">
        <w:rPr>
          <w:sz w:val="20"/>
          <w:szCs w:val="20"/>
        </w:rPr>
        <w:t>Štúdia uskutočniteľnosti,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sp</w:t>
      </w:r>
      <w:r w:rsidR="000E676B">
        <w:rPr>
          <w:b/>
          <w:bCs/>
          <w:sz w:val="20"/>
          <w:szCs w:val="20"/>
          <w:u w:val="single"/>
        </w:rPr>
        <w:t>ĺňa</w:t>
      </w:r>
      <w:r w:rsidRPr="00C34B75">
        <w:rPr>
          <w:b/>
          <w:bCs/>
          <w:sz w:val="20"/>
          <w:szCs w:val="20"/>
          <w:u w:val="single"/>
        </w:rPr>
        <w:t>ť podmienku</w:t>
      </w:r>
      <w:r w:rsidR="000E676B">
        <w:rPr>
          <w:b/>
          <w:bCs/>
          <w:sz w:val="20"/>
          <w:szCs w:val="20"/>
          <w:u w:val="single"/>
        </w:rPr>
        <w:t xml:space="preserve"> </w:t>
      </w:r>
      <w:r w:rsidRPr="00C34B75">
        <w:rPr>
          <w:b/>
          <w:bCs/>
          <w:sz w:val="20"/>
          <w:szCs w:val="20"/>
          <w:u w:val="single"/>
        </w:rPr>
        <w:t xml:space="preserve">súladu s Metodickým rámcom pre vypracovanie ŠÚ, </w:t>
      </w:r>
      <w:r w:rsidRPr="000E676B">
        <w:rPr>
          <w:bCs/>
          <w:sz w:val="20"/>
          <w:szCs w:val="20"/>
        </w:rPr>
        <w:t>a to predovšetkým čo sa týka obsahu a štruktúry ŠÚ</w:t>
      </w:r>
      <w:r w:rsidR="000E676B" w:rsidRPr="000E676B">
        <w:rPr>
          <w:sz w:val="20"/>
          <w:szCs w:val="20"/>
        </w:rPr>
        <w:t>,</w:t>
      </w:r>
    </w:p>
    <w:p w14:paraId="6E5B2119" w14:textId="7025AAB7" w:rsidR="00981700" w:rsidRDefault="00981700" w:rsidP="0092782B">
      <w:pPr>
        <w:widowControl w:val="0"/>
        <w:jc w:val="both"/>
        <w:rPr>
          <w:sz w:val="20"/>
          <w:szCs w:val="20"/>
        </w:rPr>
      </w:pPr>
      <w:r>
        <w:rPr>
          <w:sz w:val="20"/>
          <w:szCs w:val="20"/>
        </w:rPr>
        <w:t>a</w:t>
      </w:r>
      <w:r w:rsidRPr="00981700">
        <w:rPr>
          <w:sz w:val="20"/>
          <w:szCs w:val="20"/>
        </w:rPr>
        <w:t xml:space="preserve"> zároveň pre </w:t>
      </w:r>
      <w:r>
        <w:rPr>
          <w:sz w:val="20"/>
          <w:szCs w:val="20"/>
        </w:rPr>
        <w:t>i</w:t>
      </w:r>
      <w:r w:rsidR="00C55F5B" w:rsidRPr="00981700">
        <w:rPr>
          <w:sz w:val="20"/>
          <w:szCs w:val="20"/>
        </w:rPr>
        <w:t>nvestície nad 40 mil. EUR s</w:t>
      </w:r>
      <w:r w:rsidRPr="00981700">
        <w:rPr>
          <w:sz w:val="20"/>
          <w:szCs w:val="20"/>
        </w:rPr>
        <w:t> </w:t>
      </w:r>
      <w:r w:rsidR="00C55F5B" w:rsidRPr="00981700">
        <w:rPr>
          <w:sz w:val="20"/>
          <w:szCs w:val="20"/>
        </w:rPr>
        <w:t>DPH</w:t>
      </w:r>
      <w:r>
        <w:rPr>
          <w:sz w:val="20"/>
          <w:szCs w:val="20"/>
        </w:rPr>
        <w:t xml:space="preserve"> platí</w:t>
      </w:r>
      <w:r w:rsidR="000E676B">
        <w:rPr>
          <w:sz w:val="20"/>
          <w:szCs w:val="20"/>
        </w:rPr>
        <w:t>:</w:t>
      </w:r>
    </w:p>
    <w:p w14:paraId="381965F6" w14:textId="4AD57AAA" w:rsidR="00C34B75" w:rsidRPr="000E676B" w:rsidRDefault="00C34B75" w:rsidP="0092782B">
      <w:pPr>
        <w:widowControl w:val="0"/>
        <w:numPr>
          <w:ilvl w:val="0"/>
          <w:numId w:val="97"/>
        </w:numPr>
        <w:jc w:val="both"/>
        <w:rPr>
          <w:b/>
          <w:sz w:val="20"/>
          <w:szCs w:val="20"/>
        </w:rPr>
      </w:pPr>
      <w:r w:rsidRPr="000E676B">
        <w:rPr>
          <w:sz w:val="20"/>
          <w:szCs w:val="20"/>
        </w:rPr>
        <w:t>Š</w:t>
      </w:r>
      <w:r w:rsidR="00BE425E" w:rsidRPr="000E676B">
        <w:rPr>
          <w:sz w:val="20"/>
          <w:szCs w:val="20"/>
        </w:rPr>
        <w:t>túdia uskutočniteľnosti</w:t>
      </w:r>
      <w:r w:rsidRPr="000E676B">
        <w:rPr>
          <w:sz w:val="20"/>
          <w:szCs w:val="20"/>
        </w:rPr>
        <w:t>,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byť posúdená Útvarom hodnoty za peniaze (ÚHP) v zmysle Metodického usmernenia Ministerstva financií Slovenskej republiky č. MF/020541/2019-2974</w:t>
      </w:r>
      <w:r w:rsidR="00981700">
        <w:rPr>
          <w:rStyle w:val="Odkaznapoznmkupodiarou"/>
          <w:b/>
          <w:bCs/>
          <w:szCs w:val="20"/>
          <w:u w:val="single"/>
        </w:rPr>
        <w:footnoteReference w:id="22"/>
      </w:r>
      <w:r w:rsidRPr="000E676B">
        <w:rPr>
          <w:b/>
          <w:sz w:val="20"/>
          <w:szCs w:val="20"/>
        </w:rPr>
        <w:t>.</w:t>
      </w:r>
    </w:p>
    <w:p w14:paraId="7909C650" w14:textId="4508DB72" w:rsidR="000E676B" w:rsidRPr="000E676B" w:rsidRDefault="000E676B" w:rsidP="0092782B">
      <w:pPr>
        <w:widowControl w:val="0"/>
        <w:jc w:val="both"/>
        <w:rPr>
          <w:b/>
          <w:bCs/>
          <w:sz w:val="20"/>
          <w:szCs w:val="20"/>
        </w:rPr>
      </w:pPr>
      <w:r>
        <w:rPr>
          <w:sz w:val="20"/>
          <w:szCs w:val="20"/>
        </w:rPr>
        <w:t xml:space="preserve">Všetky výdavky projektov OPII súvisiace s vypracovaním </w:t>
      </w:r>
      <w:r w:rsidR="00CF50CE">
        <w:rPr>
          <w:sz w:val="20"/>
          <w:szCs w:val="20"/>
        </w:rPr>
        <w:t>štúdií uskutočniteľností</w:t>
      </w:r>
      <w:r>
        <w:rPr>
          <w:sz w:val="20"/>
          <w:szCs w:val="20"/>
        </w:rPr>
        <w:t>, ktoré nebudú spĺňať</w:t>
      </w:r>
      <w:r w:rsidR="00C34B75" w:rsidRPr="00C34B75">
        <w:rPr>
          <w:sz w:val="20"/>
          <w:szCs w:val="20"/>
        </w:rPr>
        <w:t xml:space="preserve"> vyššie </w:t>
      </w:r>
      <w:r w:rsidR="00C34B75" w:rsidRPr="00C34B75">
        <w:rPr>
          <w:sz w:val="20"/>
          <w:szCs w:val="20"/>
        </w:rPr>
        <w:lastRenderedPageBreak/>
        <w:t>uvedené podmienky,</w:t>
      </w:r>
      <w:r>
        <w:rPr>
          <w:sz w:val="20"/>
          <w:szCs w:val="20"/>
        </w:rPr>
        <w:t xml:space="preserve"> budú zo strany R</w:t>
      </w:r>
      <w:r w:rsidR="00C34B75" w:rsidRPr="00C34B75">
        <w:rPr>
          <w:bCs/>
          <w:sz w:val="20"/>
          <w:szCs w:val="20"/>
        </w:rPr>
        <w:t>O OPII</w:t>
      </w:r>
      <w:r>
        <w:rPr>
          <w:bCs/>
          <w:sz w:val="20"/>
          <w:szCs w:val="20"/>
        </w:rPr>
        <w:t xml:space="preserve"> </w:t>
      </w:r>
      <w:r w:rsidRPr="000E676B">
        <w:rPr>
          <w:b/>
          <w:bCs/>
          <w:sz w:val="20"/>
          <w:szCs w:val="20"/>
        </w:rPr>
        <w:t>vyhodnotené ako neoprávnené výdavky projektu.</w:t>
      </w:r>
    </w:p>
    <w:p w14:paraId="46A88E58" w14:textId="77777777" w:rsidR="000E676B" w:rsidRDefault="000E676B" w:rsidP="0092782B">
      <w:pPr>
        <w:widowControl w:val="0"/>
        <w:jc w:val="both"/>
        <w:rPr>
          <w:bCs/>
          <w:sz w:val="20"/>
          <w:szCs w:val="20"/>
        </w:rPr>
      </w:pPr>
    </w:p>
    <w:p w14:paraId="637FB7C8" w14:textId="1ED5BD0B" w:rsidR="00782D1A" w:rsidRPr="00A45EB1" w:rsidRDefault="00782D1A" w:rsidP="0092782B">
      <w:pPr>
        <w:pStyle w:val="Nadpis1"/>
        <w:keepNext w:val="0"/>
        <w:widowControl w:val="0"/>
        <w:shd w:val="clear" w:color="auto" w:fill="1F497D"/>
        <w:tabs>
          <w:tab w:val="clear" w:pos="851"/>
        </w:tabs>
        <w:spacing w:before="120" w:after="0"/>
        <w:ind w:left="432" w:hanging="432"/>
        <w:rPr>
          <w:b/>
          <w:color w:val="FFFFFF"/>
          <w:szCs w:val="32"/>
        </w:rPr>
      </w:pPr>
      <w:bookmarkStart w:id="188" w:name="_Toc7078290"/>
      <w:r w:rsidRPr="00A45EB1">
        <w:rPr>
          <w:b/>
          <w:color w:val="FFFFFF"/>
          <w:szCs w:val="32"/>
        </w:rPr>
        <w:t>Zoznam oprávnených výdavkov pre prioritné osi 1 až 6</w:t>
      </w:r>
      <w:r>
        <w:rPr>
          <w:b/>
          <w:color w:val="FFFFFF"/>
          <w:szCs w:val="32"/>
        </w:rPr>
        <w:t xml:space="preserve"> a 8</w:t>
      </w:r>
      <w:bookmarkEnd w:id="188"/>
    </w:p>
    <w:p w14:paraId="35BA616D" w14:textId="77777777" w:rsidR="004E1F17" w:rsidRDefault="004E1F17" w:rsidP="0092782B">
      <w:pPr>
        <w:pStyle w:val="Nadpis2"/>
        <w:keepNext w:val="0"/>
        <w:widowControl w:val="0"/>
        <w:numPr>
          <w:ilvl w:val="0"/>
          <w:numId w:val="0"/>
        </w:numPr>
        <w:spacing w:before="120" w:after="0"/>
        <w:ind w:left="2128"/>
      </w:pPr>
    </w:p>
    <w:p w14:paraId="4A387068"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189" w:name="_Toc7078291"/>
      <w:r w:rsidRPr="00A374F2">
        <w:t>Číselník výdavkov a označovanie výdavkov</w:t>
      </w:r>
      <w:bookmarkEnd w:id="189"/>
    </w:p>
    <w:p w14:paraId="723D2F81" w14:textId="77777777" w:rsidR="00552F07" w:rsidRPr="00A374F2" w:rsidRDefault="00552F07" w:rsidP="0092782B">
      <w:pPr>
        <w:widowControl w:val="0"/>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92782B">
      <w:pPr>
        <w:widowControl w:val="0"/>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92782B">
      <w:pPr>
        <w:widowControl w:val="0"/>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92782B">
      <w:pPr>
        <w:widowControl w:val="0"/>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92782B">
      <w:pPr>
        <w:widowControl w:val="0"/>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92782B">
      <w:pPr>
        <w:widowControl w:val="0"/>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92782B">
      <w:pPr>
        <w:widowControl w:val="0"/>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089FEBAA" w:rsidR="00552F07" w:rsidRPr="00A374F2" w:rsidRDefault="00335510" w:rsidP="0092782B">
      <w:pPr>
        <w:widowControl w:val="0"/>
        <w:spacing w:before="120" w:after="0" w:line="240" w:lineRule="auto"/>
        <w:rPr>
          <w:noProof/>
        </w:rPr>
      </w:pPr>
      <w:r>
        <w:rPr>
          <w:noProof/>
          <w:lang w:eastAsia="sk-SK"/>
        </w:rPr>
        <w:drawing>
          <wp:inline distT="0" distB="0" distL="0" distR="0" wp14:anchorId="7014BF38" wp14:editId="2E3028F4">
            <wp:extent cx="5676900" cy="923925"/>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76900" cy="923925"/>
                    </a:xfrm>
                    <a:prstGeom prst="rect">
                      <a:avLst/>
                    </a:prstGeom>
                    <a:noFill/>
                    <a:ln>
                      <a:noFill/>
                    </a:ln>
                  </pic:spPr>
                </pic:pic>
              </a:graphicData>
            </a:graphic>
          </wp:inline>
        </w:drawing>
      </w:r>
    </w:p>
    <w:p w14:paraId="3532C65C" w14:textId="77777777" w:rsidR="00A96AED" w:rsidRPr="00A374F2" w:rsidRDefault="00A96AED" w:rsidP="0092782B">
      <w:pPr>
        <w:widowControl w:val="0"/>
        <w:spacing w:before="120" w:after="0" w:line="240" w:lineRule="auto"/>
      </w:pPr>
    </w:p>
    <w:p w14:paraId="77F07529"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190" w:name="_Toc7078292"/>
      <w:r w:rsidRPr="00A374F2">
        <w:t>Trieda 01 – Dlhodobý nehmotný majetok</w:t>
      </w:r>
      <w:bookmarkEnd w:id="190"/>
    </w:p>
    <w:p w14:paraId="5ECB9982"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92782B">
      <w:pPr>
        <w:widowControl w:val="0"/>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3"/>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4"/>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 xml:space="preserve">sume alebo je nižšie, možno zaradiť (podľa rozhodnutia účtovnej jednotky - prijímateľa) do dlhodobého nehmotného majetku, ak doba </w:t>
      </w:r>
      <w:r w:rsidRPr="00A374F2">
        <w:rPr>
          <w:sz w:val="20"/>
          <w:szCs w:val="20"/>
        </w:rPr>
        <w:lastRenderedPageBreak/>
        <w:t>použiteľnosti tohto majetku je dlhšia ako jeden rok.</w:t>
      </w:r>
    </w:p>
    <w:p w14:paraId="28CECDBE"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92782B">
      <w:pPr>
        <w:widowControl w:val="0"/>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92782B">
      <w:pPr>
        <w:widowControl w:val="0"/>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92782B">
      <w:pPr>
        <w:widowControl w:val="0"/>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92782B">
      <w:pPr>
        <w:widowControl w:val="0"/>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92782B">
      <w:pPr>
        <w:widowControl w:val="0"/>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92782B">
            <w:pPr>
              <w:widowControl w:val="0"/>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92782B">
            <w:pPr>
              <w:widowControl w:val="0"/>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92782B">
            <w:pPr>
              <w:widowControl w:val="0"/>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92782B">
            <w:pPr>
              <w:widowControl w:val="0"/>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92782B">
      <w:pPr>
        <w:pStyle w:val="Nadpis2"/>
        <w:keepNext w:val="0"/>
        <w:widowControl w:val="0"/>
        <w:numPr>
          <w:ilvl w:val="0"/>
          <w:numId w:val="0"/>
        </w:numPr>
        <w:spacing w:before="120" w:after="0"/>
        <w:ind w:left="2128"/>
      </w:pPr>
    </w:p>
    <w:p w14:paraId="2141CCD4"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191" w:name="_Toc7078293"/>
      <w:r w:rsidRPr="00A374F2">
        <w:t>Trieda 02 – Dlhodobý hmotný majetok</w:t>
      </w:r>
      <w:bookmarkEnd w:id="191"/>
    </w:p>
    <w:p w14:paraId="745BB336"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92782B">
      <w:pPr>
        <w:widowControl w:val="0"/>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5"/>
      </w:r>
      <w:r w:rsidR="0038495C" w:rsidRPr="00A374F2">
        <w:rPr>
          <w:sz w:val="20"/>
          <w:szCs w:val="20"/>
        </w:rPr>
        <w:t xml:space="preserve"> </w:t>
      </w:r>
      <w:r w:rsidRPr="00A374F2">
        <w:rPr>
          <w:sz w:val="20"/>
          <w:szCs w:val="20"/>
        </w:rPr>
        <w:t>sa vykazujú:</w:t>
      </w:r>
    </w:p>
    <w:p w14:paraId="2B24C0FA" w14:textId="77777777" w:rsidR="00262FEC" w:rsidRPr="00A374F2" w:rsidRDefault="00262FEC" w:rsidP="0092782B">
      <w:pPr>
        <w:widowControl w:val="0"/>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92782B">
      <w:pPr>
        <w:widowControl w:val="0"/>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6"/>
      </w:r>
      <w:r w:rsidR="00D17594">
        <w:rPr>
          <w:sz w:val="20"/>
          <w:szCs w:val="20"/>
        </w:rPr>
        <w:t xml:space="preserve"> </w:t>
      </w:r>
      <w:r w:rsidR="00D17594">
        <w:rPr>
          <w:sz w:val="20"/>
          <w:szCs w:val="20"/>
        </w:rPr>
        <w:lastRenderedPageBreak/>
        <w:t xml:space="preserve">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92782B">
      <w:pPr>
        <w:widowControl w:val="0"/>
        <w:spacing w:before="120" w:after="0" w:line="240" w:lineRule="auto"/>
        <w:jc w:val="both"/>
        <w:rPr>
          <w:sz w:val="20"/>
          <w:szCs w:val="20"/>
        </w:rPr>
      </w:pPr>
      <w:r w:rsidRPr="00A374F2">
        <w:rPr>
          <w:sz w:val="20"/>
          <w:szCs w:val="20"/>
        </w:rPr>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92782B">
      <w:pPr>
        <w:widowControl w:val="0"/>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92782B">
      <w:pPr>
        <w:widowControl w:val="0"/>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7"/>
      </w:r>
      <w:r w:rsidR="00A02E46" w:rsidRPr="00A374F2">
        <w:rPr>
          <w:b/>
          <w:sz w:val="20"/>
          <w:szCs w:val="20"/>
        </w:rPr>
        <w:t xml:space="preserve"> </w:t>
      </w:r>
    </w:p>
    <w:p w14:paraId="1604E146" w14:textId="77777777" w:rsidR="00A02E46" w:rsidRPr="00A374F2"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92782B">
      <w:pPr>
        <w:widowControl w:val="0"/>
        <w:numPr>
          <w:ilvl w:val="0"/>
          <w:numId w:val="45"/>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92782B">
      <w:pPr>
        <w:widowControl w:val="0"/>
        <w:numPr>
          <w:ilvl w:val="0"/>
          <w:numId w:val="45"/>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92782B">
      <w:pPr>
        <w:widowControl w:val="0"/>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92782B">
      <w:pPr>
        <w:widowControl w:val="0"/>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lastRenderedPageBreak/>
        <w:t>Nákup iných dopravných prostriedkov – napr. železničné mobilné prostriedky (dráhové vozidlá).</w:t>
      </w:r>
    </w:p>
    <w:p w14:paraId="53E9B0B6" w14:textId="77777777" w:rsidR="00A02E46" w:rsidRPr="00A374F2" w:rsidRDefault="00A02E46" w:rsidP="0092782B">
      <w:pPr>
        <w:widowControl w:val="0"/>
        <w:spacing w:before="120" w:after="0" w:line="240" w:lineRule="auto"/>
        <w:jc w:val="both"/>
        <w:rPr>
          <w:b/>
          <w:sz w:val="20"/>
          <w:szCs w:val="20"/>
        </w:rPr>
      </w:pPr>
      <w:r w:rsidRPr="00A374F2">
        <w:rPr>
          <w:b/>
          <w:sz w:val="20"/>
          <w:szCs w:val="20"/>
        </w:rPr>
        <w:t xml:space="preserve">027 - Pozemky  </w:t>
      </w:r>
    </w:p>
    <w:p w14:paraId="472D0EFB"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92782B">
      <w:pPr>
        <w:widowControl w:val="0"/>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03"/>
        <w:gridCol w:w="3918"/>
        <w:gridCol w:w="436"/>
        <w:gridCol w:w="963"/>
        <w:gridCol w:w="436"/>
        <w:gridCol w:w="436"/>
        <w:gridCol w:w="436"/>
        <w:gridCol w:w="436"/>
        <w:gridCol w:w="467"/>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92782B">
            <w:pPr>
              <w:widowControl w:val="0"/>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92782B">
            <w:pPr>
              <w:widowControl w:val="0"/>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92782B">
            <w:pPr>
              <w:widowControl w:val="0"/>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92782B">
            <w:pPr>
              <w:widowControl w:val="0"/>
              <w:spacing w:before="120" w:after="0" w:line="240" w:lineRule="auto"/>
              <w:ind w:right="255"/>
              <w:jc w:val="both"/>
              <w:rPr>
                <w:rFonts w:cs="Calibri"/>
                <w:sz w:val="16"/>
                <w:szCs w:val="16"/>
              </w:rPr>
            </w:pPr>
          </w:p>
          <w:p w14:paraId="6419F75D"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92782B">
            <w:pPr>
              <w:widowControl w:val="0"/>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92782B">
            <w:pPr>
              <w:widowControl w:val="0"/>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92782B">
            <w:pPr>
              <w:widowControl w:val="0"/>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92782B">
            <w:pPr>
              <w:widowControl w:val="0"/>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92782B">
            <w:pPr>
              <w:widowControl w:val="0"/>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92782B">
            <w:pPr>
              <w:widowControl w:val="0"/>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92782B">
            <w:pPr>
              <w:widowControl w:val="0"/>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92782B">
            <w:pPr>
              <w:widowControl w:val="0"/>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92782B">
            <w:pPr>
              <w:widowControl w:val="0"/>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92782B">
            <w:pPr>
              <w:widowControl w:val="0"/>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92782B">
            <w:pPr>
              <w:widowControl w:val="0"/>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92782B">
            <w:pPr>
              <w:widowControl w:val="0"/>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92782B">
            <w:pPr>
              <w:widowControl w:val="0"/>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92782B">
            <w:pPr>
              <w:widowControl w:val="0"/>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92782B">
            <w:pPr>
              <w:widowControl w:val="0"/>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92782B">
      <w:pPr>
        <w:pStyle w:val="Nadpis2"/>
        <w:keepNext w:val="0"/>
        <w:widowControl w:val="0"/>
        <w:numPr>
          <w:ilvl w:val="0"/>
          <w:numId w:val="0"/>
        </w:numPr>
        <w:spacing w:before="120" w:after="0"/>
        <w:ind w:left="2128"/>
      </w:pPr>
    </w:p>
    <w:p w14:paraId="1E4749BD"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192" w:name="_Toc7078294"/>
      <w:r w:rsidRPr="00A374F2">
        <w:t>Trieda 11 - Zásoby</w:t>
      </w:r>
      <w:bookmarkEnd w:id="192"/>
    </w:p>
    <w:p w14:paraId="2FE49733"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92782B">
      <w:pPr>
        <w:widowControl w:val="0"/>
        <w:spacing w:before="120" w:after="0" w:line="240" w:lineRule="auto"/>
        <w:jc w:val="both"/>
        <w:rPr>
          <w:sz w:val="20"/>
          <w:szCs w:val="20"/>
        </w:rPr>
      </w:pPr>
      <w:r w:rsidRPr="00A374F2">
        <w:rPr>
          <w:sz w:val="20"/>
          <w:szCs w:val="20"/>
        </w:rPr>
        <w:lastRenderedPageBreak/>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8"/>
      </w:r>
      <w:r w:rsidRPr="00A374F2">
        <w:rPr>
          <w:sz w:val="20"/>
          <w:szCs w:val="20"/>
        </w:rPr>
        <w:t>, ktorý nie je definovaný ako dlhodobý hmotný majetok.</w:t>
      </w:r>
    </w:p>
    <w:p w14:paraId="03643AC1" w14:textId="77777777" w:rsidR="00262FEC" w:rsidRPr="00A374F2" w:rsidRDefault="00262FEC" w:rsidP="0092782B">
      <w:pPr>
        <w:widowControl w:val="0"/>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92782B">
      <w:pPr>
        <w:widowControl w:val="0"/>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92782B">
            <w:pPr>
              <w:widowControl w:val="0"/>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92782B">
            <w:pPr>
              <w:widowControl w:val="0"/>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92782B">
            <w:pPr>
              <w:widowControl w:val="0"/>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92782B">
            <w:pPr>
              <w:widowControl w:val="0"/>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92782B">
            <w:pPr>
              <w:widowControl w:val="0"/>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92782B">
            <w:pPr>
              <w:widowControl w:val="0"/>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92782B">
            <w:pPr>
              <w:widowControl w:val="0"/>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92782B">
            <w:pPr>
              <w:widowControl w:val="0"/>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92782B">
      <w:pPr>
        <w:widowControl w:val="0"/>
        <w:spacing w:before="120" w:after="0" w:line="240" w:lineRule="auto"/>
        <w:jc w:val="both"/>
        <w:rPr>
          <w:rFonts w:ascii="Times New Roman" w:hAnsi="Times New Roman"/>
          <w:b/>
          <w:sz w:val="28"/>
          <w:szCs w:val="28"/>
        </w:rPr>
      </w:pPr>
    </w:p>
    <w:p w14:paraId="6BD20B24" w14:textId="77777777" w:rsidR="00095138" w:rsidRPr="00A374F2" w:rsidRDefault="00095138" w:rsidP="0092782B">
      <w:pPr>
        <w:pStyle w:val="Nadpis2"/>
        <w:keepNext w:val="0"/>
        <w:widowControl w:val="0"/>
        <w:tabs>
          <w:tab w:val="clear" w:pos="2128"/>
          <w:tab w:val="num" w:pos="567"/>
        </w:tabs>
        <w:spacing w:before="120" w:after="0"/>
        <w:ind w:left="567" w:hanging="567"/>
      </w:pPr>
      <w:bookmarkStart w:id="193" w:name="_Toc441431299"/>
      <w:bookmarkStart w:id="194" w:name="_Toc441488690"/>
      <w:bookmarkStart w:id="195" w:name="_Toc441431300"/>
      <w:bookmarkStart w:id="196" w:name="_Toc441488691"/>
      <w:bookmarkStart w:id="197" w:name="_Toc7078295"/>
      <w:bookmarkEnd w:id="193"/>
      <w:bookmarkEnd w:id="194"/>
      <w:bookmarkEnd w:id="195"/>
      <w:bookmarkEnd w:id="196"/>
      <w:r w:rsidRPr="00A374F2">
        <w:t>Trieda 50 – Spotreba</w:t>
      </w:r>
      <w:bookmarkEnd w:id="197"/>
    </w:p>
    <w:p w14:paraId="74025D4F" w14:textId="77777777" w:rsidR="00E61D9A" w:rsidRPr="00D96C63" w:rsidRDefault="00E61D9A" w:rsidP="0092782B">
      <w:pPr>
        <w:widowControl w:val="0"/>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92782B">
      <w:pPr>
        <w:widowControl w:val="0"/>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92782B">
      <w:pPr>
        <w:widowControl w:val="0"/>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92782B">
      <w:pPr>
        <w:widowControl w:val="0"/>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lastRenderedPageBreak/>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92782B">
      <w:pPr>
        <w:widowControl w:val="0"/>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92782B">
            <w:pPr>
              <w:widowControl w:val="0"/>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92782B">
      <w:pPr>
        <w:widowControl w:val="0"/>
        <w:spacing w:before="120" w:after="0" w:line="240" w:lineRule="auto"/>
        <w:jc w:val="both"/>
        <w:rPr>
          <w:sz w:val="20"/>
          <w:szCs w:val="20"/>
        </w:rPr>
      </w:pPr>
    </w:p>
    <w:p w14:paraId="6B3279F0"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198" w:name="_Toc7078296"/>
      <w:r w:rsidRPr="00A374F2">
        <w:t>Trieda 51 - Služby</w:t>
      </w:r>
      <w:bookmarkEnd w:id="198"/>
    </w:p>
    <w:p w14:paraId="0A7CEDE4"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92782B">
      <w:pPr>
        <w:widowControl w:val="0"/>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92782B">
      <w:pPr>
        <w:widowControl w:val="0"/>
        <w:numPr>
          <w:ilvl w:val="0"/>
          <w:numId w:val="46"/>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9"/>
      </w:r>
      <w:r w:rsidRPr="00A374F2">
        <w:rPr>
          <w:sz w:val="20"/>
          <w:szCs w:val="20"/>
        </w:rPr>
        <w:t xml:space="preserve">; </w:t>
      </w:r>
    </w:p>
    <w:p w14:paraId="7BF1F601"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92782B">
      <w:pPr>
        <w:widowControl w:val="0"/>
        <w:numPr>
          <w:ilvl w:val="0"/>
          <w:numId w:val="46"/>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92782B">
      <w:pPr>
        <w:widowControl w:val="0"/>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lastRenderedPageBreak/>
        <w:t>prevádzkových a špeciálnych strojov, prístrojov, zariadení, techniky a náradia;</w:t>
      </w:r>
    </w:p>
    <w:p w14:paraId="600D5D71"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92782B">
      <w:pPr>
        <w:widowControl w:val="0"/>
        <w:numPr>
          <w:ilvl w:val="0"/>
          <w:numId w:val="46"/>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92782B">
      <w:pPr>
        <w:widowControl w:val="0"/>
        <w:numPr>
          <w:ilvl w:val="0"/>
          <w:numId w:val="46"/>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92782B">
      <w:pPr>
        <w:widowControl w:val="0"/>
        <w:numPr>
          <w:ilvl w:val="0"/>
          <w:numId w:val="46"/>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30"/>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92782B">
      <w:pPr>
        <w:widowControl w:val="0"/>
        <w:numPr>
          <w:ilvl w:val="0"/>
          <w:numId w:val="46"/>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92782B">
            <w:pPr>
              <w:widowControl w:val="0"/>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92782B">
            <w:pPr>
              <w:widowControl w:val="0"/>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9DC4563" w14:textId="77777777" w:rsidTr="003B1168">
        <w:tc>
          <w:tcPr>
            <w:tcW w:w="1709" w:type="dxa"/>
            <w:vMerge w:val="restart"/>
            <w:shd w:val="clear" w:color="auto" w:fill="FFFFFF"/>
            <w:hideMark/>
          </w:tcPr>
          <w:p w14:paraId="2C4EFB0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92782B">
            <w:pPr>
              <w:widowControl w:val="0"/>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92782B">
            <w:pPr>
              <w:widowControl w:val="0"/>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92782B">
            <w:pPr>
              <w:widowControl w:val="0"/>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92782B">
            <w:pPr>
              <w:widowControl w:val="0"/>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92782B">
            <w:pPr>
              <w:widowControl w:val="0"/>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92782B">
            <w:pPr>
              <w:widowControl w:val="0"/>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92782B">
            <w:pPr>
              <w:widowControl w:val="0"/>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92782B">
            <w:pPr>
              <w:widowControl w:val="0"/>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92782B">
            <w:pPr>
              <w:widowControl w:val="0"/>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92782B">
      <w:pPr>
        <w:pStyle w:val="Nadpis2"/>
        <w:keepNext w:val="0"/>
        <w:widowControl w:val="0"/>
        <w:numPr>
          <w:ilvl w:val="0"/>
          <w:numId w:val="0"/>
        </w:numPr>
        <w:spacing w:before="120" w:after="0"/>
        <w:ind w:left="567"/>
        <w:rPr>
          <w:sz w:val="20"/>
          <w:szCs w:val="20"/>
        </w:rPr>
      </w:pPr>
    </w:p>
    <w:p w14:paraId="4E702C81"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199" w:name="_Toc7078297"/>
      <w:r w:rsidRPr="00A374F2">
        <w:t>Trieda 52 – Osobné výdavky</w:t>
      </w:r>
      <w:bookmarkEnd w:id="199"/>
    </w:p>
    <w:p w14:paraId="40682DED" w14:textId="77777777" w:rsidR="00697BE9" w:rsidRPr="00A374F2" w:rsidRDefault="00262FEC" w:rsidP="0092782B">
      <w:pPr>
        <w:widowControl w:val="0"/>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92782B">
      <w:pPr>
        <w:widowControl w:val="0"/>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92782B">
      <w:pPr>
        <w:widowControl w:val="0"/>
        <w:tabs>
          <w:tab w:val="left" w:pos="567"/>
        </w:tabs>
        <w:spacing w:before="120" w:after="0" w:line="240" w:lineRule="auto"/>
        <w:ind w:left="567" w:hanging="567"/>
        <w:jc w:val="both"/>
        <w:rPr>
          <w:rFonts w:cs="Calibri"/>
          <w:sz w:val="20"/>
          <w:szCs w:val="24"/>
        </w:rPr>
      </w:pPr>
      <w:r w:rsidRPr="00A45EB1">
        <w:rPr>
          <w:b/>
          <w:sz w:val="20"/>
          <w:szCs w:val="20"/>
        </w:rPr>
        <w:lastRenderedPageBreak/>
        <w:t xml:space="preserve">521 - </w:t>
      </w:r>
      <w:r w:rsidRPr="00A45EB1">
        <w:rPr>
          <w:b/>
          <w:sz w:val="20"/>
          <w:szCs w:val="20"/>
        </w:rPr>
        <w:tab/>
        <w:t>Mzdové výdavky</w:t>
      </w:r>
      <w:r w:rsidRPr="00A374F2">
        <w:rPr>
          <w:rStyle w:val="Odkaznapoznmkupodiarou"/>
          <w:rFonts w:cs="Arial"/>
          <w:szCs w:val="16"/>
        </w:rPr>
        <w:footnoteReference w:id="31"/>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92782B">
      <w:pPr>
        <w:widowControl w:val="0"/>
        <w:numPr>
          <w:ilvl w:val="0"/>
          <w:numId w:val="46"/>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92782B">
      <w:pPr>
        <w:widowControl w:val="0"/>
        <w:numPr>
          <w:ilvl w:val="0"/>
          <w:numId w:val="46"/>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92782B">
            <w:pPr>
              <w:widowControl w:val="0"/>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92782B">
            <w:pPr>
              <w:widowControl w:val="0"/>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92782B">
            <w:pPr>
              <w:widowControl w:val="0"/>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92782B">
            <w:pPr>
              <w:widowControl w:val="0"/>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92782B">
            <w:pPr>
              <w:widowControl w:val="0"/>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92782B">
            <w:pPr>
              <w:widowControl w:val="0"/>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92782B">
            <w:pPr>
              <w:widowControl w:val="0"/>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92782B">
      <w:pPr>
        <w:pStyle w:val="Nadpis2"/>
        <w:keepNext w:val="0"/>
        <w:widowControl w:val="0"/>
        <w:numPr>
          <w:ilvl w:val="0"/>
          <w:numId w:val="0"/>
        </w:numPr>
        <w:spacing w:before="120" w:after="0"/>
        <w:rPr>
          <w:sz w:val="20"/>
          <w:szCs w:val="20"/>
        </w:rPr>
      </w:pPr>
    </w:p>
    <w:p w14:paraId="1ECF1EAD" w14:textId="77777777" w:rsidR="00CA4B6C" w:rsidRPr="001D7477" w:rsidRDefault="00CA4B6C" w:rsidP="0092782B">
      <w:pPr>
        <w:pStyle w:val="Nadpis2"/>
        <w:keepNext w:val="0"/>
        <w:widowControl w:val="0"/>
        <w:tabs>
          <w:tab w:val="clear" w:pos="2128"/>
          <w:tab w:val="num" w:pos="567"/>
        </w:tabs>
        <w:spacing w:before="120" w:after="0"/>
        <w:ind w:left="567" w:hanging="567"/>
      </w:pPr>
      <w:bookmarkStart w:id="200" w:name="_Toc7078298"/>
      <w:r>
        <w:rPr>
          <w:lang w:val="sk-SK"/>
        </w:rPr>
        <w:t>Trieda 54 – Ostatné výdavky</w:t>
      </w:r>
      <w:bookmarkEnd w:id="200"/>
    </w:p>
    <w:p w14:paraId="0AD89EE7" w14:textId="77777777" w:rsidR="00CA4B6C" w:rsidRPr="001D7477" w:rsidRDefault="00CA4B6C" w:rsidP="0092782B">
      <w:pPr>
        <w:widowControl w:val="0"/>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92782B">
      <w:pPr>
        <w:widowControl w:val="0"/>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92782B">
      <w:pPr>
        <w:widowControl w:val="0"/>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92782B">
      <w:pPr>
        <w:widowControl w:val="0"/>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92782B">
      <w:pPr>
        <w:widowControl w:val="0"/>
        <w:numPr>
          <w:ilvl w:val="0"/>
          <w:numId w:val="47"/>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92782B">
            <w:pPr>
              <w:widowControl w:val="0"/>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92782B">
            <w:pPr>
              <w:widowControl w:val="0"/>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92782B">
            <w:pPr>
              <w:widowControl w:val="0"/>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92782B">
      <w:pPr>
        <w:pStyle w:val="Nadpis2"/>
        <w:keepNext w:val="0"/>
        <w:widowControl w:val="0"/>
        <w:numPr>
          <w:ilvl w:val="0"/>
          <w:numId w:val="0"/>
        </w:numPr>
        <w:spacing w:before="120" w:after="0"/>
      </w:pPr>
    </w:p>
    <w:p w14:paraId="0804BA1B" w14:textId="77777777" w:rsidR="00262FEC" w:rsidRPr="00A374F2" w:rsidRDefault="00552F07" w:rsidP="0092782B">
      <w:pPr>
        <w:pStyle w:val="Nadpis2"/>
        <w:keepNext w:val="0"/>
        <w:widowControl w:val="0"/>
        <w:tabs>
          <w:tab w:val="clear" w:pos="2128"/>
          <w:tab w:val="num" w:pos="567"/>
        </w:tabs>
        <w:spacing w:before="120" w:after="0"/>
        <w:ind w:left="567" w:hanging="567"/>
      </w:pPr>
      <w:bookmarkStart w:id="201" w:name="_Toc7078299"/>
      <w:r w:rsidRPr="00A374F2">
        <w:t xml:space="preserve">Trieda </w:t>
      </w:r>
      <w:r w:rsidR="00262FEC" w:rsidRPr="00A374F2">
        <w:t>56 - Finančné výdavky a poplatky</w:t>
      </w:r>
      <w:bookmarkEnd w:id="201"/>
    </w:p>
    <w:p w14:paraId="386465D1"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92782B">
      <w:pPr>
        <w:widowControl w:val="0"/>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92782B">
      <w:pPr>
        <w:widowControl w:val="0"/>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lastRenderedPageBreak/>
        <w:t>Poplatky a odvody napr. správne, súdne, notárske, za vedenie účtov, manipulačné poplatky a pod.;</w:t>
      </w:r>
    </w:p>
    <w:p w14:paraId="561942E6"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92782B">
            <w:pPr>
              <w:widowControl w:val="0"/>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92782B">
            <w:pPr>
              <w:widowControl w:val="0"/>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92782B">
      <w:pPr>
        <w:pStyle w:val="Nadpis2"/>
        <w:keepNext w:val="0"/>
        <w:widowControl w:val="0"/>
        <w:numPr>
          <w:ilvl w:val="0"/>
          <w:numId w:val="0"/>
        </w:numPr>
        <w:spacing w:before="120" w:after="0"/>
        <w:ind w:left="2128"/>
        <w:rPr>
          <w:szCs w:val="28"/>
        </w:rPr>
      </w:pPr>
    </w:p>
    <w:p w14:paraId="211CBC8E" w14:textId="77777777" w:rsidR="00304B60" w:rsidRPr="00A374F2" w:rsidRDefault="00304B60" w:rsidP="0092782B">
      <w:pPr>
        <w:pStyle w:val="Nadpis2"/>
        <w:keepNext w:val="0"/>
        <w:widowControl w:val="0"/>
        <w:tabs>
          <w:tab w:val="clear" w:pos="2128"/>
          <w:tab w:val="num" w:pos="567"/>
        </w:tabs>
        <w:spacing w:before="120" w:after="0"/>
        <w:ind w:left="567" w:hanging="567"/>
      </w:pPr>
      <w:bookmarkStart w:id="202" w:name="_Toc7078300"/>
      <w:r w:rsidRPr="00A374F2">
        <w:t>Trieda 90 –</w:t>
      </w:r>
      <w:r w:rsidR="007B1DDC">
        <w:t xml:space="preserve"> Zjednodušené vykazovanie výdavkov a r</w:t>
      </w:r>
      <w:r w:rsidR="00A02E46" w:rsidRPr="00A374F2">
        <w:t>ezerva</w:t>
      </w:r>
      <w:bookmarkEnd w:id="202"/>
    </w:p>
    <w:p w14:paraId="667A5525" w14:textId="77777777" w:rsidR="00304B60" w:rsidRPr="00D96C63" w:rsidRDefault="00304B60" w:rsidP="0092782B">
      <w:pPr>
        <w:widowControl w:val="0"/>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92782B">
      <w:pPr>
        <w:widowControl w:val="0"/>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92782B">
      <w:pPr>
        <w:widowControl w:val="0"/>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92782B">
      <w:pPr>
        <w:widowControl w:val="0"/>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92782B">
            <w:pPr>
              <w:widowControl w:val="0"/>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92782B">
      <w:pPr>
        <w:widowControl w:val="0"/>
        <w:spacing w:before="120" w:after="0" w:line="240" w:lineRule="auto"/>
        <w:jc w:val="both"/>
        <w:rPr>
          <w:sz w:val="20"/>
          <w:szCs w:val="20"/>
        </w:rPr>
      </w:pPr>
    </w:p>
    <w:p w14:paraId="444B0389" w14:textId="77777777" w:rsidR="002B3E72" w:rsidRPr="00AF0359" w:rsidRDefault="002B3E72" w:rsidP="0092782B">
      <w:pPr>
        <w:widowControl w:val="0"/>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92782B">
      <w:pPr>
        <w:widowControl w:val="0"/>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92782B">
      <w:pPr>
        <w:pStyle w:val="Nadpis1"/>
        <w:keepNext w:val="0"/>
        <w:widowControl w:val="0"/>
        <w:shd w:val="clear" w:color="auto" w:fill="1F497D"/>
        <w:tabs>
          <w:tab w:val="clear" w:pos="851"/>
        </w:tabs>
        <w:spacing w:before="120" w:after="0"/>
        <w:ind w:left="432" w:hanging="432"/>
        <w:rPr>
          <w:b/>
          <w:color w:val="FFFFFF"/>
          <w:szCs w:val="32"/>
        </w:rPr>
      </w:pPr>
      <w:bookmarkStart w:id="203" w:name="_Toc441248529"/>
      <w:bookmarkStart w:id="204" w:name="_Toc441426315"/>
      <w:bookmarkStart w:id="205" w:name="_Toc441426856"/>
      <w:bookmarkStart w:id="206" w:name="_Toc441427680"/>
      <w:bookmarkStart w:id="207" w:name="_Toc441431306"/>
      <w:bookmarkStart w:id="208" w:name="_Toc441488697"/>
      <w:bookmarkStart w:id="209" w:name="_Toc441248530"/>
      <w:bookmarkStart w:id="210" w:name="_Toc441426316"/>
      <w:bookmarkStart w:id="211" w:name="_Toc441426857"/>
      <w:bookmarkStart w:id="212" w:name="_Toc441427681"/>
      <w:bookmarkStart w:id="213" w:name="_Toc441431307"/>
      <w:bookmarkStart w:id="214" w:name="_Toc441488698"/>
      <w:bookmarkStart w:id="215" w:name="_Toc441248531"/>
      <w:bookmarkStart w:id="216" w:name="_Toc441426317"/>
      <w:bookmarkStart w:id="217" w:name="_Toc441426858"/>
      <w:bookmarkStart w:id="218" w:name="_Toc441427682"/>
      <w:bookmarkStart w:id="219" w:name="_Toc441431308"/>
      <w:bookmarkStart w:id="220" w:name="_Toc441488699"/>
      <w:bookmarkStart w:id="221" w:name="_Toc441248532"/>
      <w:bookmarkStart w:id="222" w:name="_Toc441426318"/>
      <w:bookmarkStart w:id="223" w:name="_Toc441426859"/>
      <w:bookmarkStart w:id="224" w:name="_Toc441427683"/>
      <w:bookmarkStart w:id="225" w:name="_Toc441431309"/>
      <w:bookmarkStart w:id="226" w:name="_Toc441488700"/>
      <w:bookmarkStart w:id="227" w:name="_Toc441248533"/>
      <w:bookmarkStart w:id="228" w:name="_Toc441426319"/>
      <w:bookmarkStart w:id="229" w:name="_Toc441426860"/>
      <w:bookmarkStart w:id="230" w:name="_Toc441427684"/>
      <w:bookmarkStart w:id="231" w:name="_Toc441431310"/>
      <w:bookmarkStart w:id="232" w:name="_Toc441488701"/>
      <w:bookmarkStart w:id="233" w:name="_Toc7078301"/>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A374F2">
        <w:rPr>
          <w:b/>
          <w:color w:val="FFFFFF"/>
          <w:szCs w:val="32"/>
        </w:rPr>
        <w:t>Pravidlá oprávnenosti pre najčastejšie sa vyskytujúce skupiny výdavkov</w:t>
      </w:r>
      <w:bookmarkEnd w:id="233"/>
      <w:r w:rsidRPr="00A374F2">
        <w:rPr>
          <w:b/>
          <w:color w:val="FFFFFF"/>
          <w:szCs w:val="32"/>
        </w:rPr>
        <w:t xml:space="preserve"> </w:t>
      </w:r>
    </w:p>
    <w:p w14:paraId="263220EB" w14:textId="77777777" w:rsidR="006E18C9" w:rsidRDefault="006E18C9" w:rsidP="0092782B">
      <w:pPr>
        <w:widowControl w:val="0"/>
        <w:spacing w:before="120" w:after="0" w:line="240" w:lineRule="auto"/>
        <w:jc w:val="both"/>
        <w:rPr>
          <w:sz w:val="20"/>
          <w:szCs w:val="20"/>
        </w:rPr>
      </w:pPr>
    </w:p>
    <w:p w14:paraId="6C259D80" w14:textId="77777777" w:rsidR="00B519DE" w:rsidRDefault="00DF03A5" w:rsidP="0092782B">
      <w:pPr>
        <w:widowControl w:val="0"/>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5"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92782B">
      <w:pPr>
        <w:widowControl w:val="0"/>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92782B">
      <w:pPr>
        <w:widowControl w:val="0"/>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2"/>
      </w:r>
      <w:r w:rsidRPr="00A374F2">
        <w:rPr>
          <w:sz w:val="20"/>
          <w:szCs w:val="20"/>
        </w:rPr>
        <w:t xml:space="preserve">. </w:t>
      </w:r>
      <w:r w:rsidR="00203ED0" w:rsidRPr="00A374F2">
        <w:rPr>
          <w:sz w:val="20"/>
          <w:szCs w:val="20"/>
        </w:rPr>
        <w:t xml:space="preserve"> Ďalšie informácie o nástrojoch RO OPII pre zabezpečenie hospodárnosti </w:t>
      </w:r>
      <w:r w:rsidR="00203ED0" w:rsidRPr="00A374F2">
        <w:rPr>
          <w:sz w:val="20"/>
          <w:szCs w:val="20"/>
        </w:rPr>
        <w:lastRenderedPageBreak/>
        <w:t xml:space="preserve">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92782B">
      <w:pPr>
        <w:widowControl w:val="0"/>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92782B">
      <w:pPr>
        <w:widowControl w:val="0"/>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92782B">
      <w:pPr>
        <w:widowControl w:val="0"/>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92782B">
      <w:pPr>
        <w:widowControl w:val="0"/>
        <w:spacing w:before="120" w:after="0" w:line="240" w:lineRule="auto"/>
        <w:jc w:val="both"/>
        <w:rPr>
          <w:b/>
          <w:sz w:val="20"/>
          <w:szCs w:val="20"/>
        </w:rPr>
      </w:pPr>
    </w:p>
    <w:p w14:paraId="4DA3D456" w14:textId="77777777" w:rsidR="003B234F" w:rsidRPr="001D7477" w:rsidRDefault="003B234F" w:rsidP="0092782B">
      <w:pPr>
        <w:widowControl w:val="0"/>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92782B">
      <w:pPr>
        <w:widowControl w:val="0"/>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92782B">
      <w:pPr>
        <w:widowControl w:val="0"/>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92782B">
      <w:pPr>
        <w:widowControl w:val="0"/>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3"/>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4"/>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92782B">
      <w:pPr>
        <w:widowControl w:val="0"/>
        <w:spacing w:before="120" w:after="0" w:line="240" w:lineRule="auto"/>
        <w:jc w:val="both"/>
        <w:rPr>
          <w:rFonts w:cs="Calibri"/>
          <w:sz w:val="20"/>
          <w:szCs w:val="20"/>
        </w:rPr>
      </w:pPr>
      <w:r w:rsidRPr="00D96C63">
        <w:rPr>
          <w:rFonts w:cs="Calibri"/>
          <w:sz w:val="20"/>
          <w:szCs w:val="20"/>
        </w:rPr>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5"/>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92782B">
      <w:pPr>
        <w:widowControl w:val="0"/>
        <w:spacing w:before="120" w:after="0" w:line="240" w:lineRule="auto"/>
        <w:jc w:val="both"/>
        <w:rPr>
          <w:rFonts w:cs="Calibri"/>
          <w:sz w:val="20"/>
          <w:szCs w:val="20"/>
        </w:rPr>
      </w:pPr>
    </w:p>
    <w:p w14:paraId="447604A2" w14:textId="77777777" w:rsidR="00A96FC0" w:rsidRDefault="00A96FC0" w:rsidP="0092782B">
      <w:pPr>
        <w:widowControl w:val="0"/>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92782B">
      <w:pPr>
        <w:widowControl w:val="0"/>
        <w:spacing w:before="120" w:after="0" w:line="240" w:lineRule="auto"/>
        <w:jc w:val="both"/>
        <w:rPr>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92782B">
      <w:pPr>
        <w:widowControl w:val="0"/>
        <w:spacing w:before="120" w:after="0" w:line="240" w:lineRule="auto"/>
        <w:jc w:val="both"/>
        <w:rPr>
          <w:rFonts w:cs="Calibri"/>
          <w:sz w:val="20"/>
          <w:szCs w:val="20"/>
        </w:rPr>
      </w:pPr>
    </w:p>
    <w:p w14:paraId="55BC7618" w14:textId="77777777" w:rsidR="00A96FC0" w:rsidRPr="00FE7215" w:rsidRDefault="00A96FC0" w:rsidP="0092782B">
      <w:pPr>
        <w:widowControl w:val="0"/>
        <w:spacing w:before="120" w:after="0" w:line="240" w:lineRule="auto"/>
        <w:jc w:val="both"/>
        <w:rPr>
          <w:rFonts w:cs="Calibri"/>
          <w:sz w:val="20"/>
          <w:szCs w:val="20"/>
        </w:rPr>
      </w:pPr>
    </w:p>
    <w:p w14:paraId="63122219" w14:textId="77777777" w:rsidR="00304B60" w:rsidRPr="00A374F2" w:rsidRDefault="00304B60" w:rsidP="0092782B">
      <w:pPr>
        <w:pStyle w:val="Nadpis2"/>
        <w:keepNext w:val="0"/>
        <w:widowControl w:val="0"/>
        <w:tabs>
          <w:tab w:val="clear" w:pos="2128"/>
          <w:tab w:val="num" w:pos="567"/>
        </w:tabs>
        <w:spacing w:before="120" w:after="0"/>
        <w:ind w:left="567" w:hanging="567"/>
      </w:pPr>
      <w:bookmarkStart w:id="234" w:name="_Toc7078302"/>
      <w:r w:rsidRPr="00A374F2">
        <w:t>Nehnuteľnosti</w:t>
      </w:r>
      <w:bookmarkEnd w:id="234"/>
    </w:p>
    <w:p w14:paraId="49B2F9AA" w14:textId="77777777" w:rsidR="00304B60" w:rsidRPr="00A374F2" w:rsidRDefault="00304B60" w:rsidP="0092782B">
      <w:pPr>
        <w:pStyle w:val="Nadpis3"/>
        <w:keepNext w:val="0"/>
        <w:widowControl w:val="0"/>
      </w:pPr>
      <w:bookmarkStart w:id="235" w:name="_Nákup_pozemkov_1"/>
      <w:bookmarkStart w:id="236" w:name="_Toc534784243"/>
      <w:bookmarkStart w:id="237" w:name="_Toc7078303"/>
      <w:bookmarkEnd w:id="235"/>
      <w:r w:rsidRPr="00A374F2">
        <w:t>Nákup pozemkov</w:t>
      </w:r>
      <w:r w:rsidR="001D7E17">
        <w:rPr>
          <w:lang w:val="sk-SK"/>
        </w:rPr>
        <w:t>, vecné bremená a nájom pozemkov</w:t>
      </w:r>
      <w:bookmarkEnd w:id="236"/>
      <w:bookmarkEnd w:id="237"/>
    </w:p>
    <w:p w14:paraId="7220CDC4" w14:textId="77777777" w:rsidR="006E18C9" w:rsidRPr="00D96C63" w:rsidRDefault="006E18C9" w:rsidP="0092782B">
      <w:pPr>
        <w:widowControl w:val="0"/>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92782B">
      <w:pPr>
        <w:widowControl w:val="0"/>
        <w:spacing w:before="120" w:after="0" w:line="240" w:lineRule="auto"/>
        <w:jc w:val="both"/>
        <w:rPr>
          <w:sz w:val="20"/>
          <w:szCs w:val="20"/>
        </w:rPr>
      </w:pPr>
      <w:r>
        <w:rPr>
          <w:sz w:val="20"/>
          <w:szCs w:val="20"/>
        </w:rPr>
        <w:lastRenderedPageBreak/>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92782B">
      <w:pPr>
        <w:widowControl w:val="0"/>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6"/>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7"/>
      </w:r>
    </w:p>
    <w:p w14:paraId="13382C87" w14:textId="36101CB4" w:rsidR="00262FEC" w:rsidRPr="00A374F2" w:rsidRDefault="00262FEC" w:rsidP="0092782B">
      <w:pPr>
        <w:widowControl w:val="0"/>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92782B">
      <w:pPr>
        <w:widowControl w:val="0"/>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8"/>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92782B">
      <w:pPr>
        <w:widowControl w:val="0"/>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92782B">
      <w:pPr>
        <w:widowControl w:val="0"/>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92782B">
      <w:pPr>
        <w:widowControl w:val="0"/>
        <w:numPr>
          <w:ilvl w:val="0"/>
          <w:numId w:val="94"/>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9"/>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92782B">
      <w:pPr>
        <w:widowControl w:val="0"/>
        <w:numPr>
          <w:ilvl w:val="0"/>
          <w:numId w:val="94"/>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92782B">
      <w:pPr>
        <w:widowControl w:val="0"/>
        <w:numPr>
          <w:ilvl w:val="0"/>
          <w:numId w:val="95"/>
        </w:numPr>
        <w:spacing w:before="120" w:after="0" w:line="240" w:lineRule="auto"/>
        <w:ind w:left="709" w:hanging="142"/>
        <w:jc w:val="both"/>
        <w:rPr>
          <w:sz w:val="20"/>
          <w:szCs w:val="20"/>
        </w:rPr>
      </w:pPr>
      <w:r>
        <w:rPr>
          <w:sz w:val="20"/>
          <w:szCs w:val="20"/>
        </w:rPr>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92782B">
      <w:pPr>
        <w:widowControl w:val="0"/>
        <w:numPr>
          <w:ilvl w:val="0"/>
          <w:numId w:val="95"/>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92782B">
      <w:pPr>
        <w:widowControl w:val="0"/>
        <w:numPr>
          <w:ilvl w:val="0"/>
          <w:numId w:val="94"/>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40"/>
      </w:r>
      <w:r w:rsidRPr="00A374F2">
        <w:rPr>
          <w:sz w:val="20"/>
          <w:szCs w:val="20"/>
        </w:rPr>
        <w:t>;</w:t>
      </w:r>
    </w:p>
    <w:p w14:paraId="27A0B384" w14:textId="5A26F53B" w:rsidR="00407E65" w:rsidRDefault="00407E65" w:rsidP="0092782B">
      <w:pPr>
        <w:widowControl w:val="0"/>
        <w:numPr>
          <w:ilvl w:val="0"/>
          <w:numId w:val="94"/>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92782B">
      <w:pPr>
        <w:widowControl w:val="0"/>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w:t>
      </w:r>
      <w:r w:rsidRPr="00F251FA">
        <w:rPr>
          <w:sz w:val="20"/>
          <w:szCs w:val="20"/>
        </w:rPr>
        <w:lastRenderedPageBreak/>
        <w:t xml:space="preserve">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92782B">
      <w:pPr>
        <w:widowControl w:val="0"/>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92782B">
      <w:pPr>
        <w:widowControl w:val="0"/>
        <w:spacing w:before="120" w:after="0" w:line="240" w:lineRule="auto"/>
        <w:jc w:val="both"/>
        <w:rPr>
          <w:sz w:val="20"/>
          <w:szCs w:val="20"/>
        </w:rPr>
      </w:pPr>
    </w:p>
    <w:p w14:paraId="59C97526" w14:textId="77777777" w:rsidR="006E18C9" w:rsidRDefault="006E18C9" w:rsidP="0092782B">
      <w:pPr>
        <w:widowControl w:val="0"/>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92782B">
      <w:pPr>
        <w:widowControl w:val="0"/>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92782B">
      <w:pPr>
        <w:widowControl w:val="0"/>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92782B">
      <w:pPr>
        <w:widowControl w:val="0"/>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92782B">
      <w:pPr>
        <w:widowControl w:val="0"/>
        <w:numPr>
          <w:ilvl w:val="0"/>
          <w:numId w:val="85"/>
        </w:numPr>
        <w:spacing w:before="120" w:after="0" w:line="240" w:lineRule="auto"/>
        <w:jc w:val="both"/>
        <w:rPr>
          <w:rFonts w:cs="Calibri"/>
          <w:sz w:val="20"/>
        </w:rPr>
      </w:pPr>
      <w:r w:rsidRPr="006A017F">
        <w:rPr>
          <w:rFonts w:cs="Calibri"/>
          <w:sz w:val="20"/>
        </w:rPr>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92782B">
      <w:pPr>
        <w:widowControl w:val="0"/>
        <w:numPr>
          <w:ilvl w:val="0"/>
          <w:numId w:val="85"/>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92782B">
      <w:pPr>
        <w:widowControl w:val="0"/>
        <w:numPr>
          <w:ilvl w:val="0"/>
          <w:numId w:val="85"/>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92782B">
      <w:pPr>
        <w:widowControl w:val="0"/>
        <w:numPr>
          <w:ilvl w:val="0"/>
          <w:numId w:val="85"/>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41"/>
      </w:r>
    </w:p>
    <w:p w14:paraId="08365BC6" w14:textId="77777777" w:rsidR="00E85FDC" w:rsidRPr="00333E62" w:rsidRDefault="00247160" w:rsidP="0092782B">
      <w:pPr>
        <w:widowControl w:val="0"/>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92782B">
      <w:pPr>
        <w:widowControl w:val="0"/>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92782B">
      <w:pPr>
        <w:widowControl w:val="0"/>
        <w:spacing w:before="120" w:after="0" w:line="240" w:lineRule="auto"/>
        <w:jc w:val="both"/>
        <w:rPr>
          <w:sz w:val="20"/>
          <w:szCs w:val="20"/>
        </w:rPr>
      </w:pPr>
    </w:p>
    <w:p w14:paraId="2198FE66" w14:textId="77777777" w:rsidR="00262FEC" w:rsidRPr="00A374F2" w:rsidRDefault="00262FEC" w:rsidP="0092782B">
      <w:pPr>
        <w:pStyle w:val="Nadpis3"/>
        <w:keepNext w:val="0"/>
        <w:widowControl w:val="0"/>
      </w:pPr>
      <w:bookmarkStart w:id="238" w:name="_Nákup_stavieb_a"/>
      <w:bookmarkStart w:id="239" w:name="_Toc442284321"/>
      <w:bookmarkStart w:id="240" w:name="_Toc442284426"/>
      <w:bookmarkStart w:id="241" w:name="_Toc442289768"/>
      <w:bookmarkStart w:id="242" w:name="_Nákup_stavieb"/>
      <w:bookmarkStart w:id="243" w:name="_Toc534784244"/>
      <w:bookmarkStart w:id="244" w:name="_Toc7078304"/>
      <w:bookmarkEnd w:id="238"/>
      <w:bookmarkEnd w:id="239"/>
      <w:bookmarkEnd w:id="240"/>
      <w:bookmarkEnd w:id="241"/>
      <w:bookmarkEnd w:id="242"/>
      <w:r w:rsidRPr="00A374F2">
        <w:lastRenderedPageBreak/>
        <w:t>Nákup stavieb</w:t>
      </w:r>
      <w:bookmarkEnd w:id="243"/>
      <w:bookmarkEnd w:id="244"/>
      <w:r w:rsidRPr="00A374F2">
        <w:t xml:space="preserve"> </w:t>
      </w:r>
    </w:p>
    <w:p w14:paraId="05645651" w14:textId="77777777" w:rsidR="00CC4E20" w:rsidRPr="00D96C63" w:rsidRDefault="00CC4E20" w:rsidP="0092782B">
      <w:pPr>
        <w:widowControl w:val="0"/>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92782B">
      <w:pPr>
        <w:widowControl w:val="0"/>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92782B">
      <w:pPr>
        <w:widowControl w:val="0"/>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3"/>
      </w:r>
      <w:r w:rsidRPr="00A374F2">
        <w:rPr>
          <w:sz w:val="20"/>
          <w:szCs w:val="20"/>
        </w:rPr>
        <w:t xml:space="preserve">; </w:t>
      </w:r>
    </w:p>
    <w:p w14:paraId="367CC5A2" w14:textId="77777777" w:rsidR="00262FEC" w:rsidRPr="00A374F2" w:rsidRDefault="00D970B3" w:rsidP="0092782B">
      <w:pPr>
        <w:widowControl w:val="0"/>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92782B">
      <w:pPr>
        <w:widowControl w:val="0"/>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92782B">
      <w:pPr>
        <w:widowControl w:val="0"/>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92782B">
      <w:pPr>
        <w:widowControl w:val="0"/>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92782B">
      <w:pPr>
        <w:widowControl w:val="0"/>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92782B">
      <w:pPr>
        <w:widowControl w:val="0"/>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92782B">
      <w:pPr>
        <w:widowControl w:val="0"/>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92782B">
      <w:pPr>
        <w:widowControl w:val="0"/>
        <w:spacing w:before="120" w:after="0" w:line="240" w:lineRule="auto"/>
        <w:jc w:val="both"/>
        <w:rPr>
          <w:sz w:val="20"/>
          <w:szCs w:val="20"/>
        </w:rPr>
      </w:pPr>
    </w:p>
    <w:p w14:paraId="4545AC32" w14:textId="77777777" w:rsidR="00095138" w:rsidRPr="00A374F2" w:rsidRDefault="00095138" w:rsidP="0092782B">
      <w:pPr>
        <w:pStyle w:val="Nadpis2"/>
        <w:keepNext w:val="0"/>
        <w:widowControl w:val="0"/>
        <w:tabs>
          <w:tab w:val="clear" w:pos="2128"/>
          <w:tab w:val="num" w:pos="567"/>
        </w:tabs>
        <w:spacing w:before="120" w:after="0"/>
        <w:ind w:left="567" w:hanging="567"/>
      </w:pPr>
      <w:bookmarkStart w:id="245" w:name="_Toc441426865"/>
      <w:bookmarkStart w:id="246" w:name="_Toc441427689"/>
      <w:bookmarkStart w:id="247" w:name="_Toc441431315"/>
      <w:bookmarkStart w:id="248" w:name="_Toc441488706"/>
      <w:bookmarkStart w:id="249" w:name="_Toc441426866"/>
      <w:bookmarkStart w:id="250" w:name="_Toc441427690"/>
      <w:bookmarkStart w:id="251" w:name="_Toc441431316"/>
      <w:bookmarkStart w:id="252" w:name="_Toc441488707"/>
      <w:bookmarkStart w:id="253" w:name="_Obstaranie_stavebných_prác"/>
      <w:bookmarkStart w:id="254" w:name="_Toc7078305"/>
      <w:bookmarkEnd w:id="245"/>
      <w:bookmarkEnd w:id="246"/>
      <w:bookmarkEnd w:id="247"/>
      <w:bookmarkEnd w:id="248"/>
      <w:bookmarkEnd w:id="249"/>
      <w:bookmarkEnd w:id="250"/>
      <w:bookmarkEnd w:id="251"/>
      <w:bookmarkEnd w:id="252"/>
      <w:bookmarkEnd w:id="253"/>
      <w:r w:rsidRPr="00A374F2">
        <w:t>Obstaranie stavebných prác</w:t>
      </w:r>
      <w:bookmarkEnd w:id="254"/>
    </w:p>
    <w:p w14:paraId="1CEBDF78" w14:textId="77777777" w:rsidR="00CC4E20" w:rsidRDefault="00CC4E20" w:rsidP="0092782B">
      <w:pPr>
        <w:widowControl w:val="0"/>
        <w:spacing w:before="120" w:after="0" w:line="240" w:lineRule="auto"/>
        <w:jc w:val="both"/>
        <w:rPr>
          <w:b/>
          <w:sz w:val="20"/>
          <w:szCs w:val="20"/>
        </w:rPr>
      </w:pPr>
      <w:r>
        <w:rPr>
          <w:b/>
          <w:sz w:val="20"/>
          <w:szCs w:val="20"/>
        </w:rPr>
        <w:t>Oprávnené výdavky</w:t>
      </w:r>
    </w:p>
    <w:p w14:paraId="1FE8C840" w14:textId="77777777" w:rsidR="00262FEC" w:rsidRPr="00A374F2" w:rsidRDefault="00262FEC" w:rsidP="0092782B">
      <w:pPr>
        <w:widowControl w:val="0"/>
        <w:spacing w:before="120" w:after="0" w:line="240" w:lineRule="auto"/>
        <w:jc w:val="both"/>
        <w:rPr>
          <w:sz w:val="20"/>
          <w:szCs w:val="20"/>
        </w:rPr>
      </w:pPr>
      <w:r w:rsidRPr="00D96C63">
        <w:rPr>
          <w:sz w:val="20"/>
          <w:szCs w:val="20"/>
        </w:rPr>
        <w:lastRenderedPageBreak/>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92782B">
      <w:pPr>
        <w:widowControl w:val="0"/>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92782B">
      <w:pPr>
        <w:widowControl w:val="0"/>
        <w:spacing w:before="120" w:after="0" w:line="240" w:lineRule="auto"/>
        <w:jc w:val="both"/>
        <w:rPr>
          <w:sz w:val="20"/>
          <w:szCs w:val="20"/>
        </w:rPr>
      </w:pPr>
      <w:r w:rsidRPr="006C0B65">
        <w:rPr>
          <w:sz w:val="20"/>
          <w:szCs w:val="20"/>
        </w:rPr>
        <w:t>Za neoprávnený výdavok sa považujú výdavky na tzv. stratné (ide o výdavky súvisiace s materiálom, ktorý nebol do stavby zapracovaný, napr. odrezky kachličiek).</w:t>
      </w:r>
      <w:r w:rsidR="00481BA2">
        <w:rPr>
          <w:rStyle w:val="Odkaznapoznmkupodiarou"/>
          <w:szCs w:val="20"/>
        </w:rPr>
        <w:footnoteReference w:id="44"/>
      </w:r>
    </w:p>
    <w:p w14:paraId="7C2007DC" w14:textId="77777777" w:rsidR="00262FEC" w:rsidRDefault="00262FEC" w:rsidP="0092782B">
      <w:pPr>
        <w:widowControl w:val="0"/>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92782B">
      <w:pPr>
        <w:widowControl w:val="0"/>
        <w:spacing w:before="120" w:after="0" w:line="240" w:lineRule="auto"/>
        <w:jc w:val="both"/>
        <w:rPr>
          <w:sz w:val="20"/>
          <w:szCs w:val="20"/>
        </w:rPr>
      </w:pPr>
    </w:p>
    <w:p w14:paraId="1F7B04AB" w14:textId="77777777" w:rsidR="00D8136C" w:rsidRPr="00A374F2" w:rsidRDefault="00D8136C" w:rsidP="0092782B">
      <w:pPr>
        <w:pStyle w:val="Nadpis2"/>
        <w:keepNext w:val="0"/>
        <w:widowControl w:val="0"/>
        <w:tabs>
          <w:tab w:val="clear" w:pos="2128"/>
          <w:tab w:val="num" w:pos="567"/>
        </w:tabs>
        <w:spacing w:before="120" w:after="0"/>
        <w:ind w:left="567" w:hanging="567"/>
        <w:jc w:val="both"/>
      </w:pPr>
      <w:bookmarkStart w:id="255" w:name="_Stavebný_dozor_2"/>
      <w:bookmarkStart w:id="256" w:name="_Toc7078306"/>
      <w:bookmarkEnd w:id="255"/>
      <w:r w:rsidRPr="00A374F2">
        <w:t>Stavebný dozor</w:t>
      </w:r>
      <w:bookmarkEnd w:id="256"/>
      <w:r w:rsidRPr="00A374F2">
        <w:t xml:space="preserve"> </w:t>
      </w:r>
    </w:p>
    <w:p w14:paraId="4D6EE2B8" w14:textId="77777777" w:rsidR="00D8136C" w:rsidRPr="00A374F2" w:rsidRDefault="00D8136C" w:rsidP="0092782B">
      <w:pPr>
        <w:widowControl w:val="0"/>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92782B">
      <w:pPr>
        <w:widowControl w:val="0"/>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92782B">
      <w:pPr>
        <w:widowControl w:val="0"/>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92782B">
      <w:pPr>
        <w:widowControl w:val="0"/>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92782B">
      <w:pPr>
        <w:widowControl w:val="0"/>
        <w:spacing w:before="120" w:after="0" w:line="240" w:lineRule="auto"/>
        <w:jc w:val="both"/>
        <w:rPr>
          <w:bCs/>
          <w:sz w:val="20"/>
          <w:szCs w:val="20"/>
        </w:rPr>
      </w:pPr>
    </w:p>
    <w:p w14:paraId="67A58E19" w14:textId="77777777" w:rsidR="00D8136C" w:rsidRPr="00A374F2" w:rsidRDefault="00D8136C" w:rsidP="0092782B">
      <w:pPr>
        <w:pStyle w:val="Nadpis2"/>
        <w:keepNext w:val="0"/>
        <w:widowControl w:val="0"/>
        <w:tabs>
          <w:tab w:val="clear" w:pos="2128"/>
          <w:tab w:val="num" w:pos="567"/>
        </w:tabs>
        <w:spacing w:before="120" w:after="0"/>
        <w:ind w:left="567" w:hanging="567"/>
      </w:pPr>
      <w:bookmarkStart w:id="257" w:name="_Toc7078307"/>
      <w:r w:rsidRPr="00A374F2">
        <w:t>Odborný autorský dohľad</w:t>
      </w:r>
      <w:bookmarkEnd w:id="257"/>
    </w:p>
    <w:p w14:paraId="55494A1E" w14:textId="77777777" w:rsidR="001E5F6C" w:rsidRDefault="00D8136C" w:rsidP="0092782B">
      <w:pPr>
        <w:widowControl w:val="0"/>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92782B">
      <w:pPr>
        <w:widowControl w:val="0"/>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92782B">
      <w:pPr>
        <w:widowControl w:val="0"/>
        <w:spacing w:before="120" w:after="0" w:line="240" w:lineRule="auto"/>
        <w:jc w:val="both"/>
        <w:rPr>
          <w:bCs/>
          <w:sz w:val="20"/>
          <w:szCs w:val="20"/>
        </w:rPr>
      </w:pPr>
    </w:p>
    <w:p w14:paraId="16FD3FD1" w14:textId="77777777" w:rsidR="00D8136C" w:rsidRPr="00A374F2" w:rsidRDefault="00D8136C" w:rsidP="0092782B">
      <w:pPr>
        <w:pStyle w:val="Nadpis2"/>
        <w:keepNext w:val="0"/>
        <w:widowControl w:val="0"/>
        <w:tabs>
          <w:tab w:val="clear" w:pos="2128"/>
          <w:tab w:val="left" w:pos="567"/>
        </w:tabs>
        <w:spacing w:before="120" w:after="0"/>
        <w:ind w:left="567" w:hanging="567"/>
      </w:pPr>
      <w:bookmarkStart w:id="258" w:name="_Prípravná_a_projektová_1"/>
      <w:bookmarkStart w:id="259" w:name="_Toc7078308"/>
      <w:bookmarkEnd w:id="258"/>
      <w:r w:rsidRPr="00A374F2">
        <w:t>Prípravná a projektová dokumentácia</w:t>
      </w:r>
      <w:bookmarkEnd w:id="259"/>
    </w:p>
    <w:p w14:paraId="0C85F452" w14:textId="77777777" w:rsidR="00D8136C" w:rsidRDefault="00D8136C" w:rsidP="0092782B">
      <w:pPr>
        <w:widowControl w:val="0"/>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92782B">
      <w:pPr>
        <w:widowControl w:val="0"/>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92782B">
      <w:pPr>
        <w:widowControl w:val="0"/>
        <w:spacing w:before="120" w:after="0" w:line="240" w:lineRule="auto"/>
        <w:jc w:val="both"/>
        <w:rPr>
          <w:sz w:val="20"/>
          <w:szCs w:val="20"/>
        </w:rPr>
      </w:pPr>
    </w:p>
    <w:p w14:paraId="1FA60DDB"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260" w:name="_Nákup_hmotného_a_1"/>
      <w:bookmarkStart w:id="261" w:name="_Toc7078309"/>
      <w:bookmarkEnd w:id="260"/>
      <w:r w:rsidRPr="00A374F2">
        <w:t>Nákup hmotného a nehmotného majetku (okrem nehnuteľností)</w:t>
      </w:r>
      <w:bookmarkEnd w:id="261"/>
    </w:p>
    <w:p w14:paraId="406E3F88"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60882E5A" w14:textId="77777777" w:rsidR="00D970B3" w:rsidRDefault="00D970B3" w:rsidP="0092782B">
      <w:pPr>
        <w:widowControl w:val="0"/>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5"/>
      </w:r>
      <w:r>
        <w:t>.</w:t>
      </w:r>
    </w:p>
    <w:p w14:paraId="63672CC0" w14:textId="77777777" w:rsidR="00262FEC" w:rsidRDefault="00262FEC" w:rsidP="0092782B">
      <w:pPr>
        <w:widowControl w:val="0"/>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6"/>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92782B">
      <w:pPr>
        <w:widowControl w:val="0"/>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7"/>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8"/>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92782B">
      <w:pPr>
        <w:widowControl w:val="0"/>
        <w:spacing w:before="120" w:after="120" w:line="240" w:lineRule="auto"/>
        <w:jc w:val="both"/>
        <w:rPr>
          <w:sz w:val="20"/>
          <w:szCs w:val="20"/>
        </w:rPr>
      </w:pPr>
    </w:p>
    <w:p w14:paraId="071A540B" w14:textId="77777777" w:rsidR="00804D91" w:rsidRDefault="00804D91" w:rsidP="0092782B">
      <w:pPr>
        <w:widowControl w:val="0"/>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31"/>
      </w:tblGrid>
      <w:tr w:rsidR="00D1249E" w14:paraId="56C52004" w14:textId="77777777" w:rsidTr="0068681D">
        <w:tc>
          <w:tcPr>
            <w:tcW w:w="9381" w:type="dxa"/>
            <w:shd w:val="clear" w:color="auto" w:fill="EAF1DD"/>
          </w:tcPr>
          <w:p w14:paraId="1816F0A8" w14:textId="77777777" w:rsidR="00D1249E" w:rsidRPr="00D54EF3" w:rsidRDefault="00D1249E" w:rsidP="0092782B">
            <w:pPr>
              <w:widowControl w:val="0"/>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92782B">
            <w:pPr>
              <w:widowControl w:val="0"/>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92782B">
            <w:pPr>
              <w:widowControl w:val="0"/>
              <w:spacing w:after="0" w:line="240" w:lineRule="auto"/>
              <w:rPr>
                <w:sz w:val="20"/>
                <w:szCs w:val="20"/>
              </w:rPr>
            </w:pPr>
          </w:p>
          <w:p w14:paraId="2EB14ADF" w14:textId="77777777" w:rsidR="00D1249E" w:rsidRPr="00333E62" w:rsidRDefault="00D1249E" w:rsidP="0092782B">
            <w:pPr>
              <w:widowControl w:val="0"/>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92782B">
            <w:pPr>
              <w:widowControl w:val="0"/>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92782B">
            <w:pPr>
              <w:widowControl w:val="0"/>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92782B">
            <w:pPr>
              <w:widowControl w:val="0"/>
              <w:spacing w:after="120" w:line="240" w:lineRule="auto"/>
              <w:rPr>
                <w:sz w:val="20"/>
                <w:szCs w:val="20"/>
              </w:rPr>
            </w:pPr>
            <w:r w:rsidRPr="00333E62">
              <w:rPr>
                <w:sz w:val="20"/>
                <w:szCs w:val="20"/>
              </w:rPr>
              <w:t>Ʃ NFP projektov 1 až 3 = 45 000 EUR</w:t>
            </w:r>
          </w:p>
          <w:p w14:paraId="4DC69814" w14:textId="77777777" w:rsidR="00C21F09" w:rsidRDefault="00C21F09" w:rsidP="0092782B">
            <w:pPr>
              <w:widowControl w:val="0"/>
              <w:spacing w:after="120" w:line="240" w:lineRule="auto"/>
              <w:jc w:val="both"/>
            </w:pPr>
            <w:r w:rsidRPr="00425DEC">
              <w:rPr>
                <w:sz w:val="20"/>
              </w:rPr>
              <w:t xml:space="preserve">Pozn. Ak prijímateľ používa majetok aj na iné účely ako pre projekt, potom nie je vhodné aplikovať vyššie uvedený príklad a je vhodnejšie aplikovať výpočet napr. podľa počtu hodín, ktoré je využívané dané zariadenie </w:t>
            </w:r>
            <w:r w:rsidRPr="00425DEC">
              <w:rPr>
                <w:sz w:val="20"/>
              </w:rPr>
              <w:lastRenderedPageBreak/>
              <w:t>pre ten / ktorý projekt resp. činnosť mimo projektov, alebo % produkcie daného zariadenia v projekte voči celkovej produkcii zariadenia a i.</w:t>
            </w:r>
          </w:p>
        </w:tc>
      </w:tr>
    </w:tbl>
    <w:p w14:paraId="636A10BE" w14:textId="77777777" w:rsidR="00D1249E" w:rsidRDefault="00D1249E" w:rsidP="0092782B">
      <w:pPr>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31"/>
      </w:tblGrid>
      <w:tr w:rsidR="00D1249E" w14:paraId="77F017BE" w14:textId="77777777" w:rsidTr="0068681D">
        <w:tc>
          <w:tcPr>
            <w:tcW w:w="9381" w:type="dxa"/>
            <w:shd w:val="clear" w:color="auto" w:fill="EAF1DD"/>
          </w:tcPr>
          <w:p w14:paraId="77113A50" w14:textId="77777777" w:rsidR="00D1249E" w:rsidRPr="0076594B" w:rsidRDefault="00D1249E" w:rsidP="0092782B">
            <w:pPr>
              <w:widowControl w:val="0"/>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92782B">
            <w:pPr>
              <w:widowControl w:val="0"/>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92782B">
            <w:pPr>
              <w:widowControl w:val="0"/>
              <w:spacing w:after="0" w:line="240" w:lineRule="auto"/>
              <w:rPr>
                <w:sz w:val="20"/>
                <w:szCs w:val="20"/>
              </w:rPr>
            </w:pPr>
          </w:p>
          <w:p w14:paraId="2D378154" w14:textId="77777777" w:rsidR="00D1249E" w:rsidRPr="00333E62" w:rsidRDefault="00D1249E" w:rsidP="0092782B">
            <w:pPr>
              <w:widowControl w:val="0"/>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92782B">
            <w:pPr>
              <w:widowControl w:val="0"/>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92782B">
            <w:pPr>
              <w:widowControl w:val="0"/>
              <w:spacing w:after="0" w:line="240" w:lineRule="auto"/>
            </w:pPr>
            <w:r w:rsidRPr="00333E62">
              <w:rPr>
                <w:sz w:val="20"/>
                <w:szCs w:val="20"/>
              </w:rPr>
              <w:t>Ʃ odpracovaných hodín na projektoch       = 800</w:t>
            </w:r>
          </w:p>
        </w:tc>
      </w:tr>
    </w:tbl>
    <w:p w14:paraId="50CBC3BE" w14:textId="77777777" w:rsidR="00262FEC" w:rsidRDefault="00262FEC" w:rsidP="0092782B">
      <w:pPr>
        <w:widowControl w:val="0"/>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92782B">
      <w:pPr>
        <w:widowControl w:val="0"/>
        <w:spacing w:before="120" w:after="0" w:line="240" w:lineRule="auto"/>
        <w:jc w:val="both"/>
        <w:rPr>
          <w:sz w:val="20"/>
          <w:szCs w:val="20"/>
        </w:rPr>
      </w:pPr>
    </w:p>
    <w:p w14:paraId="7652E056"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262" w:name="_Toc441248540"/>
      <w:bookmarkStart w:id="263" w:name="_Toc441426326"/>
      <w:bookmarkStart w:id="264" w:name="_Toc441426869"/>
      <w:bookmarkStart w:id="265" w:name="_Toc441427693"/>
      <w:bookmarkStart w:id="266" w:name="_Toc441431319"/>
      <w:bookmarkStart w:id="267" w:name="_Toc441488710"/>
      <w:bookmarkStart w:id="268" w:name="_Nákup_použitého_zariadenia_1"/>
      <w:bookmarkStart w:id="269" w:name="_Toc7078310"/>
      <w:bookmarkEnd w:id="262"/>
      <w:bookmarkEnd w:id="263"/>
      <w:bookmarkEnd w:id="264"/>
      <w:bookmarkEnd w:id="265"/>
      <w:bookmarkEnd w:id="266"/>
      <w:bookmarkEnd w:id="267"/>
      <w:bookmarkEnd w:id="268"/>
      <w:r w:rsidRPr="00A374F2">
        <w:t>Nákup použitého zariadenia</w:t>
      </w:r>
      <w:bookmarkEnd w:id="269"/>
    </w:p>
    <w:p w14:paraId="64752E03"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92782B">
      <w:pPr>
        <w:widowControl w:val="0"/>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9"/>
      </w:r>
      <w:r w:rsidRPr="00A374F2">
        <w:rPr>
          <w:sz w:val="20"/>
          <w:szCs w:val="20"/>
        </w:rPr>
        <w:t>:</w:t>
      </w:r>
    </w:p>
    <w:p w14:paraId="22183E86"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0"/>
      </w:r>
      <w:r w:rsidRPr="00A374F2">
        <w:rPr>
          <w:sz w:val="20"/>
          <w:szCs w:val="20"/>
        </w:rPr>
        <w:t xml:space="preserve"> použitého zariadenia je nižšia ako výdavky na obdobné nové zariadenie; </w:t>
      </w:r>
    </w:p>
    <w:p w14:paraId="17236CBB"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oprávneným výdavkom je obstarávacia cena vysúťažená VO, maximálne však do výšky všeobecnej hodnoty zistenej znaleckým posudkom</w:t>
      </w:r>
      <w:r w:rsidRPr="00A374F2">
        <w:rPr>
          <w:sz w:val="20"/>
          <w:szCs w:val="20"/>
          <w:vertAlign w:val="superscript"/>
        </w:rPr>
        <w:footnoteReference w:id="51"/>
      </w:r>
      <w:r w:rsidRPr="00A374F2">
        <w:rPr>
          <w:sz w:val="20"/>
          <w:szCs w:val="20"/>
        </w:rPr>
        <w:t xml:space="preserve">; </w:t>
      </w:r>
    </w:p>
    <w:p w14:paraId="695135AB"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92782B">
      <w:pPr>
        <w:widowControl w:val="0"/>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92782B">
      <w:pPr>
        <w:widowControl w:val="0"/>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92782B">
      <w:pPr>
        <w:widowControl w:val="0"/>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92782B">
      <w:pPr>
        <w:widowControl w:val="0"/>
        <w:spacing w:before="120" w:after="0" w:line="240" w:lineRule="auto"/>
        <w:jc w:val="both"/>
        <w:rPr>
          <w:sz w:val="20"/>
          <w:szCs w:val="20"/>
        </w:rPr>
      </w:pPr>
    </w:p>
    <w:p w14:paraId="2073394D"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92782B">
      <w:pPr>
        <w:widowControl w:val="0"/>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92782B">
      <w:pPr>
        <w:widowControl w:val="0"/>
        <w:spacing w:before="120" w:after="0" w:line="240" w:lineRule="auto"/>
        <w:jc w:val="both"/>
        <w:rPr>
          <w:sz w:val="20"/>
          <w:szCs w:val="20"/>
        </w:rPr>
      </w:pPr>
    </w:p>
    <w:p w14:paraId="0583F0E3" w14:textId="77777777" w:rsidR="00697BE9" w:rsidRPr="00D96C63" w:rsidRDefault="00552F07" w:rsidP="0092782B">
      <w:pPr>
        <w:pStyle w:val="Nadpis2"/>
        <w:keepNext w:val="0"/>
        <w:widowControl w:val="0"/>
        <w:tabs>
          <w:tab w:val="clear" w:pos="2128"/>
          <w:tab w:val="num" w:pos="567"/>
        </w:tabs>
        <w:spacing w:before="120" w:after="0"/>
        <w:ind w:left="567" w:hanging="567"/>
      </w:pPr>
      <w:bookmarkStart w:id="270" w:name="_Finančný_prenájom_a_1"/>
      <w:bookmarkStart w:id="271" w:name="_Toc7078311"/>
      <w:bookmarkEnd w:id="270"/>
      <w:r w:rsidRPr="00D96C63">
        <w:t>Finančný prenájom a operatívny nájom</w:t>
      </w:r>
      <w:bookmarkEnd w:id="271"/>
      <w:r w:rsidRPr="00D96C63">
        <w:t xml:space="preserve"> </w:t>
      </w:r>
    </w:p>
    <w:p w14:paraId="31BCDD60" w14:textId="77777777" w:rsidR="00C13467" w:rsidRPr="00D96C63" w:rsidRDefault="00552F07" w:rsidP="0092782B">
      <w:pPr>
        <w:widowControl w:val="0"/>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2"/>
      </w:r>
      <w:r w:rsidRPr="00D96C63">
        <w:rPr>
          <w:sz w:val="20"/>
          <w:szCs w:val="20"/>
        </w:rPr>
        <w:t xml:space="preserve"> (alebo operatívny nájom) je spôsob financovania spočívajúci v prenájme (alebo nájme) </w:t>
      </w:r>
      <w:r w:rsidRPr="00D96C63">
        <w:rPr>
          <w:sz w:val="20"/>
          <w:szCs w:val="20"/>
        </w:rPr>
        <w:lastRenderedPageBreak/>
        <w:t>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92782B">
      <w:pPr>
        <w:widowControl w:val="0"/>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92782B">
      <w:pPr>
        <w:widowControl w:val="0"/>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92782B">
      <w:pPr>
        <w:widowControl w:val="0"/>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92782B">
      <w:pPr>
        <w:widowControl w:val="0"/>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92782B">
      <w:pPr>
        <w:widowControl w:val="0"/>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3"/>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92782B">
      <w:pPr>
        <w:widowControl w:val="0"/>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4"/>
      </w:r>
      <w:r w:rsidRPr="00D96C63">
        <w:rPr>
          <w:sz w:val="20"/>
          <w:szCs w:val="20"/>
        </w:rPr>
        <w:t>.</w:t>
      </w:r>
    </w:p>
    <w:p w14:paraId="6896049D" w14:textId="77777777" w:rsidR="007C6278" w:rsidRPr="00D96C63" w:rsidRDefault="007C6278" w:rsidP="0092782B">
      <w:pPr>
        <w:widowControl w:val="0"/>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92782B">
      <w:pPr>
        <w:widowControl w:val="0"/>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92782B">
      <w:pPr>
        <w:widowControl w:val="0"/>
        <w:spacing w:before="120" w:after="0" w:line="240" w:lineRule="auto"/>
        <w:jc w:val="both"/>
        <w:rPr>
          <w:sz w:val="20"/>
          <w:szCs w:val="20"/>
        </w:rPr>
      </w:pPr>
    </w:p>
    <w:p w14:paraId="5BFA3BFF"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272" w:name="_Toc441248543"/>
      <w:bookmarkStart w:id="273" w:name="_Toc441426329"/>
      <w:bookmarkStart w:id="274" w:name="_Toc441426872"/>
      <w:bookmarkStart w:id="275" w:name="_Toc441427696"/>
      <w:bookmarkStart w:id="276" w:name="_Toc441431322"/>
      <w:bookmarkStart w:id="277" w:name="_Toc441488713"/>
      <w:bookmarkStart w:id="278" w:name="_Odpisy,_režijné_výdavky"/>
      <w:bookmarkStart w:id="279" w:name="_Toc441248544"/>
      <w:bookmarkStart w:id="280" w:name="_Toc441426330"/>
      <w:bookmarkStart w:id="281" w:name="_Toc441426873"/>
      <w:bookmarkStart w:id="282" w:name="_Toc441427697"/>
      <w:bookmarkStart w:id="283" w:name="_Toc441431323"/>
      <w:bookmarkStart w:id="284" w:name="_Toc441488714"/>
      <w:bookmarkStart w:id="285" w:name="_Toc441248550"/>
      <w:bookmarkStart w:id="286" w:name="_Toc441426336"/>
      <w:bookmarkStart w:id="287" w:name="_Toc441426879"/>
      <w:bookmarkStart w:id="288" w:name="_Toc441427703"/>
      <w:bookmarkStart w:id="289" w:name="_Toc441431329"/>
      <w:bookmarkStart w:id="290" w:name="_Toc441488720"/>
      <w:bookmarkStart w:id="291" w:name="_Toc441248565"/>
      <w:bookmarkStart w:id="292" w:name="_Toc441426351"/>
      <w:bookmarkStart w:id="293" w:name="_Toc441426894"/>
      <w:bookmarkStart w:id="294" w:name="_Toc441427718"/>
      <w:bookmarkStart w:id="295" w:name="_Toc441431344"/>
      <w:bookmarkStart w:id="296" w:name="_Toc441488735"/>
      <w:bookmarkStart w:id="297" w:name="_Toc441248594"/>
      <w:bookmarkStart w:id="298" w:name="_Toc441426380"/>
      <w:bookmarkStart w:id="299" w:name="_Toc441426923"/>
      <w:bookmarkStart w:id="300" w:name="_Toc441427747"/>
      <w:bookmarkStart w:id="301" w:name="_Toc441431373"/>
      <w:bookmarkStart w:id="302" w:name="_Toc441488764"/>
      <w:bookmarkStart w:id="303" w:name="_Toc441248620"/>
      <w:bookmarkStart w:id="304" w:name="_Toc441426406"/>
      <w:bookmarkStart w:id="305" w:name="_Toc441426949"/>
      <w:bookmarkStart w:id="306" w:name="_Toc441427773"/>
      <w:bookmarkStart w:id="307" w:name="_Toc441431399"/>
      <w:bookmarkStart w:id="308" w:name="_Toc441488790"/>
      <w:bookmarkStart w:id="309" w:name="_Toc441248623"/>
      <w:bookmarkStart w:id="310" w:name="_Toc441426409"/>
      <w:bookmarkStart w:id="311" w:name="_Toc441426952"/>
      <w:bookmarkStart w:id="312" w:name="_Toc441427776"/>
      <w:bookmarkStart w:id="313" w:name="_Toc441431402"/>
      <w:bookmarkStart w:id="314" w:name="_Toc441488793"/>
      <w:bookmarkStart w:id="315" w:name="_Toc441248624"/>
      <w:bookmarkStart w:id="316" w:name="_Toc441426410"/>
      <w:bookmarkStart w:id="317" w:name="_Toc441426953"/>
      <w:bookmarkStart w:id="318" w:name="_Toc441427777"/>
      <w:bookmarkStart w:id="319" w:name="_Toc441431403"/>
      <w:bookmarkStart w:id="320" w:name="_Toc441488794"/>
      <w:bookmarkStart w:id="321" w:name="_Toc441248625"/>
      <w:bookmarkStart w:id="322" w:name="_Toc441426411"/>
      <w:bookmarkStart w:id="323" w:name="_Toc441426954"/>
      <w:bookmarkStart w:id="324" w:name="_Toc441427778"/>
      <w:bookmarkStart w:id="325" w:name="_Toc441431404"/>
      <w:bookmarkStart w:id="326" w:name="_Toc441488795"/>
      <w:bookmarkStart w:id="327" w:name="_Osobné_výdavky_a"/>
      <w:bookmarkStart w:id="328" w:name="_Toc7078312"/>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A374F2">
        <w:t>Osobné výdavky a cestovné náhrady</w:t>
      </w:r>
      <w:bookmarkEnd w:id="328"/>
    </w:p>
    <w:p w14:paraId="29DC94C2" w14:textId="77777777" w:rsidR="008F6D90" w:rsidRPr="00A374F2" w:rsidRDefault="008F6D90" w:rsidP="0092782B">
      <w:pPr>
        <w:pStyle w:val="Nadpis3"/>
        <w:keepNext w:val="0"/>
        <w:widowControl w:val="0"/>
      </w:pPr>
      <w:bookmarkStart w:id="329" w:name="_Osobné_výdavky"/>
      <w:bookmarkStart w:id="330" w:name="_Toc534784253"/>
      <w:bookmarkStart w:id="331" w:name="_Toc7078313"/>
      <w:bookmarkEnd w:id="329"/>
      <w:r w:rsidRPr="00A374F2">
        <w:t>O</w:t>
      </w:r>
      <w:r>
        <w:t>sobné výdavky</w:t>
      </w:r>
      <w:bookmarkEnd w:id="330"/>
      <w:bookmarkEnd w:id="331"/>
    </w:p>
    <w:p w14:paraId="0E439844"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92782B">
      <w:pPr>
        <w:widowControl w:val="0"/>
        <w:spacing w:before="120" w:after="0" w:line="240" w:lineRule="auto"/>
        <w:jc w:val="both"/>
        <w:rPr>
          <w:sz w:val="20"/>
          <w:szCs w:val="20"/>
        </w:rPr>
      </w:pPr>
      <w:r w:rsidRPr="00A374F2">
        <w:rPr>
          <w:sz w:val="20"/>
          <w:szCs w:val="20"/>
        </w:rPr>
        <w:lastRenderedPageBreak/>
        <w:t>Pre osobné výdavky platí, že nesmú presiahnuť výšku obvyklú v danom odbore, čase</w:t>
      </w:r>
      <w:r w:rsidR="00175249">
        <w:rPr>
          <w:rStyle w:val="Odkaznapoznmkupodiarou"/>
        </w:rPr>
        <w:footnoteReference w:id="55"/>
      </w:r>
      <w:r w:rsidRPr="00A374F2">
        <w:rPr>
          <w:sz w:val="20"/>
          <w:szCs w:val="20"/>
        </w:rPr>
        <w:t xml:space="preserve"> a mieste a musia byť primerané úlohám a zodpovednostiam osôb zapojených do realizácie projektu. </w:t>
      </w:r>
    </w:p>
    <w:p w14:paraId="5D4A0291" w14:textId="744FB95E" w:rsidR="00B0120F" w:rsidRPr="00725390" w:rsidRDefault="001E5094" w:rsidP="0092782B">
      <w:pPr>
        <w:widowControl w:val="0"/>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 xml:space="preserve">OPIIje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5F1661C8" w14:textId="26C2A425" w:rsidR="0071764D" w:rsidRDefault="00552F07" w:rsidP="0092782B">
      <w:pPr>
        <w:widowControl w:val="0"/>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6"/>
      </w:r>
      <w:r w:rsidR="000B3238" w:rsidRPr="00725390">
        <w:rPr>
          <w:sz w:val="20"/>
          <w:szCs w:val="20"/>
        </w:rPr>
        <w:t xml:space="preserve"> </w:t>
      </w:r>
    </w:p>
    <w:p w14:paraId="7C79CA60" w14:textId="5E5EB8D9" w:rsidR="00552F07" w:rsidRPr="00A374F2" w:rsidRDefault="000B3238" w:rsidP="0092782B">
      <w:pPr>
        <w:widowControl w:val="0"/>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80B0489" w:rsidR="000B3238" w:rsidRPr="00A374F2" w:rsidRDefault="000B3238" w:rsidP="0092782B">
      <w:pPr>
        <w:widowControl w:val="0"/>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65"/>
        <w:gridCol w:w="5230"/>
        <w:gridCol w:w="2372"/>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92782B">
            <w:pPr>
              <w:widowControl w:val="0"/>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92782B">
            <w:pPr>
              <w:widowControl w:val="0"/>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92782B">
            <w:pPr>
              <w:widowControl w:val="0"/>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92782B">
            <w:pPr>
              <w:widowControl w:val="0"/>
              <w:spacing w:before="120" w:after="0" w:line="240" w:lineRule="auto"/>
              <w:rPr>
                <w:rFonts w:eastAsia="Times New Roman"/>
                <w:bCs/>
                <w:color w:val="000000"/>
                <w:sz w:val="18"/>
                <w:szCs w:val="20"/>
                <w:lang w:eastAsia="sk-SK"/>
              </w:rPr>
            </w:pPr>
          </w:p>
          <w:p w14:paraId="3A962E33" w14:textId="77777777" w:rsidR="009D7049" w:rsidRPr="00A374F2" w:rsidRDefault="009D7049" w:rsidP="0092782B">
            <w:pPr>
              <w:widowControl w:val="0"/>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92782B">
            <w:pPr>
              <w:widowControl w:val="0"/>
              <w:numPr>
                <w:ilvl w:val="0"/>
                <w:numId w:val="47"/>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92782B">
            <w:pPr>
              <w:widowControl w:val="0"/>
              <w:numPr>
                <w:ilvl w:val="0"/>
                <w:numId w:val="47"/>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92782B">
            <w:pPr>
              <w:widowControl w:val="0"/>
              <w:numPr>
                <w:ilvl w:val="0"/>
                <w:numId w:val="47"/>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lastRenderedPageBreak/>
              <w:t>Príklady vykonávaných činností:</w:t>
            </w:r>
          </w:p>
          <w:p w14:paraId="759D4F87" w14:textId="77777777" w:rsidR="009D7049" w:rsidRPr="00A374F2" w:rsidRDefault="009D7049" w:rsidP="0092782B">
            <w:pPr>
              <w:widowControl w:val="0"/>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lastRenderedPageBreak/>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1 rok v oblasti prípravy alebo realizácie projektov </w:t>
            </w:r>
            <w:r w:rsidRPr="00A374F2">
              <w:rPr>
                <w:rFonts w:eastAsia="Times New Roman"/>
                <w:color w:val="000000"/>
                <w:sz w:val="18"/>
                <w:szCs w:val="20"/>
                <w:lang w:eastAsia="sk-SK"/>
              </w:rPr>
              <w:lastRenderedPageBreak/>
              <w:t>spolufinancovaných z fondov EÚ</w:t>
            </w:r>
            <w:r w:rsidR="00F7269B">
              <w:rPr>
                <w:rFonts w:eastAsia="Times New Roman"/>
                <w:color w:val="000000"/>
                <w:sz w:val="18"/>
                <w:szCs w:val="20"/>
                <w:lang w:eastAsia="sk-SK"/>
              </w:rPr>
              <w:t>, alebo</w:t>
            </w:r>
          </w:p>
          <w:p w14:paraId="1C11B8FF" w14:textId="77777777" w:rsidR="009D7049" w:rsidRPr="00A374F2" w:rsidRDefault="00F7269B" w:rsidP="0092782B">
            <w:pPr>
              <w:widowControl w:val="0"/>
              <w:numPr>
                <w:ilvl w:val="0"/>
                <w:numId w:val="48"/>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92782B">
            <w:pPr>
              <w:widowControl w:val="0"/>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lastRenderedPageBreak/>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92782B">
            <w:pPr>
              <w:widowControl w:val="0"/>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92782B">
            <w:pPr>
              <w:widowControl w:val="0"/>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92782B">
            <w:pPr>
              <w:widowControl w:val="0"/>
              <w:numPr>
                <w:ilvl w:val="0"/>
                <w:numId w:val="49"/>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92782B">
            <w:pPr>
              <w:widowControl w:val="0"/>
              <w:numPr>
                <w:ilvl w:val="0"/>
                <w:numId w:val="49"/>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92782B">
            <w:pPr>
              <w:widowControl w:val="0"/>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92782B">
            <w:pPr>
              <w:widowControl w:val="0"/>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 xml:space="preserve">vanie žiadosti </w:t>
            </w:r>
            <w:r w:rsidR="00D94286" w:rsidRPr="00D94286">
              <w:rPr>
                <w:rFonts w:eastAsia="Times New Roman"/>
                <w:color w:val="000000"/>
                <w:sz w:val="18"/>
                <w:szCs w:val="20"/>
                <w:lang w:eastAsia="sk-SK"/>
              </w:rPr>
              <w:lastRenderedPageBreak/>
              <w:t>o zmenu projektu;</w:t>
            </w:r>
          </w:p>
          <w:p w14:paraId="4EAFB6C2" w14:textId="384A93E7" w:rsidR="00042FD2" w:rsidRPr="00A374F2" w:rsidRDefault="00042FD2" w:rsidP="0092782B">
            <w:pPr>
              <w:widowControl w:val="0"/>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lastRenderedPageBreak/>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92782B">
            <w:pPr>
              <w:widowControl w:val="0"/>
              <w:numPr>
                <w:ilvl w:val="0"/>
                <w:numId w:val="48"/>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92782B">
            <w:pPr>
              <w:widowControl w:val="0"/>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r w:rsidR="00B243EF">
              <w:rPr>
                <w:rFonts w:eastAsia="Times New Roman"/>
                <w:color w:val="000000"/>
                <w:sz w:val="18"/>
                <w:szCs w:val="20"/>
                <w:lang w:eastAsia="sk-SK"/>
              </w:rPr>
              <w:t>nárokovateľná</w:t>
            </w:r>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92782B">
            <w:pPr>
              <w:widowControl w:val="0"/>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92782B">
            <w:pPr>
              <w:widowControl w:val="0"/>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92782B">
            <w:pPr>
              <w:widowControl w:val="0"/>
              <w:numPr>
                <w:ilvl w:val="0"/>
                <w:numId w:val="50"/>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public relations)</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92782B">
            <w:pPr>
              <w:widowControl w:val="0"/>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92782B">
            <w:pPr>
              <w:widowControl w:val="0"/>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92782B">
            <w:pPr>
              <w:widowControl w:val="0"/>
              <w:numPr>
                <w:ilvl w:val="0"/>
                <w:numId w:val="50"/>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92782B">
            <w:pPr>
              <w:widowControl w:val="0"/>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lastRenderedPageBreak/>
              <w:t>Príklady vykonávaných činností:</w:t>
            </w:r>
          </w:p>
          <w:p w14:paraId="668282CC" w14:textId="77777777" w:rsidR="009D7049" w:rsidRPr="00A374F2" w:rsidRDefault="009D7049" w:rsidP="0092782B">
            <w:pPr>
              <w:widowControl w:val="0"/>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92782B">
            <w:pPr>
              <w:widowControl w:val="0"/>
              <w:numPr>
                <w:ilvl w:val="0"/>
                <w:numId w:val="80"/>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lastRenderedPageBreak/>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92782B">
            <w:pPr>
              <w:widowControl w:val="0"/>
              <w:numPr>
                <w:ilvl w:val="0"/>
                <w:numId w:val="80"/>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92782B">
            <w:pPr>
              <w:widowControl w:val="0"/>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92782B">
            <w:pPr>
              <w:widowControl w:val="0"/>
              <w:numPr>
                <w:ilvl w:val="0"/>
                <w:numId w:val="50"/>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92782B">
      <w:pPr>
        <w:widowControl w:val="0"/>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92782B">
      <w:pPr>
        <w:widowControl w:val="0"/>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92782B">
      <w:pPr>
        <w:widowControl w:val="0"/>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97D53B7" w:rsidR="00F03BDF" w:rsidRDefault="00F03BDF" w:rsidP="0092782B">
      <w:pPr>
        <w:widowControl w:val="0"/>
        <w:spacing w:before="120" w:after="0" w:line="240" w:lineRule="auto"/>
        <w:jc w:val="both"/>
        <w:rPr>
          <w:sz w:val="20"/>
          <w:szCs w:val="20"/>
        </w:rPr>
      </w:pPr>
      <w:r w:rsidRPr="00F03BDF">
        <w:rPr>
          <w:sz w:val="20"/>
          <w:szCs w:val="20"/>
        </w:rPr>
        <w:t xml:space="preserve">Pri výbere administratívnych kapacít </w:t>
      </w:r>
      <w:r w:rsidR="00C41A2C">
        <w:rPr>
          <w:sz w:val="20"/>
          <w:szCs w:val="20"/>
        </w:rPr>
        <w:t>a</w:t>
      </w:r>
      <w:r w:rsidRPr="00F03BDF">
        <w:rPr>
          <w:sz w:val="20"/>
          <w:szCs w:val="20"/>
        </w:rPr>
        <w:t xml:space="preserv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92782B">
      <w:pPr>
        <w:widowControl w:val="0"/>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58017FE7" w:rsidR="001A3558" w:rsidRDefault="001A3558" w:rsidP="0092782B">
      <w:pPr>
        <w:widowControl w:val="0"/>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uplatňujú</w:t>
      </w:r>
      <w:r w:rsidR="005D7E6C">
        <w:rPr>
          <w:sz w:val="20"/>
          <w:szCs w:val="20"/>
        </w:rPr>
        <w:t xml:space="preserve"> v rozsahu uvedenom v tejto príručke</w:t>
      </w:r>
      <w:r w:rsidRPr="001A3558">
        <w:rPr>
          <w:sz w:val="20"/>
          <w:szCs w:val="20"/>
        </w:rPr>
        <w:t>.</w:t>
      </w:r>
    </w:p>
    <w:p w14:paraId="193ECC7E" w14:textId="77777777" w:rsidR="00315BE7" w:rsidRPr="00315BE7" w:rsidRDefault="00315BE7" w:rsidP="0092782B">
      <w:pPr>
        <w:widowControl w:val="0"/>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2C66E9F5" w:rsidR="00315BE7" w:rsidRPr="00315BE7" w:rsidRDefault="00315BE7" w:rsidP="0092782B">
      <w:pPr>
        <w:widowControl w:val="0"/>
        <w:numPr>
          <w:ilvl w:val="1"/>
          <w:numId w:val="63"/>
        </w:numPr>
        <w:spacing w:before="120" w:after="0" w:line="240" w:lineRule="auto"/>
        <w:ind w:left="567" w:hanging="283"/>
        <w:jc w:val="both"/>
        <w:rPr>
          <w:sz w:val="20"/>
          <w:szCs w:val="20"/>
        </w:rPr>
      </w:pPr>
      <w:r w:rsidRPr="00315BE7">
        <w:rPr>
          <w:sz w:val="20"/>
          <w:szCs w:val="20"/>
        </w:rPr>
        <w:t>administratívne kapacity RO/SO/PJ</w:t>
      </w:r>
      <w:r w:rsidR="005D7E6C">
        <w:rPr>
          <w:sz w:val="20"/>
          <w:szCs w:val="20"/>
        </w:rPr>
        <w:t xml:space="preserve"> -</w:t>
      </w:r>
      <w:r w:rsidRPr="00315BE7">
        <w:rPr>
          <w:sz w:val="20"/>
          <w:szCs w:val="20"/>
        </w:rPr>
        <w:t xml:space="preserve"> t.j. zamestnanci priamo sa podieľajúci na implementácii OP</w:t>
      </w:r>
      <w:r>
        <w:rPr>
          <w:sz w:val="20"/>
          <w:szCs w:val="20"/>
        </w:rPr>
        <w:t>II</w:t>
      </w:r>
      <w:r w:rsidRPr="00315BE7">
        <w:rPr>
          <w:sz w:val="20"/>
          <w:szCs w:val="20"/>
        </w:rPr>
        <w:t xml:space="preserve">, </w:t>
      </w:r>
    </w:p>
    <w:p w14:paraId="41F1B1F6" w14:textId="032A285C" w:rsidR="0011479D" w:rsidRPr="00B8228C" w:rsidRDefault="00315BE7" w:rsidP="0092782B">
      <w:pPr>
        <w:widowControl w:val="0"/>
        <w:numPr>
          <w:ilvl w:val="1"/>
          <w:numId w:val="63"/>
        </w:numPr>
        <w:spacing w:before="120" w:after="0" w:line="240" w:lineRule="auto"/>
        <w:ind w:left="567" w:hanging="283"/>
        <w:jc w:val="both"/>
        <w:rPr>
          <w:sz w:val="20"/>
          <w:szCs w:val="20"/>
        </w:rPr>
      </w:pPr>
      <w:r w:rsidRPr="00B8228C">
        <w:rPr>
          <w:sz w:val="20"/>
          <w:szCs w:val="20"/>
        </w:rPr>
        <w:t xml:space="preserve">zamestnanci vykonávajúci podporné činnosti </w:t>
      </w:r>
      <w:r w:rsidR="0011479D" w:rsidRPr="00B8228C">
        <w:rPr>
          <w:sz w:val="20"/>
          <w:szCs w:val="20"/>
        </w:rPr>
        <w:t xml:space="preserve">– </w:t>
      </w:r>
      <w:r w:rsidR="00B8228C" w:rsidRPr="00B8228C">
        <w:rPr>
          <w:sz w:val="20"/>
          <w:szCs w:val="20"/>
        </w:rPr>
        <w:t>t.j. zamestnanci, ktorí priamo nevykonávajú  riadenie, implementáciu, kontrolu a audit EŠIF, ale ich pracovná náplň je nevyhnutná na zabezpečenie</w:t>
      </w:r>
      <w:r w:rsidR="00B8228C">
        <w:rPr>
          <w:sz w:val="20"/>
          <w:szCs w:val="20"/>
        </w:rPr>
        <w:t xml:space="preserve"> </w:t>
      </w:r>
      <w:r w:rsidR="00B8228C" w:rsidRPr="00B8228C">
        <w:rPr>
          <w:sz w:val="20"/>
          <w:szCs w:val="20"/>
        </w:rPr>
        <w:t>činností</w:t>
      </w:r>
      <w:r w:rsidR="00B8228C">
        <w:rPr>
          <w:sz w:val="20"/>
          <w:szCs w:val="20"/>
        </w:rPr>
        <w:t xml:space="preserve"> OPII</w:t>
      </w:r>
      <w:r w:rsidR="00B8228C" w:rsidRPr="00B8228C">
        <w:rPr>
          <w:sz w:val="20"/>
          <w:szCs w:val="20"/>
        </w:rPr>
        <w:t>.</w:t>
      </w:r>
    </w:p>
    <w:p w14:paraId="4AD67787" w14:textId="5012EB20" w:rsidR="000E7499" w:rsidRDefault="00552F07" w:rsidP="0092782B">
      <w:pPr>
        <w:widowControl w:val="0"/>
        <w:spacing w:before="120" w:after="0" w:line="240" w:lineRule="auto"/>
        <w:jc w:val="both"/>
        <w:rPr>
          <w:sz w:val="20"/>
          <w:szCs w:val="20"/>
        </w:rPr>
      </w:pPr>
      <w:r w:rsidRPr="00275038">
        <w:rPr>
          <w:sz w:val="20"/>
          <w:szCs w:val="20"/>
        </w:rPr>
        <w:t xml:space="preserve">Zamestnanci prijímateľa preukazujú svoje zapojenie do projektu </w:t>
      </w:r>
      <w:r w:rsidR="00B8228C">
        <w:rPr>
          <w:sz w:val="20"/>
          <w:szCs w:val="20"/>
        </w:rPr>
        <w:t xml:space="preserve">najmä </w:t>
      </w:r>
      <w:r w:rsidRPr="00275038">
        <w:rPr>
          <w:b/>
          <w:sz w:val="20"/>
          <w:szCs w:val="20"/>
        </w:rPr>
        <w:t>pracovným výkazom</w:t>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92782B">
      <w:pPr>
        <w:widowControl w:val="0"/>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92782B">
      <w:pPr>
        <w:widowControl w:val="0"/>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57"/>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92782B">
      <w:pPr>
        <w:widowControl w:val="0"/>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w:t>
      </w:r>
      <w:r w:rsidRPr="00A374F2">
        <w:rPr>
          <w:sz w:val="20"/>
          <w:szCs w:val="20"/>
        </w:rPr>
        <w:lastRenderedPageBreak/>
        <w:t xml:space="preserve">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92782B">
      <w:pPr>
        <w:widowControl w:val="0"/>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10DE87C8" w14:textId="00D31720" w:rsidR="00C95F62" w:rsidRDefault="00552F07" w:rsidP="0092782B">
      <w:pPr>
        <w:widowControl w:val="0"/>
        <w:spacing w:before="120" w:after="0" w:line="240" w:lineRule="auto"/>
        <w:jc w:val="both"/>
        <w:rPr>
          <w:b/>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58"/>
      </w:r>
      <w:r w:rsidRPr="00A374F2">
        <w:rPr>
          <w:sz w:val="20"/>
          <w:szCs w:val="20"/>
        </w:rPr>
        <w:t>.</w:t>
      </w:r>
      <w:r w:rsidR="00C95F62" w:rsidRPr="00C95F62">
        <w:rPr>
          <w:sz w:val="20"/>
          <w:szCs w:val="20"/>
        </w:rPr>
        <w:t>Pre osoby pracujúce na projekte čiastočne, t.j. nie v rámci celého odpracovaného času, je možnosť stanoviť pevný percentuálny podiel času odpracovaného v projekte v pracovnej zmluve (nie je potrebné zaznamenávať odpracovaný čas</w:t>
      </w:r>
      <w:r w:rsidR="00C95F62" w:rsidRPr="00C95F62">
        <w:rPr>
          <w:sz w:val="20"/>
          <w:szCs w:val="20"/>
          <w:vertAlign w:val="superscript"/>
        </w:rPr>
        <w:footnoteReference w:id="59"/>
      </w:r>
      <w:r w:rsidR="00C95F62" w:rsidRPr="00C95F62">
        <w:rPr>
          <w:sz w:val="20"/>
          <w:szCs w:val="20"/>
        </w:rPr>
        <w:t>).</w:t>
      </w:r>
    </w:p>
    <w:p w14:paraId="49583E3D" w14:textId="653C3863" w:rsidR="006D7D39" w:rsidRDefault="000E7499" w:rsidP="0092782B">
      <w:pPr>
        <w:widowControl w:val="0"/>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92782B">
      <w:pPr>
        <w:widowControl w:val="0"/>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0"/>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92782B">
      <w:pPr>
        <w:widowControl w:val="0"/>
        <w:numPr>
          <w:ilvl w:val="0"/>
          <w:numId w:val="61"/>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92782B">
      <w:pPr>
        <w:widowControl w:val="0"/>
        <w:numPr>
          <w:ilvl w:val="0"/>
          <w:numId w:val="61"/>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1"/>
      </w:r>
      <w:r w:rsidRPr="002D6F9D">
        <w:rPr>
          <w:sz w:val="20"/>
          <w:szCs w:val="20"/>
        </w:rPr>
        <w:t>.</w:t>
      </w:r>
    </w:p>
    <w:p w14:paraId="642E582A" w14:textId="77777777" w:rsidR="00DC7813" w:rsidRDefault="00DC7813" w:rsidP="0092782B">
      <w:pPr>
        <w:widowControl w:val="0"/>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2"/>
      </w:r>
      <w:r w:rsidR="00DA6978" w:rsidRPr="00DA6978">
        <w:rPr>
          <w:sz w:val="20"/>
          <w:szCs w:val="20"/>
        </w:rPr>
        <w:t xml:space="preserve"> </w:t>
      </w:r>
      <w:r w:rsidRPr="002D6F9D">
        <w:rPr>
          <w:sz w:val="20"/>
          <w:szCs w:val="20"/>
        </w:rPr>
        <w:t xml:space="preserve">uzatvorí reťazenie </w:t>
      </w:r>
      <w:r w:rsidRPr="002D6F9D">
        <w:rPr>
          <w:sz w:val="20"/>
          <w:szCs w:val="20"/>
        </w:rPr>
        <w:lastRenderedPageBreak/>
        <w:t>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3"/>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4"/>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5"/>
      </w:r>
      <w:r w:rsidRPr="002D6F9D">
        <w:rPr>
          <w:sz w:val="20"/>
          <w:szCs w:val="20"/>
        </w:rPr>
        <w:t xml:space="preserve">;  </w:t>
      </w:r>
    </w:p>
    <w:p w14:paraId="60C55949" w14:textId="69AACCE5"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92782B">
      <w:pPr>
        <w:widowControl w:val="0"/>
        <w:numPr>
          <w:ilvl w:val="0"/>
          <w:numId w:val="62"/>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92782B">
      <w:pPr>
        <w:widowControl w:val="0"/>
        <w:numPr>
          <w:ilvl w:val="0"/>
          <w:numId w:val="62"/>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92782B">
      <w:pPr>
        <w:widowControl w:val="0"/>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92782B">
      <w:pPr>
        <w:pStyle w:val="Nadpis2"/>
        <w:keepNext w:val="0"/>
        <w:widowControl w:val="0"/>
        <w:numPr>
          <w:ilvl w:val="0"/>
          <w:numId w:val="0"/>
        </w:numPr>
        <w:spacing w:before="120" w:after="0"/>
        <w:ind w:left="851" w:hanging="851"/>
        <w:rPr>
          <w:sz w:val="20"/>
          <w:szCs w:val="20"/>
        </w:rPr>
      </w:pPr>
    </w:p>
    <w:p w14:paraId="6EBFA7A5" w14:textId="77777777" w:rsidR="00957DDF" w:rsidRPr="00D96C63" w:rsidRDefault="00957DDF" w:rsidP="0092782B">
      <w:pPr>
        <w:pStyle w:val="Nadpis3"/>
        <w:keepNext w:val="0"/>
        <w:widowControl w:val="0"/>
        <w:spacing w:before="120" w:after="0"/>
        <w:rPr>
          <w:sz w:val="28"/>
          <w:szCs w:val="23"/>
        </w:rPr>
      </w:pPr>
      <w:bookmarkStart w:id="332" w:name="_Cestovné_náhrady"/>
      <w:bookmarkStart w:id="333" w:name="_Toc534784254"/>
      <w:bookmarkStart w:id="334" w:name="_Toc7078314"/>
      <w:bookmarkEnd w:id="332"/>
      <w:r w:rsidRPr="00D96C63">
        <w:rPr>
          <w:sz w:val="28"/>
          <w:szCs w:val="23"/>
        </w:rPr>
        <w:t>Cestovné náhrady</w:t>
      </w:r>
      <w:bookmarkEnd w:id="333"/>
      <w:bookmarkEnd w:id="334"/>
    </w:p>
    <w:p w14:paraId="498F6631" w14:textId="77777777" w:rsidR="00725390" w:rsidRDefault="00725390" w:rsidP="0092782B">
      <w:pPr>
        <w:widowControl w:val="0"/>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92782B">
      <w:pPr>
        <w:widowControl w:val="0"/>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xml:space="preserve">, ktorá platí pre zamestnancov MF </w:t>
      </w:r>
      <w:r w:rsidR="00823555" w:rsidRPr="00823555">
        <w:rPr>
          <w:sz w:val="20"/>
          <w:szCs w:val="20"/>
        </w:rPr>
        <w:lastRenderedPageBreak/>
        <w:t>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92782B">
      <w:pPr>
        <w:widowControl w:val="0"/>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92782B">
      <w:pPr>
        <w:widowControl w:val="0"/>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6"/>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7"/>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92782B">
      <w:pPr>
        <w:widowControl w:val="0"/>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92782B">
      <w:pPr>
        <w:widowControl w:val="0"/>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92782B">
      <w:pPr>
        <w:widowControl w:val="0"/>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8"/>
      </w:r>
      <w:r w:rsidRPr="00A374F2">
        <w:rPr>
          <w:sz w:val="20"/>
          <w:szCs w:val="20"/>
        </w:rPr>
        <w:t>,</w:t>
      </w:r>
    </w:p>
    <w:p w14:paraId="61FAD6DB"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92782B">
      <w:pPr>
        <w:widowControl w:val="0"/>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92782B">
      <w:pPr>
        <w:widowControl w:val="0"/>
        <w:numPr>
          <w:ilvl w:val="0"/>
          <w:numId w:val="72"/>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92782B">
      <w:pPr>
        <w:widowControl w:val="0"/>
        <w:numPr>
          <w:ilvl w:val="0"/>
          <w:numId w:val="72"/>
        </w:numPr>
        <w:spacing w:before="120" w:after="0" w:line="240" w:lineRule="auto"/>
        <w:jc w:val="both"/>
        <w:rPr>
          <w:sz w:val="20"/>
          <w:szCs w:val="20"/>
        </w:rPr>
      </w:pPr>
      <w:r w:rsidRPr="004F7379">
        <w:rPr>
          <w:b/>
          <w:sz w:val="20"/>
          <w:szCs w:val="20"/>
        </w:rPr>
        <w:lastRenderedPageBreak/>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92782B">
      <w:pPr>
        <w:widowControl w:val="0"/>
        <w:numPr>
          <w:ilvl w:val="0"/>
          <w:numId w:val="72"/>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92782B">
      <w:pPr>
        <w:widowControl w:val="0"/>
        <w:numPr>
          <w:ilvl w:val="0"/>
          <w:numId w:val="72"/>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92782B">
      <w:pPr>
        <w:widowControl w:val="0"/>
        <w:numPr>
          <w:ilvl w:val="0"/>
          <w:numId w:val="72"/>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69"/>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92782B">
      <w:pPr>
        <w:widowControl w:val="0"/>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92782B">
      <w:pPr>
        <w:pStyle w:val="Zoznamsodrkami2"/>
        <w:widowControl w:val="0"/>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6"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92782B">
      <w:pPr>
        <w:widowControl w:val="0"/>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7"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92782B">
      <w:pPr>
        <w:widowControl w:val="0"/>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0"/>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92782B">
      <w:pPr>
        <w:widowControl w:val="0"/>
        <w:spacing w:before="120" w:after="0" w:line="240" w:lineRule="auto"/>
        <w:jc w:val="both"/>
        <w:rPr>
          <w:sz w:val="20"/>
          <w:szCs w:val="20"/>
        </w:rPr>
      </w:pPr>
      <w:r w:rsidRPr="00A374F2">
        <w:rPr>
          <w:sz w:val="20"/>
          <w:szCs w:val="20"/>
        </w:rPr>
        <w:t xml:space="preserve">Vreckové poskytnuté na základe zákona o cestovných náhradách je neoprávneným výdavkom, pretože naň </w:t>
      </w:r>
      <w:r w:rsidRPr="00A374F2">
        <w:rPr>
          <w:sz w:val="20"/>
          <w:szCs w:val="20"/>
        </w:rPr>
        <w:lastRenderedPageBreak/>
        <w:t>nevzniká právny nárok.</w:t>
      </w:r>
    </w:p>
    <w:p w14:paraId="6A4A90EB" w14:textId="77777777" w:rsidR="00552F07" w:rsidRPr="00A374F2" w:rsidRDefault="000614E0" w:rsidP="0092782B">
      <w:pPr>
        <w:widowControl w:val="0"/>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92782B">
      <w:pPr>
        <w:widowControl w:val="0"/>
        <w:spacing w:before="120" w:after="0" w:line="240" w:lineRule="auto"/>
        <w:jc w:val="both"/>
        <w:rPr>
          <w:sz w:val="20"/>
          <w:szCs w:val="20"/>
        </w:rPr>
      </w:pPr>
    </w:p>
    <w:p w14:paraId="4D22F168"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335" w:name="_Ostatné_výdavky_–_1"/>
      <w:bookmarkStart w:id="336" w:name="_Toc7078315"/>
      <w:bookmarkEnd w:id="335"/>
      <w:r w:rsidRPr="00A374F2">
        <w:t>Ostatné výdavky – Externé služby (outsourcing)</w:t>
      </w:r>
      <w:bookmarkEnd w:id="336"/>
      <w:r w:rsidR="00751EAE">
        <w:rPr>
          <w:lang w:val="sk-SK"/>
        </w:rPr>
        <w:t xml:space="preserve"> </w:t>
      </w:r>
    </w:p>
    <w:p w14:paraId="5094072F" w14:textId="77777777" w:rsidR="00893466" w:rsidRPr="00A374F2" w:rsidRDefault="00552F07" w:rsidP="0092782B">
      <w:pPr>
        <w:widowControl w:val="0"/>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92782B">
      <w:pPr>
        <w:widowControl w:val="0"/>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92782B">
      <w:pPr>
        <w:widowControl w:val="0"/>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1"/>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92782B">
      <w:pPr>
        <w:widowControl w:val="0"/>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2"/>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3"/>
      </w:r>
    </w:p>
    <w:p w14:paraId="17467204" w14:textId="77777777" w:rsidR="00A140FE" w:rsidRDefault="00613C82" w:rsidP="0092782B">
      <w:pPr>
        <w:widowControl w:val="0"/>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92782B">
      <w:pPr>
        <w:widowControl w:val="0"/>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92782B">
      <w:pPr>
        <w:widowControl w:val="0"/>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92782B">
      <w:pPr>
        <w:widowControl w:val="0"/>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92782B">
      <w:pPr>
        <w:widowControl w:val="0"/>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4"/>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92782B">
      <w:pPr>
        <w:widowControl w:val="0"/>
        <w:numPr>
          <w:ilvl w:val="0"/>
          <w:numId w:val="76"/>
        </w:numPr>
        <w:tabs>
          <w:tab w:val="left" w:pos="993"/>
        </w:tabs>
        <w:spacing w:before="120" w:after="0" w:line="240" w:lineRule="auto"/>
        <w:ind w:left="993"/>
        <w:jc w:val="both"/>
        <w:rPr>
          <w:sz w:val="20"/>
          <w:szCs w:val="20"/>
        </w:rPr>
      </w:pPr>
      <w:r>
        <w:rPr>
          <w:sz w:val="20"/>
          <w:szCs w:val="20"/>
        </w:rPr>
        <w:lastRenderedPageBreak/>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92782B">
      <w:pPr>
        <w:widowControl w:val="0"/>
        <w:numPr>
          <w:ilvl w:val="0"/>
          <w:numId w:val="76"/>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92782B">
      <w:pPr>
        <w:widowControl w:val="0"/>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75"/>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92782B">
      <w:pPr>
        <w:widowControl w:val="0"/>
        <w:numPr>
          <w:ilvl w:val="0"/>
          <w:numId w:val="76"/>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92782B">
      <w:pPr>
        <w:widowControl w:val="0"/>
        <w:numPr>
          <w:ilvl w:val="0"/>
          <w:numId w:val="76"/>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92782B">
      <w:pPr>
        <w:widowControl w:val="0"/>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92782B">
      <w:pPr>
        <w:widowControl w:val="0"/>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92782B">
      <w:pPr>
        <w:widowControl w:val="0"/>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92782B">
      <w:pPr>
        <w:widowControl w:val="0"/>
        <w:spacing w:before="120" w:after="0" w:line="240" w:lineRule="auto"/>
        <w:jc w:val="both"/>
        <w:rPr>
          <w:sz w:val="20"/>
          <w:szCs w:val="20"/>
        </w:rPr>
      </w:pPr>
    </w:p>
    <w:p w14:paraId="1F80DC9B"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337" w:name="_Finančné_výdavky_a_1"/>
      <w:bookmarkStart w:id="338" w:name="_Toc7078316"/>
      <w:bookmarkEnd w:id="337"/>
      <w:r w:rsidRPr="00A374F2">
        <w:t>Finančné výdavky a poplatky</w:t>
      </w:r>
      <w:bookmarkEnd w:id="338"/>
    </w:p>
    <w:p w14:paraId="2D9BD990" w14:textId="77777777" w:rsidR="008833D3" w:rsidRPr="00A374F2" w:rsidRDefault="00552F07" w:rsidP="0092782B">
      <w:pPr>
        <w:widowControl w:val="0"/>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92782B">
      <w:pPr>
        <w:widowControl w:val="0"/>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92782B">
      <w:pPr>
        <w:widowControl w:val="0"/>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92782B">
      <w:pPr>
        <w:widowControl w:val="0"/>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6"/>
      </w:r>
      <w:r w:rsidRPr="00A374F2">
        <w:rPr>
          <w:sz w:val="20"/>
          <w:szCs w:val="20"/>
        </w:rPr>
        <w:t xml:space="preserve">. </w:t>
      </w:r>
    </w:p>
    <w:p w14:paraId="6441EAFE" w14:textId="77777777" w:rsidR="00552F07" w:rsidRPr="00D96C63" w:rsidRDefault="008833D3" w:rsidP="0092782B">
      <w:pPr>
        <w:widowControl w:val="0"/>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lastRenderedPageBreak/>
        <w:t>výdavky na právne služby prijímateľa voči RO (napr. žaloba, vypracovanie stanoviska);</w:t>
      </w:r>
    </w:p>
    <w:p w14:paraId="10A835A2"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7"/>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8"/>
      </w:r>
      <w:r w:rsidRPr="00A374F2">
        <w:rPr>
          <w:sz w:val="20"/>
          <w:szCs w:val="20"/>
        </w:rPr>
        <w:t>;</w:t>
      </w:r>
    </w:p>
    <w:p w14:paraId="7276399E"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92782B">
      <w:pPr>
        <w:widowControl w:val="0"/>
        <w:spacing w:before="120" w:after="0" w:line="240" w:lineRule="auto"/>
        <w:jc w:val="both"/>
        <w:rPr>
          <w:sz w:val="20"/>
          <w:szCs w:val="20"/>
        </w:rPr>
      </w:pPr>
    </w:p>
    <w:p w14:paraId="1499B528"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339" w:name="_Toc7078317"/>
      <w:r w:rsidRPr="00A374F2">
        <w:t>Daň z pridanej hodnoty a iné dane</w:t>
      </w:r>
      <w:bookmarkEnd w:id="339"/>
    </w:p>
    <w:p w14:paraId="67C77AA6" w14:textId="77777777" w:rsidR="00552F07" w:rsidRPr="00A374F2" w:rsidRDefault="00552F07" w:rsidP="0092782B">
      <w:pPr>
        <w:widowControl w:val="0"/>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92782B">
      <w:pPr>
        <w:widowControl w:val="0"/>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92782B">
      <w:pPr>
        <w:widowControl w:val="0"/>
        <w:spacing w:before="120" w:after="0" w:line="240" w:lineRule="auto"/>
        <w:jc w:val="both"/>
        <w:rPr>
          <w:sz w:val="20"/>
          <w:szCs w:val="20"/>
        </w:rPr>
      </w:pPr>
    </w:p>
    <w:p w14:paraId="6F918E50" w14:textId="77777777" w:rsidR="00957DDF" w:rsidRPr="00A374F2" w:rsidRDefault="00957DDF" w:rsidP="0092782B">
      <w:pPr>
        <w:pStyle w:val="Nadpis2"/>
        <w:keepNext w:val="0"/>
        <w:widowControl w:val="0"/>
        <w:tabs>
          <w:tab w:val="clear" w:pos="2128"/>
          <w:tab w:val="num" w:pos="567"/>
        </w:tabs>
        <w:spacing w:before="120" w:after="0"/>
        <w:ind w:left="567" w:hanging="567"/>
      </w:pPr>
      <w:bookmarkStart w:id="340" w:name="_Informovanie_a_komunikácia"/>
      <w:bookmarkStart w:id="341" w:name="_Toc7078318"/>
      <w:bookmarkEnd w:id="340"/>
      <w:r w:rsidRPr="00A374F2">
        <w:t>Informovanie a komunikácia</w:t>
      </w:r>
      <w:bookmarkEnd w:id="341"/>
    </w:p>
    <w:p w14:paraId="3E0D7332" w14:textId="77777777" w:rsidR="00270552" w:rsidRPr="00F510AA" w:rsidRDefault="00257CDB" w:rsidP="0092782B">
      <w:pPr>
        <w:widowControl w:val="0"/>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8"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9"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92782B">
      <w:pPr>
        <w:widowControl w:val="0"/>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92782B">
      <w:pPr>
        <w:widowControl w:val="0"/>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342" w:name="_Stavebný_dozor"/>
      <w:bookmarkStart w:id="343" w:name="_Odborný_autorský_dohľad"/>
      <w:bookmarkStart w:id="344" w:name="_Dodatočné_výdavky_1"/>
      <w:bookmarkStart w:id="345" w:name="_Toc441838039"/>
      <w:bookmarkStart w:id="346" w:name="_Toc442284337"/>
      <w:bookmarkStart w:id="347" w:name="_Toc442284442"/>
      <w:bookmarkStart w:id="348" w:name="_Toc441838041"/>
      <w:bookmarkStart w:id="349" w:name="_Toc442284339"/>
      <w:bookmarkStart w:id="350" w:name="_Toc442284444"/>
      <w:bookmarkStart w:id="351" w:name="_Toc441838042"/>
      <w:bookmarkStart w:id="352" w:name="_Toc442284340"/>
      <w:bookmarkStart w:id="353" w:name="_Toc442284445"/>
      <w:bookmarkStart w:id="354" w:name="_Toc441838057"/>
      <w:bookmarkStart w:id="355" w:name="_Toc442284355"/>
      <w:bookmarkStart w:id="356" w:name="_Toc442284460"/>
      <w:bookmarkStart w:id="357" w:name="_Toc441838067"/>
      <w:bookmarkStart w:id="358" w:name="_Toc442284365"/>
      <w:bookmarkStart w:id="359" w:name="_Toc442284470"/>
      <w:bookmarkStart w:id="360" w:name="_Toc441838077"/>
      <w:bookmarkStart w:id="361" w:name="_Toc442284375"/>
      <w:bookmarkStart w:id="362" w:name="_Toc442284480"/>
      <w:bookmarkStart w:id="363" w:name="_Toc441838078"/>
      <w:bookmarkStart w:id="364" w:name="_Toc442284376"/>
      <w:bookmarkStart w:id="365" w:name="_Toc442284481"/>
      <w:bookmarkStart w:id="366" w:name="_Toc441838079"/>
      <w:bookmarkStart w:id="367" w:name="_Toc442284377"/>
      <w:bookmarkStart w:id="368" w:name="_Toc442284482"/>
      <w:bookmarkStart w:id="369" w:name="_Toc441838080"/>
      <w:bookmarkStart w:id="370" w:name="_Toc442284378"/>
      <w:bookmarkStart w:id="371" w:name="_Toc442284483"/>
      <w:bookmarkStart w:id="372" w:name="_Prípravná_a_projektová"/>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9"/>
      </w:r>
      <w:r w:rsidR="00117D92" w:rsidRPr="00A374F2">
        <w:rPr>
          <w:rFonts w:cs="Calibri"/>
          <w:color w:val="000000"/>
          <w:sz w:val="20"/>
          <w:szCs w:val="20"/>
        </w:rPr>
        <w:t>).</w:t>
      </w:r>
    </w:p>
    <w:p w14:paraId="233A8F09" w14:textId="77777777" w:rsidR="00117D92" w:rsidRDefault="00117D92" w:rsidP="0092782B">
      <w:pPr>
        <w:widowControl w:val="0"/>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92782B">
      <w:pPr>
        <w:widowControl w:val="0"/>
        <w:numPr>
          <w:ilvl w:val="0"/>
          <w:numId w:val="77"/>
        </w:numPr>
        <w:tabs>
          <w:tab w:val="left" w:pos="567"/>
        </w:tabs>
        <w:spacing w:before="120" w:after="0" w:line="240" w:lineRule="auto"/>
        <w:ind w:left="567" w:hanging="283"/>
        <w:jc w:val="both"/>
        <w:rPr>
          <w:sz w:val="20"/>
          <w:szCs w:val="20"/>
        </w:rPr>
      </w:pPr>
      <w:r w:rsidRPr="00783481">
        <w:rPr>
          <w:bCs/>
          <w:sz w:val="20"/>
          <w:szCs w:val="20"/>
        </w:rPr>
        <w:lastRenderedPageBreak/>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0"/>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92782B">
      <w:pPr>
        <w:widowControl w:val="0"/>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92782B">
      <w:pPr>
        <w:widowControl w:val="0"/>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92782B">
      <w:pPr>
        <w:widowControl w:val="0"/>
        <w:numPr>
          <w:ilvl w:val="0"/>
          <w:numId w:val="77"/>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92782B">
      <w:pPr>
        <w:widowControl w:val="0"/>
        <w:spacing w:before="120" w:after="0" w:line="240" w:lineRule="auto"/>
        <w:jc w:val="both"/>
        <w:rPr>
          <w:bCs/>
          <w:sz w:val="20"/>
          <w:szCs w:val="20"/>
        </w:rPr>
      </w:pPr>
    </w:p>
    <w:p w14:paraId="1A018713" w14:textId="604BFD95" w:rsidR="00385A29" w:rsidRPr="005957AE" w:rsidRDefault="0006435B" w:rsidP="0092782B">
      <w:pPr>
        <w:pStyle w:val="Nadpis2"/>
        <w:keepNext w:val="0"/>
        <w:widowControl w:val="0"/>
        <w:tabs>
          <w:tab w:val="clear" w:pos="2128"/>
          <w:tab w:val="num" w:pos="567"/>
        </w:tabs>
        <w:spacing w:before="120" w:after="120"/>
        <w:ind w:left="567" w:hanging="567"/>
      </w:pPr>
      <w:bookmarkStart w:id="373" w:name="_Rezerva_na_nepredvídané"/>
      <w:bookmarkStart w:id="374" w:name="_Toc7078319"/>
      <w:bookmarkEnd w:id="373"/>
      <w:ins w:id="375" w:author="OKMP" w:date="2022-11-09T08:26:00Z">
        <w:r>
          <w:rPr>
            <w:lang w:val="sk-SK"/>
          </w:rPr>
          <w:t xml:space="preserve">Dodatočné výdavky a </w:t>
        </w:r>
      </w:ins>
      <w:del w:id="376" w:author="OKMP" w:date="2022-11-09T08:26:00Z">
        <w:r w:rsidR="00385A29" w:rsidRPr="00333E62" w:rsidDel="0006435B">
          <w:delText>Rezerva</w:delText>
        </w:r>
      </w:del>
      <w:ins w:id="377" w:author="OKMP" w:date="2022-11-09T08:26:00Z">
        <w:r w:rsidRPr="00333E62">
          <w:t>rezerva</w:t>
        </w:r>
      </w:ins>
      <w:r w:rsidR="00000D65">
        <w:rPr>
          <w:lang w:val="sk-SK"/>
        </w:rPr>
        <w:t xml:space="preserve"> zo Zmluvy o poskytnutí NFP</w:t>
      </w:r>
      <w:r w:rsidR="00385A29" w:rsidRPr="00333E62">
        <w:t xml:space="preserve"> na nepredvídané výdavky</w:t>
      </w:r>
      <w:bookmarkEnd w:id="374"/>
    </w:p>
    <w:p w14:paraId="11EF238C" w14:textId="77777777" w:rsidR="0006435B" w:rsidRDefault="0006435B" w:rsidP="0092782B">
      <w:pPr>
        <w:widowControl w:val="0"/>
        <w:spacing w:before="120" w:after="0" w:line="240" w:lineRule="auto"/>
        <w:jc w:val="both"/>
        <w:rPr>
          <w:ins w:id="378" w:author="OKMP" w:date="2022-11-09T08:26:00Z"/>
          <w:sz w:val="20"/>
        </w:rPr>
      </w:pPr>
      <w:ins w:id="379" w:author="OKMP" w:date="2022-11-09T08:26:00Z">
        <w:r w:rsidRPr="00F13E3B">
          <w:rPr>
            <w:b/>
            <w:sz w:val="20"/>
            <w:u w:val="single"/>
          </w:rPr>
          <w:t>Dodatočné výdavky</w:t>
        </w:r>
        <w:r w:rsidRPr="00A73469">
          <w:rPr>
            <w:b/>
            <w:sz w:val="20"/>
          </w:rPr>
          <w:t xml:space="preserve"> </w:t>
        </w:r>
        <w:r w:rsidRPr="00A73469">
          <w:rPr>
            <w:sz w:val="20"/>
          </w:rPr>
          <w:t>sú výdavky prijímateľa, ktoré vynaložil za dodatočné stavebné práce/služby a ktoré predkladá v rámci ŽoP.</w:t>
        </w:r>
      </w:ins>
    </w:p>
    <w:p w14:paraId="47A7A577" w14:textId="5747BBA1" w:rsidR="00117D92" w:rsidRPr="00A73469" w:rsidDel="0006435B" w:rsidRDefault="00117D92" w:rsidP="0092782B">
      <w:pPr>
        <w:widowControl w:val="0"/>
        <w:spacing w:before="120" w:after="0" w:line="240" w:lineRule="auto"/>
        <w:jc w:val="both"/>
        <w:rPr>
          <w:del w:id="380" w:author="OKMP" w:date="2022-11-09T08:27:00Z"/>
          <w:sz w:val="20"/>
          <w:szCs w:val="20"/>
        </w:rPr>
      </w:pPr>
      <w:del w:id="381" w:author="OKMP" w:date="2022-11-09T08:27:00Z">
        <w:r w:rsidRPr="00A73469" w:rsidDel="0006435B">
          <w:rPr>
            <w:sz w:val="20"/>
            <w:szCs w:val="20"/>
          </w:rPr>
          <w:delText>Rezerva</w:delText>
        </w:r>
        <w:r w:rsidR="00000D65" w:rsidDel="0006435B">
          <w:rPr>
            <w:sz w:val="20"/>
            <w:szCs w:val="20"/>
          </w:rPr>
          <w:delText xml:space="preserve"> zo Zmluvy o poskytnutí NFP (ďalej aj „rezerva“)</w:delText>
        </w:r>
        <w:r w:rsidRPr="00A73469" w:rsidDel="0006435B">
          <w:rPr>
            <w:sz w:val="20"/>
            <w:szCs w:val="20"/>
          </w:rPr>
          <w:delText xml:space="preserve"> na nepredvídané </w:delText>
        </w:r>
        <w:r w:rsidR="001D3199" w:rsidDel="0006435B">
          <w:rPr>
            <w:sz w:val="20"/>
            <w:szCs w:val="20"/>
          </w:rPr>
          <w:delText xml:space="preserve">dodatočné </w:delText>
        </w:r>
        <w:r w:rsidRPr="00A73469" w:rsidDel="0006435B">
          <w:rPr>
            <w:sz w:val="20"/>
            <w:szCs w:val="20"/>
          </w:rPr>
          <w:delText xml:space="preserve">výdavky je oprávnená </w:delText>
        </w:r>
        <w:r w:rsidRPr="00A73469" w:rsidDel="0006435B">
          <w:rPr>
            <w:b/>
            <w:sz w:val="20"/>
            <w:szCs w:val="20"/>
          </w:rPr>
          <w:delText>len pre projekty prioritných osí 1 až 6.</w:delText>
        </w:r>
      </w:del>
    </w:p>
    <w:p w14:paraId="05839D9A" w14:textId="0F327702" w:rsidR="00A0796A" w:rsidRPr="00A73469" w:rsidDel="0006435B" w:rsidRDefault="00541DEC" w:rsidP="0092782B">
      <w:pPr>
        <w:widowControl w:val="0"/>
        <w:spacing w:before="120" w:after="0" w:line="240" w:lineRule="auto"/>
        <w:jc w:val="both"/>
        <w:rPr>
          <w:del w:id="382" w:author="OKMP" w:date="2022-11-09T08:27:00Z"/>
          <w:sz w:val="20"/>
          <w:szCs w:val="20"/>
        </w:rPr>
      </w:pPr>
      <w:del w:id="383" w:author="OKMP" w:date="2022-11-09T08:27:00Z">
        <w:r w:rsidRPr="00A73469" w:rsidDel="0006435B">
          <w:rPr>
            <w:sz w:val="20"/>
            <w:szCs w:val="20"/>
          </w:rPr>
          <w:delText>Rezerva na nepredvídané</w:delText>
        </w:r>
        <w:r w:rsidR="001D3199" w:rsidDel="0006435B">
          <w:rPr>
            <w:sz w:val="20"/>
            <w:szCs w:val="20"/>
          </w:rPr>
          <w:delText xml:space="preserve"> dodatočné</w:delText>
        </w:r>
        <w:r w:rsidRPr="00A73469" w:rsidDel="0006435B">
          <w:rPr>
            <w:sz w:val="20"/>
            <w:szCs w:val="20"/>
          </w:rPr>
          <w:delText xml:space="preserve"> </w:delText>
        </w:r>
        <w:r w:rsidR="00983728" w:rsidRPr="00A73469" w:rsidDel="0006435B">
          <w:rPr>
            <w:sz w:val="20"/>
            <w:szCs w:val="20"/>
          </w:rPr>
          <w:delText>výdavky</w:delText>
        </w:r>
        <w:r w:rsidRPr="00A73469" w:rsidDel="0006435B">
          <w:rPr>
            <w:sz w:val="20"/>
            <w:szCs w:val="20"/>
          </w:rPr>
          <w:delText xml:space="preserve"> je osobitným typom priamych výdavkov, ktorá slúži ako rezerva na </w:delText>
        </w:r>
        <w:r w:rsidR="003E5876" w:rsidRPr="00A73469" w:rsidDel="0006435B">
          <w:rPr>
            <w:sz w:val="20"/>
            <w:szCs w:val="20"/>
          </w:rPr>
          <w:delText>prípadné</w:delText>
        </w:r>
        <w:r w:rsidRPr="00A73469" w:rsidDel="0006435B">
          <w:rPr>
            <w:sz w:val="20"/>
            <w:szCs w:val="20"/>
          </w:rPr>
          <w:delText xml:space="preserve"> zvýšenia cien stavebných prác a služieb do konca realizácie projektu k uvedeným reálnym (aktuálnym) jednotkovým cenám v ŽoNFP, prípadne na iné nepredpokladané zmeny, ktoré môžu vzniknúť počas realizácie projektu. </w:delText>
        </w:r>
        <w:r w:rsidR="00A0796A" w:rsidRPr="00A73469" w:rsidDel="0006435B">
          <w:rPr>
            <w:sz w:val="20"/>
            <w:szCs w:val="20"/>
          </w:rPr>
          <w:delText>Uplatnenie rezervy na nepredvídané výdavky je možné len v prípade, ak je takáto rezerva uvedená v ŽoNFP. Uplatnenie rezervy sa realizuje prostredníctvom konkrétnej skupiny oprávnených výdavkov, na ktoré má byť rezerva použitá</w:delText>
        </w:r>
        <w:r w:rsidRPr="00A73469" w:rsidDel="0006435B">
          <w:rPr>
            <w:sz w:val="20"/>
            <w:szCs w:val="20"/>
          </w:rPr>
          <w:delText xml:space="preserve"> a </w:delText>
        </w:r>
        <w:r w:rsidR="00A0796A" w:rsidRPr="00A73469" w:rsidDel="0006435B">
          <w:rPr>
            <w:sz w:val="20"/>
            <w:szCs w:val="20"/>
          </w:rPr>
          <w:delText xml:space="preserve">ktorá musí spĺňať všeobecné podmienky oprávnenosti podľa </w:delText>
        </w:r>
        <w:r w:rsidR="007F09D4" w:rsidDel="0006435B">
          <w:fldChar w:fldCharType="begin"/>
        </w:r>
        <w:r w:rsidR="007F09D4" w:rsidDel="0006435B">
          <w:delInstrText xml:space="preserve"> HYPERLINK \l "_Všeobecné_pravidlá_oprávnenosti" </w:delInstrText>
        </w:r>
        <w:r w:rsidR="007F09D4" w:rsidDel="0006435B">
          <w:fldChar w:fldCharType="separate"/>
        </w:r>
        <w:r w:rsidR="00A0796A" w:rsidRPr="00A73469" w:rsidDel="0006435B">
          <w:rPr>
            <w:rStyle w:val="Hypertextovprepojenie"/>
            <w:sz w:val="20"/>
            <w:szCs w:val="20"/>
          </w:rPr>
          <w:delText>kapitoly 2</w:delText>
        </w:r>
        <w:r w:rsidR="007F09D4" w:rsidDel="0006435B">
          <w:rPr>
            <w:rStyle w:val="Hypertextovprepojenie"/>
            <w:sz w:val="20"/>
            <w:szCs w:val="20"/>
          </w:rPr>
          <w:fldChar w:fldCharType="end"/>
        </w:r>
        <w:r w:rsidR="00A0796A" w:rsidRPr="00A73469" w:rsidDel="0006435B">
          <w:rPr>
            <w:sz w:val="20"/>
            <w:szCs w:val="20"/>
          </w:rPr>
          <w:delText xml:space="preserve"> a pravidlá oprávnenosti pre dodatočné výdavky podľa </w:delText>
        </w:r>
        <w:r w:rsidR="00F06F64" w:rsidRPr="00A73469" w:rsidDel="0006435B">
          <w:rPr>
            <w:sz w:val="20"/>
            <w:szCs w:val="20"/>
          </w:rPr>
          <w:delText xml:space="preserve">tejto </w:delText>
        </w:r>
        <w:r w:rsidR="00F93E90" w:rsidRPr="00A73469" w:rsidDel="0006435B">
          <w:rPr>
            <w:sz w:val="20"/>
            <w:szCs w:val="20"/>
          </w:rPr>
          <w:delText>kapitoly</w:delText>
        </w:r>
        <w:r w:rsidR="00A0796A" w:rsidRPr="00A73469" w:rsidDel="0006435B">
          <w:rPr>
            <w:sz w:val="20"/>
            <w:szCs w:val="20"/>
          </w:rPr>
          <w:delText>.</w:delText>
        </w:r>
      </w:del>
    </w:p>
    <w:p w14:paraId="2541C87B" w14:textId="0A9BDE24" w:rsidR="002A75D2" w:rsidDel="0006435B" w:rsidRDefault="002A75D2" w:rsidP="0092782B">
      <w:pPr>
        <w:widowControl w:val="0"/>
        <w:spacing w:before="120" w:after="0" w:line="240" w:lineRule="auto"/>
        <w:rPr>
          <w:del w:id="384" w:author="OKMP" w:date="2022-11-09T08:27:00Z"/>
          <w:b/>
          <w:sz w:val="20"/>
          <w:szCs w:val="20"/>
          <w:u w:val="single"/>
        </w:rPr>
      </w:pPr>
      <w:del w:id="385" w:author="OKMP" w:date="2022-11-09T08:27:00Z">
        <w:r w:rsidRPr="00A73469" w:rsidDel="0006435B">
          <w:rPr>
            <w:sz w:val="20"/>
            <w:szCs w:val="20"/>
          </w:rPr>
          <w:delText xml:space="preserve">Limity pre </w:delText>
        </w:r>
        <w:r w:rsidR="00F06F64" w:rsidRPr="00A73469" w:rsidDel="0006435B">
          <w:rPr>
            <w:sz w:val="20"/>
            <w:szCs w:val="20"/>
          </w:rPr>
          <w:delText>rezervu na nepredvída</w:delText>
        </w:r>
        <w:r w:rsidRPr="00A73469" w:rsidDel="0006435B">
          <w:rPr>
            <w:sz w:val="20"/>
            <w:szCs w:val="20"/>
          </w:rPr>
          <w:delText>né výdavky sú uvedené v </w:delText>
        </w:r>
        <w:r w:rsidR="007F09D4" w:rsidDel="0006435B">
          <w:fldChar w:fldCharType="begin"/>
        </w:r>
        <w:r w:rsidR="007F09D4" w:rsidDel="0006435B">
          <w:delInstrText xml:space="preserve"> HYPERLINK \l "Príloha1" </w:delInstrText>
        </w:r>
        <w:r w:rsidR="007F09D4" w:rsidDel="0006435B">
          <w:fldChar w:fldCharType="separate"/>
        </w:r>
        <w:r w:rsidRPr="00A73469" w:rsidDel="0006435B">
          <w:rPr>
            <w:rStyle w:val="Hypertextovprepojenie"/>
            <w:sz w:val="20"/>
            <w:szCs w:val="20"/>
          </w:rPr>
          <w:delText xml:space="preserve">prílohe č. </w:delText>
        </w:r>
        <w:r w:rsidR="00834E09" w:rsidRPr="00A73469" w:rsidDel="0006435B">
          <w:rPr>
            <w:rStyle w:val="Hypertextovprepojenie"/>
            <w:sz w:val="20"/>
            <w:szCs w:val="20"/>
          </w:rPr>
          <w:delText>1</w:delText>
        </w:r>
        <w:r w:rsidR="007F09D4" w:rsidDel="0006435B">
          <w:rPr>
            <w:rStyle w:val="Hypertextovprepojenie"/>
            <w:sz w:val="20"/>
            <w:szCs w:val="20"/>
          </w:rPr>
          <w:fldChar w:fldCharType="end"/>
        </w:r>
        <w:r w:rsidRPr="00A73469" w:rsidDel="0006435B">
          <w:rPr>
            <w:b/>
            <w:sz w:val="20"/>
            <w:szCs w:val="20"/>
            <w:u w:val="single"/>
          </w:rPr>
          <w:delText xml:space="preserve">. </w:delText>
        </w:r>
      </w:del>
    </w:p>
    <w:p w14:paraId="67B4DE9D" w14:textId="6BA0EBE9" w:rsidR="00465FA7" w:rsidRPr="00465FA7" w:rsidRDefault="00465FA7" w:rsidP="0092782B">
      <w:pPr>
        <w:widowControl w:val="0"/>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w:t>
      </w:r>
      <w:proofErr w:type="spellStart"/>
      <w:r w:rsidRPr="00465FA7">
        <w:rPr>
          <w:sz w:val="20"/>
          <w:szCs w:val="20"/>
        </w:rPr>
        <w:t>ZoD</w:t>
      </w:r>
      <w:proofErr w:type="spellEnd"/>
      <w:r w:rsidRPr="00465FA7">
        <w:rPr>
          <w:sz w:val="20"/>
          <w:szCs w:val="20"/>
        </w:rPr>
        <w:t xml:space="preserve"> a pod.).</w:t>
      </w:r>
    </w:p>
    <w:p w14:paraId="20CD1543" w14:textId="77777777" w:rsidR="00465FA7" w:rsidRDefault="00465FA7" w:rsidP="0092782B">
      <w:pPr>
        <w:widowControl w:val="0"/>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92782B">
      <w:pPr>
        <w:widowControl w:val="0"/>
        <w:numPr>
          <w:ilvl w:val="0"/>
          <w:numId w:val="76"/>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w:t>
      </w:r>
      <w:r w:rsidRPr="00FC04D0">
        <w:rPr>
          <w:sz w:val="20"/>
          <w:szCs w:val="20"/>
        </w:rPr>
        <w:t>chyb</w:t>
      </w:r>
      <w:r w:rsidRPr="0090493F">
        <w:rPr>
          <w:sz w:val="20"/>
          <w:szCs w:val="20"/>
        </w:rPr>
        <w:t>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3C74EAB9" w:rsidR="000B42B8" w:rsidRPr="0090493F" w:rsidRDefault="0090493F" w:rsidP="0092782B">
      <w:pPr>
        <w:widowControl w:val="0"/>
        <w:numPr>
          <w:ilvl w:val="0"/>
          <w:numId w:val="76"/>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del w:id="386" w:author="OKMP" w:date="2022-11-22T11:22:00Z">
        <w:r w:rsidR="006701B5" w:rsidDel="00AE064B">
          <w:rPr>
            <w:sz w:val="20"/>
            <w:szCs w:val="20"/>
          </w:rPr>
          <w:delText xml:space="preserve"> (OV na ekvivalentné riešenie sú max. </w:delText>
        </w:r>
        <w:r w:rsidR="00BB3808" w:rsidDel="00AE064B">
          <w:rPr>
            <w:sz w:val="20"/>
            <w:szCs w:val="20"/>
          </w:rPr>
          <w:delText>do úrovne položiek pôvodného riešenia)</w:delText>
        </w:r>
      </w:del>
      <w:r>
        <w:rPr>
          <w:sz w:val="20"/>
          <w:szCs w:val="20"/>
        </w:rPr>
        <w:t>;</w:t>
      </w:r>
    </w:p>
    <w:p w14:paraId="4B6984FB" w14:textId="19C0EF42" w:rsidR="00465FA7" w:rsidRPr="0090493F" w:rsidRDefault="00465FA7" w:rsidP="0092782B">
      <w:pPr>
        <w:widowControl w:val="0"/>
        <w:numPr>
          <w:ilvl w:val="0"/>
          <w:numId w:val="76"/>
        </w:numPr>
        <w:spacing w:before="120" w:after="0" w:line="240" w:lineRule="auto"/>
        <w:ind w:left="426"/>
        <w:jc w:val="both"/>
        <w:rPr>
          <w:sz w:val="20"/>
          <w:szCs w:val="20"/>
        </w:rPr>
      </w:pPr>
      <w:r w:rsidRPr="0090493F">
        <w:rPr>
          <w:b/>
          <w:sz w:val="20"/>
          <w:szCs w:val="20"/>
        </w:rPr>
        <w:t>zlepšovací návrh zhotoviteľa</w:t>
      </w:r>
      <w:del w:id="387" w:author="OKMP" w:date="2022-11-22T11:22:00Z">
        <w:r w:rsidR="00BB3808" w:rsidDel="00AE064B">
          <w:rPr>
            <w:b/>
            <w:sz w:val="20"/>
            <w:szCs w:val="20"/>
          </w:rPr>
          <w:delText xml:space="preserve"> </w:delText>
        </w:r>
        <w:r w:rsidR="00BB3808" w:rsidDel="00AE064B">
          <w:rPr>
            <w:sz w:val="20"/>
            <w:szCs w:val="20"/>
          </w:rPr>
          <w:delText>(OV na zlepšovací návrh zhotoviteľa sú max. do úrovne položiek pôvodného riešenia)</w:delText>
        </w:r>
      </w:del>
      <w:r w:rsidR="0090493F">
        <w:rPr>
          <w:sz w:val="20"/>
          <w:szCs w:val="20"/>
        </w:rPr>
        <w:t>.</w:t>
      </w:r>
    </w:p>
    <w:p w14:paraId="2A1F724B" w14:textId="38A9541B" w:rsidR="00A73469" w:rsidRPr="00A73469" w:rsidDel="0006435B" w:rsidRDefault="00F06F64" w:rsidP="0092782B">
      <w:pPr>
        <w:widowControl w:val="0"/>
        <w:spacing w:before="120" w:after="0" w:line="240" w:lineRule="auto"/>
        <w:jc w:val="both"/>
        <w:rPr>
          <w:del w:id="388" w:author="OKMP" w:date="2022-11-09T08:27:00Z"/>
          <w:rFonts w:cs="Calibri"/>
          <w:color w:val="000000"/>
          <w:sz w:val="20"/>
          <w:szCs w:val="20"/>
        </w:rPr>
      </w:pPr>
      <w:del w:id="389" w:author="OKMP" w:date="2022-11-09T08:27:00Z">
        <w:r w:rsidRPr="00A73469" w:rsidDel="0006435B">
          <w:rPr>
            <w:rFonts w:cs="Calibri"/>
            <w:sz w:val="20"/>
          </w:rPr>
          <w:delText>Dodatočné</w:delText>
        </w:r>
        <w:r w:rsidR="00541DEC" w:rsidRPr="00A73469" w:rsidDel="0006435B">
          <w:rPr>
            <w:rFonts w:cs="Calibri"/>
            <w:sz w:val="20"/>
          </w:rPr>
          <w:delText xml:space="preserve"> (nepredvídané)</w:delText>
        </w:r>
        <w:r w:rsidRPr="00A73469" w:rsidDel="0006435B">
          <w:rPr>
            <w:rFonts w:cs="Calibri"/>
            <w:sz w:val="20"/>
          </w:rPr>
          <w:delText xml:space="preserve"> výdavky sú výdavky, ktoré </w:delText>
        </w:r>
        <w:r w:rsidRPr="00A73469" w:rsidDel="0006435B">
          <w:rPr>
            <w:rFonts w:cs="Calibri"/>
            <w:b/>
            <w:sz w:val="20"/>
          </w:rPr>
          <w:delText>neboli predmetom súťaže verejného obstarávania a ani neboli zahrnuté do pôvodnej zmluvy so zhotoviteľom/dodávateľom</w:delText>
        </w:r>
        <w:r w:rsidRPr="00A73469" w:rsidDel="0006435B">
          <w:rPr>
            <w:rFonts w:cs="Calibri"/>
            <w:sz w:val="20"/>
          </w:rPr>
          <w:delText xml:space="preserve"> (v prípade prác sa okrem doplnenia nových položiek do pôvodnej zmluvy za dodatočný výdavok považuje aj navýšenie množstva pôvodnej položky</w:delText>
        </w:r>
        <w:r w:rsidR="000B42B8" w:rsidDel="0006435B">
          <w:rPr>
            <w:rFonts w:cs="Calibri"/>
            <w:sz w:val="20"/>
          </w:rPr>
          <w:delText xml:space="preserve"> z dôvodu nepresností v pôvodnom výkaze výmer</w:delText>
        </w:r>
        <w:r w:rsidRPr="00A73469" w:rsidDel="0006435B">
          <w:rPr>
            <w:rFonts w:cs="Calibri"/>
            <w:sz w:val="20"/>
          </w:rPr>
          <w:delText xml:space="preserve">). </w:delText>
        </w:r>
        <w:r w:rsidR="00A73469" w:rsidDel="0006435B">
          <w:rPr>
            <w:rFonts w:cs="Calibri"/>
            <w:sz w:val="20"/>
          </w:rPr>
          <w:delText xml:space="preserve">V zmysle Príručky pre realizáciu verejného obstarávania OPII </w:delText>
        </w:r>
        <w:r w:rsidR="00A73469" w:rsidRPr="00693F02" w:rsidDel="0006435B">
          <w:rPr>
            <w:rFonts w:cs="Calibri"/>
            <w:b/>
            <w:color w:val="000000"/>
            <w:sz w:val="20"/>
            <w:szCs w:val="20"/>
          </w:rPr>
          <w:delText>RO neodporúča, aby rezerva</w:delText>
        </w:r>
        <w:r w:rsidR="00A73469" w:rsidRPr="00693F02" w:rsidDel="0006435B">
          <w:rPr>
            <w:rFonts w:cs="Calibri"/>
            <w:color w:val="000000"/>
            <w:sz w:val="20"/>
            <w:szCs w:val="20"/>
          </w:rPr>
          <w:delText xml:space="preserve"> na nepredvídané výdavky </w:delText>
        </w:r>
        <w:r w:rsidR="00A73469" w:rsidRPr="00693F02" w:rsidDel="0006435B">
          <w:rPr>
            <w:rFonts w:cs="Calibri"/>
            <w:b/>
            <w:color w:val="000000"/>
            <w:sz w:val="20"/>
            <w:szCs w:val="20"/>
          </w:rPr>
          <w:delText xml:space="preserve">bola súčasťou zmluvy s úspešným uchádzačom. </w:delText>
        </w:r>
        <w:r w:rsidR="00A73469" w:rsidRPr="00A73469" w:rsidDel="0006435B">
          <w:rPr>
            <w:rFonts w:cs="Calibri"/>
            <w:color w:val="000000"/>
            <w:sz w:val="20"/>
            <w:szCs w:val="20"/>
          </w:rPr>
          <w:delText xml:space="preserve">V prípade, ak rezerva na </w:delText>
        </w:r>
        <w:r w:rsidR="00A73469" w:rsidDel="0006435B">
          <w:rPr>
            <w:rFonts w:cs="Calibri"/>
            <w:color w:val="000000"/>
            <w:sz w:val="20"/>
            <w:szCs w:val="20"/>
          </w:rPr>
          <w:delText xml:space="preserve">nepredvídané výdavky je súčasťou zmluvy s úspešným uchádzačom, táto rezerva musí byť uvedená v rozpočte projektu v skupine výdavkov 930 </w:delText>
        </w:r>
        <w:r w:rsidR="005666A2" w:rsidRPr="00A374F2" w:rsidDel="0006435B">
          <w:rPr>
            <w:rFonts w:cs="Calibri"/>
            <w:sz w:val="20"/>
            <w:szCs w:val="24"/>
          </w:rPr>
          <w:delText>Rezerva na nepredvídané výdavky</w:delText>
        </w:r>
        <w:r w:rsidR="005666A2" w:rsidDel="0006435B">
          <w:rPr>
            <w:rFonts w:cs="Calibri"/>
            <w:sz w:val="20"/>
            <w:szCs w:val="24"/>
          </w:rPr>
          <w:delText xml:space="preserve">. </w:delText>
        </w:r>
      </w:del>
    </w:p>
    <w:p w14:paraId="13706A4F" w14:textId="77777777" w:rsidR="00F06F64" w:rsidRPr="00A73469" w:rsidRDefault="00F06F64" w:rsidP="0092782B">
      <w:pPr>
        <w:widowControl w:val="0"/>
        <w:spacing w:before="120" w:after="0" w:line="240" w:lineRule="auto"/>
        <w:jc w:val="both"/>
        <w:rPr>
          <w:rFonts w:cs="Calibri"/>
          <w:sz w:val="20"/>
        </w:rPr>
      </w:pPr>
      <w:r w:rsidRPr="00A73469">
        <w:rPr>
          <w:rFonts w:cs="Calibri"/>
          <w:sz w:val="20"/>
        </w:rPr>
        <w:lastRenderedPageBreak/>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A7AE017" w:rsidR="00F06F64" w:rsidRPr="00A73469" w:rsidDel="0006435B" w:rsidRDefault="00F06F64" w:rsidP="0092782B">
      <w:pPr>
        <w:widowControl w:val="0"/>
        <w:spacing w:before="120" w:after="0" w:line="240" w:lineRule="auto"/>
        <w:jc w:val="both"/>
        <w:rPr>
          <w:del w:id="390" w:author="OKMP" w:date="2022-11-09T08:27:00Z"/>
          <w:rFonts w:cs="Calibri"/>
          <w:sz w:val="20"/>
        </w:rPr>
      </w:pPr>
      <w:del w:id="391" w:author="OKMP" w:date="2022-11-09T08:27:00Z">
        <w:r w:rsidRPr="00A73469" w:rsidDel="0006435B">
          <w:rPr>
            <w:b/>
            <w:sz w:val="20"/>
          </w:rPr>
          <w:delText xml:space="preserve">Dodatočné výdavky </w:delText>
        </w:r>
        <w:r w:rsidRPr="00A73469" w:rsidDel="0006435B">
          <w:rPr>
            <w:sz w:val="20"/>
          </w:rPr>
          <w:delText>sú výdavky prijímateľa, ktoré vynaložil za dodatočné stavebné práce/služby a ktoré predkladá v rámci ŽoP.</w:delText>
        </w:r>
        <w:r w:rsidRPr="00A73469" w:rsidDel="0006435B">
          <w:rPr>
            <w:rFonts w:cs="Calibri"/>
            <w:sz w:val="20"/>
          </w:rPr>
          <w:delText xml:space="preserve"> </w:delText>
        </w:r>
      </w:del>
    </w:p>
    <w:p w14:paraId="72436662" w14:textId="77777777" w:rsidR="00F06F64" w:rsidRDefault="00F06F64" w:rsidP="0092782B">
      <w:pPr>
        <w:widowControl w:val="0"/>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92782B">
      <w:pPr>
        <w:widowControl w:val="0"/>
        <w:numPr>
          <w:ilvl w:val="0"/>
          <w:numId w:val="68"/>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92782B">
      <w:pPr>
        <w:widowControl w:val="0"/>
        <w:numPr>
          <w:ilvl w:val="0"/>
          <w:numId w:val="68"/>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92782B">
      <w:pPr>
        <w:widowControl w:val="0"/>
        <w:numPr>
          <w:ilvl w:val="0"/>
          <w:numId w:val="68"/>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59E9F4FB" w14:textId="386C38D9" w:rsidR="00773338" w:rsidRDefault="0029385C" w:rsidP="0092782B">
      <w:pPr>
        <w:widowControl w:val="0"/>
        <w:autoSpaceDE w:val="0"/>
        <w:autoSpaceDN w:val="0"/>
        <w:adjustRightInd w:val="0"/>
        <w:spacing w:before="120" w:after="0" w:line="240" w:lineRule="auto"/>
        <w:jc w:val="both"/>
        <w:rPr>
          <w:ins w:id="392" w:author="OKMP" w:date="2022-11-09T10:04:00Z"/>
          <w:rFonts w:cs="Calibri"/>
          <w:b/>
          <w:sz w:val="20"/>
          <w:u w:val="single"/>
        </w:rPr>
      </w:pPr>
      <w:ins w:id="393" w:author="OKMP" w:date="2022-11-09T08:21:00Z">
        <w:r w:rsidRPr="00F13E3B">
          <w:rPr>
            <w:rFonts w:cs="Calibri"/>
            <w:b/>
            <w:sz w:val="20"/>
            <w:u w:val="single"/>
          </w:rPr>
          <w:t xml:space="preserve">Posudzovanie </w:t>
        </w:r>
      </w:ins>
      <w:ins w:id="394" w:author="OKMP" w:date="2022-11-22T11:23:00Z">
        <w:r w:rsidR="00AE064B">
          <w:rPr>
            <w:rFonts w:cs="Calibri"/>
            <w:b/>
            <w:sz w:val="20"/>
            <w:u w:val="single"/>
          </w:rPr>
          <w:t xml:space="preserve">dodatočných </w:t>
        </w:r>
      </w:ins>
      <w:ins w:id="395" w:author="OKMP" w:date="2022-11-09T08:21:00Z">
        <w:r w:rsidRPr="00F13E3B">
          <w:rPr>
            <w:rFonts w:cs="Calibri"/>
            <w:b/>
            <w:sz w:val="20"/>
            <w:u w:val="single"/>
          </w:rPr>
          <w:t>výdavkov</w:t>
        </w:r>
      </w:ins>
    </w:p>
    <w:p w14:paraId="44C4C506" w14:textId="72D7BFE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 xml:space="preserve">RO OPII </w:t>
      </w:r>
      <w:ins w:id="396" w:author="OKMP" w:date="2022-11-09T08:21:00Z">
        <w:r w:rsidR="0029385C">
          <w:rPr>
            <w:rFonts w:cs="Calibri"/>
            <w:sz w:val="20"/>
          </w:rPr>
          <w:t xml:space="preserve">posúdi </w:t>
        </w:r>
      </w:ins>
      <w:del w:id="397" w:author="OKMP" w:date="2022-11-09T08:21:00Z">
        <w:r w:rsidDel="0029385C">
          <w:rPr>
            <w:rFonts w:cs="Calibri"/>
            <w:sz w:val="20"/>
          </w:rPr>
          <w:delText xml:space="preserve">posudzuje </w:delText>
        </w:r>
      </w:del>
      <w:r>
        <w:rPr>
          <w:rFonts w:cs="Calibri"/>
          <w:sz w:val="20"/>
        </w:rPr>
        <w:t xml:space="preserve">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116AB7BA" w:rsidR="00F06F64" w:rsidRDefault="00F06F64" w:rsidP="0092782B">
      <w:pPr>
        <w:widowControl w:val="0"/>
        <w:numPr>
          <w:ilvl w:val="0"/>
          <w:numId w:val="41"/>
        </w:numPr>
        <w:spacing w:before="120" w:after="0" w:line="240" w:lineRule="auto"/>
        <w:ind w:left="576" w:hanging="288"/>
        <w:contextualSpacing/>
        <w:jc w:val="both"/>
        <w:rPr>
          <w:rFonts w:cs="Calibri"/>
          <w:sz w:val="20"/>
        </w:rPr>
      </w:pPr>
      <w:r>
        <w:rPr>
          <w:rFonts w:cs="Calibri"/>
          <w:sz w:val="20"/>
        </w:rPr>
        <w:t xml:space="preserve">RO OPII </w:t>
      </w:r>
      <w:ins w:id="398" w:author="OKMP" w:date="2022-11-09T08:21:00Z">
        <w:r w:rsidR="0029385C">
          <w:rPr>
            <w:rFonts w:cs="Calibri"/>
            <w:sz w:val="20"/>
          </w:rPr>
          <w:t xml:space="preserve">posúdi </w:t>
        </w:r>
      </w:ins>
      <w:del w:id="399" w:author="OKMP" w:date="2022-11-09T08:21:00Z">
        <w:r w:rsidDel="0029385C">
          <w:rPr>
            <w:rFonts w:cs="Calibri"/>
            <w:sz w:val="20"/>
          </w:rPr>
          <w:delText xml:space="preserve">posudzuje </w:delText>
        </w:r>
      </w:del>
      <w:r>
        <w:rPr>
          <w:rFonts w:cs="Calibri"/>
          <w:sz w:val="20"/>
        </w:rPr>
        <w:t>oprávnenosť dodatočných výdavkov</w:t>
      </w:r>
      <w:ins w:id="400" w:author="OKMP" w:date="2022-11-22T11:27:00Z">
        <w:r w:rsidR="00AE064B">
          <w:rPr>
            <w:rFonts w:cs="Calibri"/>
            <w:sz w:val="20"/>
          </w:rPr>
          <w:t xml:space="preserve"> podľa KL k DV (príloha č. </w:t>
        </w:r>
      </w:ins>
      <w:ins w:id="401" w:author="OKMP" w:date="2022-11-22T11:28:00Z">
        <w:r w:rsidR="00AE064B">
          <w:rPr>
            <w:rFonts w:cs="Calibri"/>
            <w:sz w:val="20"/>
          </w:rPr>
          <w:t>5.49 IMP)</w:t>
        </w:r>
      </w:ins>
      <w:r>
        <w:rPr>
          <w:rFonts w:cs="Calibri"/>
          <w:sz w:val="20"/>
        </w:rPr>
        <w:t xml:space="preserve"> najmä z</w:t>
      </w:r>
      <w:del w:id="402" w:author="OKMP" w:date="2022-11-09T10:05:00Z">
        <w:r w:rsidDel="00773338">
          <w:rPr>
            <w:rFonts w:cs="Calibri"/>
            <w:sz w:val="20"/>
          </w:rPr>
          <w:delText xml:space="preserve"> </w:delText>
        </w:r>
      </w:del>
      <w:ins w:id="403" w:author="OKMP" w:date="2022-11-09T10:05:00Z">
        <w:r w:rsidR="00773338">
          <w:rPr>
            <w:rFonts w:cs="Calibri"/>
            <w:sz w:val="20"/>
          </w:rPr>
          <w:t xml:space="preserve"> </w:t>
        </w:r>
      </w:ins>
      <w:r>
        <w:rPr>
          <w:rFonts w:cs="Calibri"/>
          <w:sz w:val="20"/>
        </w:rPr>
        <w:t>hľadiska</w:t>
      </w:r>
      <w:ins w:id="404" w:author="OKMP" w:date="2022-11-09T08:27:00Z">
        <w:r w:rsidR="0006435B" w:rsidRPr="0006435B">
          <w:rPr>
            <w:rFonts w:cs="Calibri"/>
            <w:sz w:val="20"/>
            <w:szCs w:val="20"/>
          </w:rPr>
          <w:t xml:space="preserve"> </w:t>
        </w:r>
        <w:r w:rsidR="0006435B" w:rsidRPr="0086720E">
          <w:rPr>
            <w:rFonts w:cs="Calibri"/>
            <w:sz w:val="20"/>
            <w:szCs w:val="20"/>
          </w:rPr>
          <w:t>dôvodu krízovej situácie</w:t>
        </w:r>
      </w:ins>
      <w:ins w:id="405" w:author="OKMP" w:date="2022-11-22T11:25:00Z">
        <w:r w:rsidR="00AE064B">
          <w:rPr>
            <w:rFonts w:cs="Calibri"/>
            <w:sz w:val="20"/>
            <w:szCs w:val="20"/>
          </w:rPr>
          <w:t>,</w:t>
        </w:r>
      </w:ins>
      <w:ins w:id="406" w:author="OKMP" w:date="2022-11-09T08:27:00Z">
        <w:r w:rsidR="0006435B">
          <w:rPr>
            <w:rFonts w:cs="Calibri"/>
            <w:sz w:val="20"/>
            <w:szCs w:val="20"/>
          </w:rPr>
          <w:t xml:space="preserve"> </w:t>
        </w:r>
      </w:ins>
      <w:del w:id="407" w:author="OKMP" w:date="2022-11-22T11:25:00Z">
        <w:r w:rsidDel="00AE064B">
          <w:rPr>
            <w:rFonts w:cs="Calibri"/>
            <w:sz w:val="20"/>
          </w:rPr>
          <w:delText xml:space="preserve"> </w:delText>
        </w:r>
      </w:del>
      <w:r>
        <w:rPr>
          <w:rFonts w:cs="Calibri"/>
          <w:sz w:val="20"/>
        </w:rPr>
        <w:t>nepredvídateľnosti</w:t>
      </w:r>
      <w:r>
        <w:rPr>
          <w:rStyle w:val="Odkaznapoznmkupodiarou"/>
          <w:rFonts w:cs="Calibri"/>
        </w:rPr>
        <w:footnoteReference w:id="81"/>
      </w:r>
      <w:ins w:id="408" w:author="OKMP" w:date="2022-11-22T11:25:00Z">
        <w:r w:rsidR="00AE064B">
          <w:rPr>
            <w:rFonts w:cs="Calibri"/>
            <w:sz w:val="20"/>
          </w:rPr>
          <w:t>,</w:t>
        </w:r>
      </w:ins>
      <w:del w:id="409" w:author="OKMP" w:date="2022-11-22T11:25:00Z">
        <w:r w:rsidDel="00AE064B">
          <w:rPr>
            <w:rFonts w:cs="Calibri"/>
            <w:sz w:val="20"/>
          </w:rPr>
          <w:delText>,</w:delText>
        </w:r>
      </w:del>
      <w:r>
        <w:rPr>
          <w:rFonts w:cs="Calibri"/>
          <w:sz w:val="20"/>
        </w:rPr>
        <w:t xml:space="preserve"> </w:t>
      </w:r>
      <w:del w:id="410" w:author="OKMP" w:date="2022-11-22T11:26:00Z">
        <w:r w:rsidDel="00AE064B">
          <w:rPr>
            <w:rFonts w:cs="Calibri"/>
            <w:sz w:val="20"/>
          </w:rPr>
          <w:delText xml:space="preserve">jeho </w:delText>
        </w:r>
      </w:del>
      <w:r>
        <w:rPr>
          <w:rFonts w:cs="Calibri"/>
          <w:sz w:val="20"/>
        </w:rPr>
        <w:t>nevyhnutnosti pre realizáciu aktivít projektu a priamej väzby na aktivity projektu, minimalizácie DV pri rešpektovaní cieľov projektu a maximalizácie pomeru medzi vstupom a výstupom projektu;</w:t>
      </w:r>
    </w:p>
    <w:p w14:paraId="3908D827" w14:textId="55ACB983" w:rsidR="00F06F64" w:rsidRDefault="00F06F64" w:rsidP="0092782B">
      <w:pPr>
        <w:widowControl w:val="0"/>
        <w:numPr>
          <w:ilvl w:val="0"/>
          <w:numId w:val="41"/>
        </w:numPr>
        <w:autoSpaceDE w:val="0"/>
        <w:autoSpaceDN w:val="0"/>
        <w:adjustRightInd w:val="0"/>
        <w:spacing w:before="120" w:after="0" w:line="240" w:lineRule="auto"/>
        <w:ind w:left="576" w:hanging="288"/>
        <w:jc w:val="both"/>
        <w:rPr>
          <w:rFonts w:cs="Calibri"/>
          <w:sz w:val="20"/>
        </w:rPr>
      </w:pPr>
      <w:r>
        <w:rPr>
          <w:rFonts w:cs="Calibri"/>
          <w:sz w:val="20"/>
        </w:rPr>
        <w:t xml:space="preserve">RO OPII </w:t>
      </w:r>
      <w:del w:id="411" w:author="OKMP" w:date="2022-11-09T08:22:00Z">
        <w:r w:rsidDel="0029385C">
          <w:rPr>
            <w:rFonts w:cs="Calibri"/>
            <w:sz w:val="20"/>
          </w:rPr>
          <w:delText xml:space="preserve">pri </w:delText>
        </w:r>
      </w:del>
      <w:ins w:id="412" w:author="OKMP" w:date="2022-11-09T08:22:00Z">
        <w:r w:rsidR="0029385C">
          <w:rPr>
            <w:rFonts w:cs="Calibri"/>
            <w:sz w:val="20"/>
          </w:rPr>
          <w:t xml:space="preserve">posúdi </w:t>
        </w:r>
      </w:ins>
      <w:del w:id="413" w:author="OKMP" w:date="2022-11-09T08:22:00Z">
        <w:r w:rsidDel="0029385C">
          <w:rPr>
            <w:rFonts w:cs="Calibri"/>
            <w:sz w:val="20"/>
          </w:rPr>
          <w:delText xml:space="preserve">posudzovaní </w:delText>
        </w:r>
      </w:del>
      <w:r>
        <w:rPr>
          <w:rFonts w:cs="Calibri"/>
          <w:sz w:val="20"/>
        </w:rPr>
        <w:t xml:space="preserve">oprávnenosti </w:t>
      </w:r>
      <w:ins w:id="414" w:author="OKMP" w:date="2022-11-09T08:22:00Z">
        <w:r w:rsidR="0029385C">
          <w:rPr>
            <w:rFonts w:cs="Calibri"/>
            <w:sz w:val="20"/>
          </w:rPr>
          <w:t>zmeny</w:t>
        </w:r>
      </w:ins>
      <w:del w:id="415" w:author="OKMP" w:date="2022-11-09T08:22:00Z">
        <w:r w:rsidDel="0029385C">
          <w:rPr>
            <w:rFonts w:cs="Calibri"/>
            <w:sz w:val="20"/>
          </w:rPr>
          <w:delText>zmien posúdi</w:delText>
        </w:r>
      </w:del>
      <w:r>
        <w:rPr>
          <w:rFonts w:cs="Calibri"/>
          <w:sz w:val="20"/>
        </w:rPr>
        <w:t xml:space="preserve">, či DV boli vynaložené účelne a hospodárne, a či spĺňajú všetky podmienky oprávnenosti definované v tejto časti príručky; </w:t>
      </w:r>
    </w:p>
    <w:p w14:paraId="23591F72" w14:textId="19F43F32" w:rsidR="00117DAB" w:rsidRDefault="00117DAB" w:rsidP="0092782B">
      <w:pPr>
        <w:widowControl w:val="0"/>
        <w:numPr>
          <w:ilvl w:val="0"/>
          <w:numId w:val="41"/>
        </w:numPr>
        <w:spacing w:before="120" w:after="0" w:line="240" w:lineRule="auto"/>
        <w:ind w:left="567" w:hanging="283"/>
        <w:jc w:val="both"/>
        <w:rPr>
          <w:rFonts w:cs="Calibri"/>
          <w:sz w:val="20"/>
        </w:rPr>
      </w:pPr>
      <w:r>
        <w:rPr>
          <w:rFonts w:cs="Calibri"/>
          <w:sz w:val="20"/>
        </w:rPr>
        <w:lastRenderedPageBreak/>
        <w:t xml:space="preserve">RO OPII </w:t>
      </w:r>
      <w:ins w:id="416" w:author="OKMP" w:date="2022-11-09T08:28:00Z">
        <w:r w:rsidR="0006435B">
          <w:rPr>
            <w:rFonts w:cs="Calibri"/>
            <w:sz w:val="20"/>
          </w:rPr>
          <w:t>posúdi zmeny</w:t>
        </w:r>
      </w:ins>
      <w:ins w:id="417" w:author="OKMP" w:date="2022-11-09T10:03:00Z">
        <w:r w:rsidR="00773338">
          <w:rPr>
            <w:rFonts w:cs="Calibri"/>
            <w:sz w:val="20"/>
          </w:rPr>
          <w:t xml:space="preserve"> </w:t>
        </w:r>
      </w:ins>
      <w:del w:id="418" w:author="OKMP" w:date="2022-11-09T08:28:00Z">
        <w:r w:rsidDel="0006435B">
          <w:rPr>
            <w:rFonts w:cs="Calibri"/>
            <w:sz w:val="20"/>
          </w:rPr>
          <w:delText xml:space="preserve">pri posudzovaní oprávnenosti zmien </w:delText>
        </w:r>
      </w:del>
      <w:r>
        <w:rPr>
          <w:rFonts w:cs="Calibri"/>
          <w:sz w:val="20"/>
        </w:rPr>
        <w:t>(DV, ekvivalentné riešenie a pod.)</w:t>
      </w:r>
      <w:del w:id="419" w:author="OKMP" w:date="2022-11-09T08:28:00Z">
        <w:r w:rsidDel="0006435B">
          <w:rPr>
            <w:rFonts w:cs="Calibri"/>
            <w:sz w:val="20"/>
          </w:rPr>
          <w:delText xml:space="preserve"> posúdi</w:delText>
        </w:r>
      </w:del>
      <w:r>
        <w:rPr>
          <w:rFonts w:cs="Calibri"/>
          <w:sz w:val="20"/>
        </w:rPr>
        <w:t>, či sú v súlade so zákonom o verejnom obstarávaní;</w:t>
      </w:r>
    </w:p>
    <w:p w14:paraId="2D1812A3" w14:textId="77777777" w:rsidR="00F06F64" w:rsidRDefault="00F06F64" w:rsidP="0092782B">
      <w:pPr>
        <w:widowControl w:val="0"/>
        <w:numPr>
          <w:ilvl w:val="0"/>
          <w:numId w:val="41"/>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49D99FCE"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w:t>
      </w:r>
      <w:ins w:id="420" w:author="OKMP" w:date="2022-11-09T08:23:00Z">
        <w:r w:rsidR="0029385C" w:rsidRPr="0029385C">
          <w:rPr>
            <w:rFonts w:cs="Calibri"/>
            <w:sz w:val="20"/>
          </w:rPr>
          <w:t xml:space="preserve"> </w:t>
        </w:r>
        <w:r w:rsidR="0029385C">
          <w:rPr>
            <w:rFonts w:cs="Calibri"/>
            <w:sz w:val="20"/>
          </w:rPr>
          <w:t>na financovanie zo zdrojov EÚ a ŠR v rámci OPII</w:t>
        </w:r>
      </w:ins>
      <w:r>
        <w:rPr>
          <w:rFonts w:cs="Calibri"/>
          <w:sz w:val="20"/>
        </w:rPr>
        <w:t>, budú považované zo strany RO OPII ako neoprávnené</w:t>
      </w:r>
      <w:del w:id="421" w:author="OKMP" w:date="2022-11-09T08:23:00Z">
        <w:r w:rsidDel="0029385C">
          <w:rPr>
            <w:rFonts w:cs="Calibri"/>
            <w:sz w:val="20"/>
          </w:rPr>
          <w:delText xml:space="preserve"> na financovanie zo zdrojov EÚ a ŠR v rámci OPII</w:delText>
        </w:r>
      </w:del>
      <w:r>
        <w:rPr>
          <w:rFonts w:cs="Calibri"/>
          <w:sz w:val="20"/>
        </w:rPr>
        <w:t>;</w:t>
      </w:r>
    </w:p>
    <w:p w14:paraId="165A710D" w14:textId="5F6C0C8F"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92782B">
      <w:pPr>
        <w:widowControl w:val="0"/>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2"/>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92782B">
      <w:pPr>
        <w:widowControl w:val="0"/>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95F27B3" w:rsidR="00F06F64" w:rsidRDefault="00F06F64" w:rsidP="0092782B">
      <w:pPr>
        <w:widowControl w:val="0"/>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w:t>
      </w:r>
      <w:ins w:id="422" w:author="OKMP" w:date="2022-11-09T10:06:00Z">
        <w:r w:rsidR="00773338">
          <w:rPr>
            <w:rFonts w:cs="Calibri"/>
            <w:sz w:val="20"/>
            <w:szCs w:val="24"/>
          </w:rPr>
          <w:t> príp.</w:t>
        </w:r>
      </w:ins>
      <w:r>
        <w:rPr>
          <w:rFonts w:cs="Calibri"/>
          <w:sz w:val="20"/>
          <w:szCs w:val="24"/>
        </w:rPr>
        <w:t xml:space="preserve"> nepredvídateľnosti</w:t>
      </w:r>
      <w:r>
        <w:rPr>
          <w:rFonts w:ascii="Arial" w:hAnsi="Arial" w:cs="Calibri"/>
          <w:sz w:val="20"/>
          <w:szCs w:val="24"/>
          <w:vertAlign w:val="superscript"/>
        </w:rPr>
        <w:footnoteReference w:id="83"/>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92782B">
      <w:pPr>
        <w:widowControl w:val="0"/>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92782B">
      <w:pPr>
        <w:widowControl w:val="0"/>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92782B">
      <w:pPr>
        <w:widowControl w:val="0"/>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92782B">
      <w:pPr>
        <w:widowControl w:val="0"/>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92782B">
      <w:pPr>
        <w:widowControl w:val="0"/>
        <w:spacing w:before="120" w:after="0" w:line="240" w:lineRule="auto"/>
        <w:contextualSpacing/>
        <w:rPr>
          <w:rFonts w:cs="Calibri"/>
          <w:b/>
          <w:sz w:val="20"/>
        </w:rPr>
      </w:pPr>
    </w:p>
    <w:p w14:paraId="339C3F1A" w14:textId="77777777" w:rsidR="00AE064B" w:rsidRDefault="00AE064B" w:rsidP="0092782B">
      <w:pPr>
        <w:widowControl w:val="0"/>
        <w:spacing w:before="120" w:after="0" w:line="240" w:lineRule="auto"/>
        <w:jc w:val="both"/>
        <w:rPr>
          <w:ins w:id="423" w:author="OKMP" w:date="2022-11-22T11:24:00Z"/>
          <w:sz w:val="20"/>
          <w:szCs w:val="20"/>
        </w:rPr>
      </w:pPr>
      <w:ins w:id="424" w:author="OKMP" w:date="2022-11-22T11:24:00Z">
        <w:r w:rsidRPr="00F13E3B">
          <w:rPr>
            <w:b/>
            <w:sz w:val="20"/>
            <w:szCs w:val="20"/>
            <w:u w:val="single"/>
          </w:rPr>
          <w:t>Nepredvídané výdavky</w:t>
        </w:r>
        <w:r>
          <w:rPr>
            <w:b/>
            <w:sz w:val="20"/>
            <w:szCs w:val="20"/>
            <w:u w:val="single"/>
          </w:rPr>
          <w:t xml:space="preserve"> z rezervy</w:t>
        </w:r>
      </w:ins>
    </w:p>
    <w:p w14:paraId="0C2D958D" w14:textId="77777777" w:rsidR="00AE064B" w:rsidRPr="00A73469" w:rsidRDefault="00AE064B" w:rsidP="0092782B">
      <w:pPr>
        <w:widowControl w:val="0"/>
        <w:spacing w:before="120" w:after="0" w:line="240" w:lineRule="auto"/>
        <w:jc w:val="both"/>
        <w:rPr>
          <w:ins w:id="425" w:author="OKMP" w:date="2022-11-22T11:24:00Z"/>
          <w:sz w:val="20"/>
          <w:szCs w:val="20"/>
        </w:rPr>
      </w:pPr>
      <w:ins w:id="426" w:author="OKMP" w:date="2022-11-22T11:24:00Z">
        <w:r w:rsidRPr="00A73469">
          <w:rPr>
            <w:sz w:val="20"/>
            <w:szCs w:val="20"/>
          </w:rPr>
          <w:t>Rezerva</w:t>
        </w:r>
        <w:r>
          <w:rPr>
            <w:sz w:val="20"/>
            <w:szCs w:val="20"/>
          </w:rPr>
          <w:t xml:space="preserve"> zo Zmluvy o poskytnutí NFP (ďalej aj „rezerva“)</w:t>
        </w:r>
        <w:r w:rsidRPr="00A73469">
          <w:rPr>
            <w:sz w:val="20"/>
            <w:szCs w:val="20"/>
          </w:rPr>
          <w:t xml:space="preserve"> na nepredvídané </w:t>
        </w:r>
        <w:r>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ins>
    </w:p>
    <w:p w14:paraId="4BCEF22D" w14:textId="77777777" w:rsidR="00AE064B" w:rsidRPr="00A73469" w:rsidRDefault="00AE064B" w:rsidP="0092782B">
      <w:pPr>
        <w:widowControl w:val="0"/>
        <w:spacing w:before="120" w:after="0" w:line="240" w:lineRule="auto"/>
        <w:jc w:val="both"/>
        <w:rPr>
          <w:ins w:id="427" w:author="OKMP" w:date="2022-11-22T11:24:00Z"/>
          <w:sz w:val="20"/>
          <w:szCs w:val="20"/>
        </w:rPr>
      </w:pPr>
      <w:ins w:id="428" w:author="OKMP" w:date="2022-11-22T11:24:00Z">
        <w:r w:rsidRPr="00A73469">
          <w:rPr>
            <w:sz w:val="20"/>
            <w:szCs w:val="20"/>
          </w:rPr>
          <w:t>Rezerva na nepredvídané</w:t>
        </w:r>
        <w:r>
          <w:rPr>
            <w:sz w:val="20"/>
            <w:szCs w:val="20"/>
          </w:rPr>
          <w:t xml:space="preserve"> dodatočné</w:t>
        </w:r>
        <w:r w:rsidRPr="00A73469">
          <w:rPr>
            <w:sz w:val="20"/>
            <w:szCs w:val="20"/>
          </w:rPr>
          <w:t xml:space="preserve"> výdavky je osobitným typom priamych výdavkov, ktorá slúži ako rezerva na </w:t>
        </w:r>
        <w:r w:rsidRPr="00A73469">
          <w:rPr>
            <w:sz w:val="20"/>
            <w:szCs w:val="20"/>
          </w:rPr>
          <w:lastRenderedPageBreak/>
          <w:t xml:space="preserve">prípadné zvýšenia cien stavebných prác a služieb do konca realizácie projektu k uvedeným reálnym (aktuálnym) jednotkovým cenám v ŽoNFP, prípadne na iné nepredpokladané zmeny, ktoré môžu vzniknúť počas realizácie projektu. Uplatnenie rezervy na nepredvídané výdavky je možné len v prípade, ak je takáto rezerva uvedená v ŽoNFP. Uplatnenie rezervy sa realizuje prostredníctvom konkrétnej skupiny oprávnených výdavkov, na ktoré má byť rezerva použitá a ktorá musí spĺňať všeobecné podmienky oprávnenosti podľa </w:t>
        </w:r>
        <w:r>
          <w:fldChar w:fldCharType="begin"/>
        </w:r>
        <w:r>
          <w:instrText xml:space="preserve"> HYPERLINK \l "_Všeobecné_pravidlá_oprávnenosti" </w:instrText>
        </w:r>
        <w:r>
          <w:fldChar w:fldCharType="separate"/>
        </w:r>
        <w:r w:rsidRPr="00A73469">
          <w:rPr>
            <w:rStyle w:val="Hypertextovprepojenie"/>
            <w:sz w:val="20"/>
            <w:szCs w:val="20"/>
          </w:rPr>
          <w:t>kapitoly 2</w:t>
        </w:r>
        <w:r>
          <w:rPr>
            <w:rStyle w:val="Hypertextovprepojenie"/>
            <w:sz w:val="20"/>
            <w:szCs w:val="20"/>
          </w:rPr>
          <w:fldChar w:fldCharType="end"/>
        </w:r>
        <w:r w:rsidRPr="00A73469">
          <w:rPr>
            <w:sz w:val="20"/>
            <w:szCs w:val="20"/>
          </w:rPr>
          <w:t xml:space="preserve"> a pravidlá oprávnenosti pre dodatočné výdavky podľa tejto kapitoly.</w:t>
        </w:r>
      </w:ins>
    </w:p>
    <w:p w14:paraId="5D2D8BC7" w14:textId="77777777" w:rsidR="00AE064B" w:rsidRDefault="00AE064B" w:rsidP="0092782B">
      <w:pPr>
        <w:widowControl w:val="0"/>
        <w:spacing w:before="120" w:after="0" w:line="240" w:lineRule="auto"/>
        <w:rPr>
          <w:ins w:id="429" w:author="OKMP" w:date="2022-11-22T11:24:00Z"/>
          <w:b/>
          <w:sz w:val="20"/>
          <w:szCs w:val="20"/>
          <w:u w:val="single"/>
        </w:rPr>
      </w:pPr>
      <w:ins w:id="430" w:author="OKMP" w:date="2022-11-22T11:24:00Z">
        <w:r w:rsidRPr="00A73469">
          <w:rPr>
            <w:sz w:val="20"/>
            <w:szCs w:val="20"/>
          </w:rPr>
          <w:t>Limity pre rezervu na nepredvídané výdavky sú uvedené v </w:t>
        </w:r>
        <w:r>
          <w:fldChar w:fldCharType="begin"/>
        </w:r>
        <w:r>
          <w:instrText xml:space="preserve"> HYPERLINK \l "Príloha1" </w:instrText>
        </w:r>
        <w:r>
          <w:fldChar w:fldCharType="separate"/>
        </w:r>
        <w:r w:rsidRPr="00A73469">
          <w:rPr>
            <w:rStyle w:val="Hypertextovprepojenie"/>
            <w:sz w:val="20"/>
            <w:szCs w:val="20"/>
          </w:rPr>
          <w:t>prílohe č. 1</w:t>
        </w:r>
        <w:r>
          <w:rPr>
            <w:rStyle w:val="Hypertextovprepojenie"/>
            <w:sz w:val="20"/>
            <w:szCs w:val="20"/>
          </w:rPr>
          <w:fldChar w:fldCharType="end"/>
        </w:r>
        <w:r w:rsidRPr="00A73469">
          <w:rPr>
            <w:b/>
            <w:sz w:val="20"/>
            <w:szCs w:val="20"/>
            <w:u w:val="single"/>
          </w:rPr>
          <w:t xml:space="preserve">. </w:t>
        </w:r>
      </w:ins>
    </w:p>
    <w:p w14:paraId="37582C8E" w14:textId="77777777" w:rsidR="00AE064B" w:rsidRPr="00A73469" w:rsidRDefault="00AE064B" w:rsidP="0092782B">
      <w:pPr>
        <w:widowControl w:val="0"/>
        <w:spacing w:before="120" w:after="0" w:line="240" w:lineRule="auto"/>
        <w:jc w:val="both"/>
        <w:rPr>
          <w:ins w:id="431" w:author="OKMP" w:date="2022-11-22T11:24:00Z"/>
          <w:rFonts w:cs="Calibri"/>
          <w:color w:val="000000"/>
          <w:sz w:val="20"/>
          <w:szCs w:val="20"/>
        </w:rPr>
      </w:pPr>
      <w:ins w:id="432" w:author="OKMP" w:date="2022-11-22T11:24:00Z">
        <w:r w:rsidRPr="00A73469">
          <w:rPr>
            <w:rFonts w:cs="Calibri"/>
            <w:sz w:val="20"/>
          </w:rPr>
          <w:t>Dodatočné (nepredvídané) výdavky</w:t>
        </w:r>
        <w:r w:rsidRPr="00C92BB6">
          <w:t xml:space="preserve"> </w:t>
        </w:r>
        <w:r w:rsidRPr="00C92BB6">
          <w:rPr>
            <w:rFonts w:cs="Calibri"/>
            <w:sz w:val="20"/>
          </w:rPr>
          <w:t>oprávnené na financovanie z rezervy na nepredvídané výdavky</w:t>
        </w:r>
        <w:r w:rsidRPr="00A73469">
          <w:rPr>
            <w:rFonts w:cs="Calibri"/>
            <w:sz w:val="20"/>
          </w:rPr>
          <w:t xml:space="preserve"> sú výdavky, ktoré </w:t>
        </w:r>
        <w:r w:rsidRPr="00A73469">
          <w:rPr>
            <w:rFonts w:cs="Calibri"/>
            <w:b/>
            <w:sz w:val="20"/>
          </w:rPr>
          <w:t>neboli predmetom súťaže verejného obstarávania</w:t>
        </w:r>
        <w:r>
          <w:rPr>
            <w:rStyle w:val="Odkaznapoznmkupodiarou"/>
            <w:rFonts w:cs="Calibri"/>
            <w:b/>
          </w:rPr>
          <w:footnoteReference w:id="84"/>
        </w:r>
        <w:r w:rsidRPr="00A73469">
          <w:rPr>
            <w:rFonts w:cs="Calibri"/>
            <w:b/>
            <w:sz w:val="20"/>
          </w:rPr>
          <w:t xml:space="preserve">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Pr>
            <w:rFonts w:cs="Calibri"/>
            <w:sz w:val="20"/>
          </w:rPr>
          <w:t xml:space="preserve"> z dôvodu nepresností v pôvodnom výkaze výmer</w:t>
        </w:r>
        <w:r w:rsidRPr="00A73469">
          <w:rPr>
            <w:rFonts w:cs="Calibri"/>
            <w:sz w:val="20"/>
          </w:rPr>
          <w:t xml:space="preserve">). </w:t>
        </w:r>
        <w:r>
          <w:rPr>
            <w:rFonts w:cs="Calibri"/>
            <w:sz w:val="20"/>
          </w:rPr>
          <w:t xml:space="preserve">V zmysle Jednotnej príručky pre realizáciu verejného obstarávania OPII </w:t>
        </w:r>
        <w:r w:rsidRPr="00693F02">
          <w:rPr>
            <w:rFonts w:cs="Calibri"/>
            <w:b/>
            <w:color w:val="000000"/>
            <w:sz w:val="20"/>
            <w:szCs w:val="20"/>
          </w:rPr>
          <w:t xml:space="preserve">RO </w:t>
        </w:r>
        <w:r>
          <w:rPr>
            <w:rFonts w:cs="Calibri"/>
            <w:b/>
            <w:color w:val="000000"/>
            <w:sz w:val="20"/>
            <w:szCs w:val="20"/>
          </w:rPr>
          <w:t xml:space="preserve">upozorňuje, že je v rozpore so ZVO, ak </w:t>
        </w:r>
        <w:r w:rsidRPr="00693F02">
          <w:rPr>
            <w:rFonts w:cs="Calibri"/>
            <w:b/>
            <w:color w:val="000000"/>
            <w:sz w:val="20"/>
            <w:szCs w:val="20"/>
          </w:rPr>
          <w:t>rezerva</w:t>
        </w:r>
        <w:r w:rsidRPr="00693F02">
          <w:rPr>
            <w:rFonts w:cs="Calibri"/>
            <w:color w:val="000000"/>
            <w:sz w:val="20"/>
            <w:szCs w:val="20"/>
          </w:rPr>
          <w:t xml:space="preserve"> na nepredvídané výdavky </w:t>
        </w:r>
        <w:r>
          <w:rPr>
            <w:rFonts w:cs="Calibri"/>
            <w:b/>
            <w:color w:val="000000"/>
            <w:sz w:val="20"/>
            <w:szCs w:val="20"/>
          </w:rPr>
          <w:t>je</w:t>
        </w:r>
        <w:r w:rsidRPr="00693F02">
          <w:rPr>
            <w:rFonts w:cs="Calibri"/>
            <w:b/>
            <w:color w:val="000000"/>
            <w:sz w:val="20"/>
            <w:szCs w:val="20"/>
          </w:rPr>
          <w:t xml:space="preserve"> súčasťou zmluvy s úspešným uchádzačom. </w:t>
        </w:r>
        <w:r w:rsidRPr="00A73469">
          <w:rPr>
            <w:rFonts w:cs="Calibri"/>
            <w:color w:val="000000"/>
            <w:sz w:val="20"/>
            <w:szCs w:val="20"/>
          </w:rPr>
          <w:t xml:space="preserve">V prípade, ak rezerva na </w:t>
        </w:r>
        <w:r>
          <w:rPr>
            <w:rFonts w:cs="Calibri"/>
            <w:color w:val="000000"/>
            <w:sz w:val="20"/>
            <w:szCs w:val="20"/>
          </w:rPr>
          <w:t xml:space="preserve">nepredvídané výdavky je, resp. bola súčasťou zmluvy s úspešným uchádzačom, táto rezerva musí byť uvedená v rozpočte projektu v skupine výdavkov 930 </w:t>
        </w:r>
        <w:r w:rsidRPr="00A374F2">
          <w:rPr>
            <w:rFonts w:cs="Calibri"/>
            <w:sz w:val="20"/>
            <w:szCs w:val="24"/>
          </w:rPr>
          <w:t>Rezerva na nepredvídané výdavky</w:t>
        </w:r>
        <w:r>
          <w:rPr>
            <w:rFonts w:cs="Calibri"/>
            <w:sz w:val="20"/>
            <w:szCs w:val="24"/>
          </w:rPr>
          <w:t xml:space="preserve">. </w:t>
        </w:r>
      </w:ins>
    </w:p>
    <w:p w14:paraId="7AB3EA64" w14:textId="77777777" w:rsidR="00AE064B" w:rsidRDefault="00AE064B" w:rsidP="0092782B">
      <w:pPr>
        <w:widowControl w:val="0"/>
        <w:spacing w:before="120" w:after="0" w:line="240" w:lineRule="auto"/>
        <w:contextualSpacing/>
        <w:rPr>
          <w:ins w:id="435" w:author="OKMP" w:date="2022-11-22T11:24:00Z"/>
          <w:rFonts w:cs="Calibri"/>
          <w:b/>
          <w:sz w:val="20"/>
        </w:rPr>
      </w:pPr>
    </w:p>
    <w:p w14:paraId="719E0083" w14:textId="41C3417B" w:rsidR="00F06F64" w:rsidRPr="00AE064B" w:rsidRDefault="00F06F64" w:rsidP="0092782B">
      <w:pPr>
        <w:widowControl w:val="0"/>
        <w:spacing w:before="120" w:after="0" w:line="240" w:lineRule="auto"/>
        <w:contextualSpacing/>
        <w:rPr>
          <w:rFonts w:cs="Calibri"/>
          <w:b/>
          <w:sz w:val="20"/>
          <w:u w:val="single"/>
        </w:rPr>
      </w:pPr>
      <w:r w:rsidRPr="00AE064B">
        <w:rPr>
          <w:rFonts w:cs="Calibri"/>
          <w:b/>
          <w:sz w:val="20"/>
          <w:u w:val="single"/>
        </w:rPr>
        <w:t xml:space="preserve">Neoprávnené výdavky </w:t>
      </w:r>
    </w:p>
    <w:p w14:paraId="55868937"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49DDA5CB" w:rsidR="00F06F64" w:rsidDel="00956F45"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del w:id="436" w:author="OKMP" w:date="2022-11-09T11:38:00Z"/>
          <w:rFonts w:cs="Calibri"/>
          <w:sz w:val="20"/>
        </w:rPr>
      </w:pPr>
      <w:del w:id="437" w:author="OKMP" w:date="2022-11-09T11:38:00Z">
        <w:r w:rsidDel="00956F45">
          <w:rPr>
            <w:rFonts w:cs="Calibri"/>
            <w:sz w:val="20"/>
          </w:rPr>
          <w:delText>predvídateľných skutočností v čase pred začatím procesu verejného obstarávania</w:delText>
        </w:r>
        <w:r w:rsidDel="00956F45">
          <w:rPr>
            <w:rFonts w:ascii="Arial" w:hAnsi="Arial" w:cs="Calibri"/>
            <w:sz w:val="16"/>
            <w:vertAlign w:val="superscript"/>
          </w:rPr>
          <w:footnoteReference w:id="85"/>
        </w:r>
        <w:r w:rsidDel="00956F45">
          <w:rPr>
            <w:rFonts w:cs="Calibri"/>
            <w:sz w:val="20"/>
          </w:rPr>
          <w:delText>,</w:delText>
        </w:r>
      </w:del>
    </w:p>
    <w:p w14:paraId="453CA7FE" w14:textId="2B125E35" w:rsidR="00F06F64" w:rsidDel="00956F45"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del w:id="440" w:author="OKMP" w:date="2022-11-09T11:39:00Z"/>
          <w:rFonts w:cs="Calibri"/>
          <w:sz w:val="20"/>
        </w:rPr>
      </w:pPr>
      <w:del w:id="441" w:author="OKMP" w:date="2022-11-09T11:39:00Z">
        <w:r w:rsidDel="00956F45">
          <w:rPr>
            <w:rFonts w:cs="Calibri"/>
            <w:sz w:val="20"/>
          </w:rPr>
          <w:delText xml:space="preserve">nepresností v projektovej dokumentácii alebo vo výkaze výmer, ktoré boli predvídateľné, napr.: </w:delText>
        </w:r>
      </w:del>
    </w:p>
    <w:p w14:paraId="4305A3F3" w14:textId="7AB4DC69" w:rsidR="00F06F64" w:rsidDel="00956F45" w:rsidRDefault="00F06F64" w:rsidP="0092782B">
      <w:pPr>
        <w:widowControl w:val="0"/>
        <w:numPr>
          <w:ilvl w:val="0"/>
          <w:numId w:val="42"/>
        </w:numPr>
        <w:tabs>
          <w:tab w:val="num" w:pos="567"/>
          <w:tab w:val="num" w:pos="1134"/>
        </w:tabs>
        <w:autoSpaceDE w:val="0"/>
        <w:autoSpaceDN w:val="0"/>
        <w:adjustRightInd w:val="0"/>
        <w:spacing w:before="120" w:after="0" w:line="240" w:lineRule="auto"/>
        <w:ind w:left="1134" w:hanging="283"/>
        <w:jc w:val="both"/>
        <w:rPr>
          <w:del w:id="442" w:author="OKMP" w:date="2022-11-09T11:39:00Z"/>
          <w:rFonts w:cs="Calibri"/>
          <w:sz w:val="20"/>
        </w:rPr>
      </w:pPr>
      <w:del w:id="443" w:author="OKMP" w:date="2022-11-09T11:39:00Z">
        <w:r w:rsidDel="00956F45">
          <w:rPr>
            <w:rFonts w:cs="Calibri"/>
            <w:sz w:val="20"/>
          </w:rPr>
          <w:delText>vo výkresovej časti je práca uvedená, ale chýba vo výkaze výmer → vzniká nová položka,</w:delText>
        </w:r>
      </w:del>
    </w:p>
    <w:p w14:paraId="4A6F719A" w14:textId="07789B17" w:rsidR="00F06F64" w:rsidDel="00956F45" w:rsidRDefault="00F06F64" w:rsidP="0092782B">
      <w:pPr>
        <w:widowControl w:val="0"/>
        <w:numPr>
          <w:ilvl w:val="0"/>
          <w:numId w:val="42"/>
        </w:numPr>
        <w:tabs>
          <w:tab w:val="num" w:pos="567"/>
          <w:tab w:val="num" w:pos="1134"/>
        </w:tabs>
        <w:autoSpaceDE w:val="0"/>
        <w:autoSpaceDN w:val="0"/>
        <w:adjustRightInd w:val="0"/>
        <w:spacing w:before="120" w:after="0" w:line="240" w:lineRule="auto"/>
        <w:ind w:left="1134" w:hanging="283"/>
        <w:jc w:val="both"/>
        <w:rPr>
          <w:del w:id="444" w:author="OKMP" w:date="2022-11-09T11:39:00Z"/>
          <w:rFonts w:cs="Calibri"/>
          <w:sz w:val="20"/>
        </w:rPr>
      </w:pPr>
      <w:del w:id="445" w:author="OKMP" w:date="2022-11-09T11:39:00Z">
        <w:r w:rsidDel="00956F45">
          <w:rPr>
            <w:rFonts w:cs="Calibri"/>
            <w:sz w:val="20"/>
          </w:rPr>
          <w:delText xml:space="preserve">nepresnosť/chyba vo výkaze výmer (preklep, prepísané), napr. namiesto 1 km je uvedený 1 m → chyba 1000 %, </w:delText>
        </w:r>
      </w:del>
    </w:p>
    <w:p w14:paraId="3065EFFF" w14:textId="41326D3B" w:rsidR="00B828C0" w:rsidRPr="00B828C0" w:rsidDel="00956F45" w:rsidRDefault="00F06F64" w:rsidP="0092782B">
      <w:pPr>
        <w:widowControl w:val="0"/>
        <w:numPr>
          <w:ilvl w:val="0"/>
          <w:numId w:val="42"/>
        </w:numPr>
        <w:tabs>
          <w:tab w:val="num" w:pos="567"/>
          <w:tab w:val="num" w:pos="1134"/>
        </w:tabs>
        <w:autoSpaceDE w:val="0"/>
        <w:autoSpaceDN w:val="0"/>
        <w:adjustRightInd w:val="0"/>
        <w:spacing w:before="120" w:after="0" w:line="240" w:lineRule="auto"/>
        <w:ind w:left="1134" w:hanging="283"/>
        <w:jc w:val="both"/>
        <w:rPr>
          <w:del w:id="446" w:author="OKMP" w:date="2022-11-09T11:39:00Z"/>
          <w:rFonts w:cs="Calibri"/>
          <w:sz w:val="20"/>
        </w:rPr>
      </w:pPr>
      <w:del w:id="447" w:author="OKMP" w:date="2022-11-09T11:39:00Z">
        <w:r w:rsidRPr="00B828C0" w:rsidDel="00956F45">
          <w:rPr>
            <w:rFonts w:cs="Calibri"/>
            <w:sz w:val="20"/>
          </w:rPr>
          <w:delText>nepresnosti v množstvách jednotlivých položiek vo výkaze výmer</w:delText>
        </w:r>
        <w:r w:rsidR="00B828C0" w:rsidRPr="00B828C0" w:rsidDel="00956F45">
          <w:rPr>
            <w:rFonts w:cs="Calibri"/>
            <w:sz w:val="20"/>
          </w:rPr>
          <w:delText xml:space="preserve"> a odhadované množstvá výkazu výmer (odchýlky v množstvách),</w:delText>
        </w:r>
      </w:del>
    </w:p>
    <w:p w14:paraId="51B4D550" w14:textId="77777777" w:rsidR="00F06F64"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92782B">
      <w:pPr>
        <w:widowControl w:val="0"/>
        <w:numPr>
          <w:ilvl w:val="2"/>
          <w:numId w:val="67"/>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92782B">
      <w:pPr>
        <w:widowControl w:val="0"/>
        <w:tabs>
          <w:tab w:val="num" w:pos="862"/>
        </w:tabs>
        <w:autoSpaceDE w:val="0"/>
        <w:autoSpaceDN w:val="0"/>
        <w:adjustRightInd w:val="0"/>
        <w:spacing w:before="120" w:after="0" w:line="240" w:lineRule="auto"/>
        <w:ind w:left="432"/>
        <w:jc w:val="both"/>
        <w:rPr>
          <w:rFonts w:cs="Calibri"/>
          <w:sz w:val="20"/>
        </w:rPr>
      </w:pPr>
    </w:p>
    <w:p w14:paraId="7C4CBFA1" w14:textId="1EA3CEE8" w:rsidR="002C6E2E" w:rsidRPr="002C6E2E" w:rsidRDefault="002C6E2E" w:rsidP="0092782B">
      <w:pPr>
        <w:widowControl w:val="0"/>
        <w:jc w:val="both"/>
        <w:rPr>
          <w:rFonts w:cs="Calibri"/>
          <w:b/>
          <w:sz w:val="18"/>
        </w:rPr>
      </w:pPr>
      <w:r w:rsidRPr="002C6E2E">
        <w:rPr>
          <w:rFonts w:cs="Calibri"/>
          <w:b/>
          <w:sz w:val="20"/>
        </w:rPr>
        <w:t xml:space="preserve">Príklady posúdenia oprávnenosti </w:t>
      </w:r>
      <w:ins w:id="448" w:author="OKMP" w:date="2022-11-09T08:23:00Z">
        <w:r w:rsidR="0029385C" w:rsidRPr="00356A43">
          <w:rPr>
            <w:rFonts w:cs="Calibri"/>
            <w:b/>
            <w:sz w:val="20"/>
          </w:rPr>
          <w:t xml:space="preserve">pre financovanie z rezervy na nepredvídané výdavky </w:t>
        </w:r>
      </w:ins>
      <w:r w:rsidRPr="002C6E2E">
        <w:rPr>
          <w:rFonts w:cs="Calibri"/>
          <w:b/>
          <w:sz w:val="20"/>
        </w:rPr>
        <w:t>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449" w:name="_Toc444852145"/>
      <w:bookmarkStart w:id="450" w:name="_Toc444852209"/>
      <w:bookmarkStart w:id="451" w:name="_Toc7078320"/>
      <w:bookmarkEnd w:id="449"/>
      <w:bookmarkEnd w:id="450"/>
      <w:r>
        <w:rPr>
          <w:b/>
          <w:color w:val="FFFFFF"/>
          <w:szCs w:val="32"/>
          <w:lang w:val="sk-SK"/>
        </w:rPr>
        <w:lastRenderedPageBreak/>
        <w:t>P</w:t>
      </w:r>
      <w:r w:rsidR="00957DDF" w:rsidRPr="00A374F2">
        <w:rPr>
          <w:b/>
          <w:color w:val="FFFFFF"/>
          <w:szCs w:val="32"/>
        </w:rPr>
        <w:t>ravidlá dokladovania a účtovného spracovania dokladov</w:t>
      </w:r>
      <w:bookmarkEnd w:id="451"/>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452" w:name="_Toc7078321"/>
      <w:r w:rsidRPr="00A374F2">
        <w:t>Všeobecné pravidlá dokladovania a spracovania dokladov</w:t>
      </w:r>
      <w:bookmarkEnd w:id="452"/>
    </w:p>
    <w:p w14:paraId="6948AFB6" w14:textId="77777777" w:rsidR="00957DDF" w:rsidRPr="00A374F2" w:rsidRDefault="00957DDF" w:rsidP="0092782B">
      <w:pPr>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92782B">
      <w:pPr>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92782B">
      <w:pPr>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92782B">
      <w:pPr>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6"/>
      </w:r>
      <w:r w:rsidRPr="006C6410">
        <w:rPr>
          <w:i/>
          <w:sz w:val="20"/>
          <w:szCs w:val="20"/>
        </w:rPr>
        <w:t>.</w:t>
      </w:r>
    </w:p>
    <w:p w14:paraId="540B5B2B" w14:textId="45B32807" w:rsidR="00755187" w:rsidRDefault="00957DDF" w:rsidP="0092782B">
      <w:pPr>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7C75D355" w14:textId="2269DB6B" w:rsidR="00F92419" w:rsidRPr="00F92419" w:rsidRDefault="00F92419" w:rsidP="0092782B">
      <w:pPr>
        <w:spacing w:before="120" w:after="0" w:line="240" w:lineRule="auto"/>
        <w:jc w:val="both"/>
        <w:rPr>
          <w:rFonts w:cs="Calibri"/>
          <w:b/>
          <w:bCs/>
          <w:sz w:val="20"/>
          <w:szCs w:val="20"/>
          <w:u w:val="single"/>
          <w:lang w:eastAsia="cs-CZ"/>
        </w:rPr>
      </w:pPr>
      <w:r>
        <w:rPr>
          <w:rFonts w:cs="Calibri"/>
          <w:bCs/>
          <w:sz w:val="20"/>
          <w:szCs w:val="20"/>
          <w:lang w:eastAsia="cs-CZ"/>
        </w:rPr>
        <w:t xml:space="preserve">Pri </w:t>
      </w:r>
      <w:r w:rsidRPr="00792357">
        <w:rPr>
          <w:rFonts w:cs="Calibri"/>
          <w:bCs/>
          <w:sz w:val="20"/>
          <w:szCs w:val="20"/>
          <w:lang w:eastAsia="cs-CZ"/>
        </w:rPr>
        <w:t>predkladan</w:t>
      </w:r>
      <w:r>
        <w:rPr>
          <w:rFonts w:cs="Calibri"/>
          <w:bCs/>
          <w:sz w:val="20"/>
          <w:szCs w:val="20"/>
          <w:lang w:eastAsia="cs-CZ"/>
        </w:rPr>
        <w:t>í</w:t>
      </w:r>
      <w:r w:rsidRPr="00792357">
        <w:rPr>
          <w:rFonts w:cs="Calibri"/>
          <w:bCs/>
          <w:sz w:val="20"/>
          <w:szCs w:val="20"/>
          <w:lang w:eastAsia="cs-CZ"/>
        </w:rPr>
        <w:t xml:space="preserve"> dokumentácie k </w:t>
      </w:r>
      <w:r>
        <w:rPr>
          <w:rFonts w:cs="Calibri"/>
          <w:bCs/>
          <w:sz w:val="20"/>
          <w:szCs w:val="20"/>
          <w:lang w:eastAsia="cs-CZ"/>
        </w:rPr>
        <w:t>ŽoP</w:t>
      </w:r>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w:t>
      </w:r>
      <w:r>
        <w:rPr>
          <w:rFonts w:cs="Calibri"/>
          <w:b/>
          <w:bCs/>
          <w:sz w:val="20"/>
          <w:szCs w:val="20"/>
          <w:u w:val="single"/>
          <w:lang w:eastAsia="cs-CZ"/>
        </w:rPr>
        <w:t xml:space="preserve"> alebo</w:t>
      </w:r>
      <w:r w:rsidRPr="00E91FA3">
        <w:rPr>
          <w:rFonts w:cs="Calibri"/>
          <w:b/>
          <w:bCs/>
          <w:sz w:val="20"/>
          <w:szCs w:val="20"/>
          <w:u w:val="single"/>
          <w:lang w:eastAsia="cs-CZ"/>
        </w:rPr>
        <w:t xml:space="preserve"> ostatný ústredný orgán štátnej správy</w:t>
      </w:r>
      <w:r w:rsidRPr="00E91FA3">
        <w:rPr>
          <w:rFonts w:cs="Calibri"/>
          <w:b/>
          <w:bCs/>
          <w:sz w:val="20"/>
          <w:szCs w:val="20"/>
          <w:u w:val="single"/>
          <w:vertAlign w:val="superscript"/>
          <w:lang w:eastAsia="cs-CZ"/>
        </w:rPr>
        <w:footnoteReference w:id="87"/>
      </w:r>
      <w:r w:rsidRPr="00E91FA3">
        <w:rPr>
          <w:rFonts w:cs="Calibri"/>
          <w:b/>
          <w:bCs/>
          <w:sz w:val="20"/>
          <w:szCs w:val="20"/>
          <w:u w:val="single"/>
          <w:lang w:eastAsia="cs-CZ"/>
        </w:rPr>
        <w:t xml:space="preserve"> alebo organizácie v ich zriaďovateľskej pôsobnosti</w:t>
      </w:r>
      <w:r w:rsidRPr="00F92419">
        <w:rPr>
          <w:rFonts w:cs="Calibri"/>
          <w:bCs/>
          <w:sz w:val="20"/>
          <w:szCs w:val="20"/>
          <w:lang w:eastAsia="cs-CZ"/>
        </w:rPr>
        <w:t xml:space="preserve"> sa postupuje podľa metodických postupov uvedených v samostatnej</w:t>
      </w:r>
      <w:r w:rsidRPr="00F92419">
        <w:rPr>
          <w:rFonts w:cs="Calibri"/>
          <w:b/>
          <w:bCs/>
          <w:sz w:val="20"/>
          <w:szCs w:val="20"/>
          <w:u w:val="single"/>
          <w:lang w:eastAsia="cs-CZ"/>
        </w:rPr>
        <w:t xml:space="preserve"> prílohe č. 4 tejto príručky.</w:t>
      </w:r>
    </w:p>
    <w:p w14:paraId="58E0AF22" w14:textId="77777777" w:rsidR="009B2CFA" w:rsidRPr="009B2CFA" w:rsidRDefault="009B2CFA" w:rsidP="0092782B">
      <w:pPr>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2782B">
      <w:pPr>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92782B">
      <w:pPr>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92782B">
      <w:pPr>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92782B">
      <w:pPr>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92782B">
      <w:pPr>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92782B">
      <w:pPr>
        <w:spacing w:before="120" w:after="0" w:line="240" w:lineRule="auto"/>
        <w:jc w:val="both"/>
        <w:rPr>
          <w:sz w:val="20"/>
          <w:szCs w:val="20"/>
        </w:rPr>
      </w:pPr>
      <w:r w:rsidRPr="00A374F2">
        <w:rPr>
          <w:sz w:val="20"/>
          <w:szCs w:val="20"/>
        </w:rPr>
        <w:lastRenderedPageBreak/>
        <w:t>Účtovníctvo účtovnej jednotky je:</w:t>
      </w:r>
    </w:p>
    <w:p w14:paraId="6E3FC6C1"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92782B">
      <w:pPr>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92782B">
      <w:pPr>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2B6CD826" w:rsidR="00957DDF" w:rsidRPr="00A374F2" w:rsidRDefault="00957DDF" w:rsidP="0092782B">
      <w:pPr>
        <w:spacing w:before="120" w:after="0" w:line="240" w:lineRule="auto"/>
        <w:ind w:left="568" w:hanging="284"/>
        <w:jc w:val="both"/>
        <w:rPr>
          <w:sz w:val="20"/>
          <w:szCs w:val="20"/>
        </w:rPr>
      </w:pPr>
      <w:r w:rsidRPr="00A374F2">
        <w:rPr>
          <w:sz w:val="20"/>
          <w:szCs w:val="20"/>
        </w:rPr>
        <w:t>e)</w:t>
      </w:r>
      <w:r w:rsidRPr="00A374F2">
        <w:rPr>
          <w:sz w:val="20"/>
          <w:szCs w:val="20"/>
        </w:rPr>
        <w:tab/>
        <w:t>sa vedie spôsobom zaručujúcim trvalosť účtovných záznamov, ak účtovná jednotka je schopná zabezpečiť trvalosť po celú dobu spracovania a</w:t>
      </w:r>
      <w:r w:rsidR="0022068F">
        <w:rPr>
          <w:sz w:val="20"/>
          <w:szCs w:val="20"/>
        </w:rPr>
        <w:t> </w:t>
      </w:r>
      <w:r w:rsidRPr="00A374F2">
        <w:rPr>
          <w:sz w:val="20"/>
          <w:szCs w:val="20"/>
        </w:rPr>
        <w:t>úschovy</w:t>
      </w:r>
      <w:r w:rsidR="0022068F">
        <w:rPr>
          <w:sz w:val="20"/>
          <w:szCs w:val="20"/>
        </w:rPr>
        <w:t xml:space="preserve"> v súlade so zákonom o účtovníctve</w:t>
      </w:r>
      <w:r w:rsidRPr="00A374F2">
        <w:rPr>
          <w:sz w:val="20"/>
          <w:szCs w:val="20"/>
        </w:rPr>
        <w:t xml:space="preserve">. </w:t>
      </w:r>
    </w:p>
    <w:p w14:paraId="1D41C1E3" w14:textId="77777777" w:rsidR="00957DDF" w:rsidRPr="00A374F2" w:rsidRDefault="00957DDF" w:rsidP="0092782B">
      <w:pPr>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92782B">
      <w:pPr>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92782B">
      <w:pPr>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92782B">
      <w:pPr>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92782B">
      <w:pPr>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92782B">
      <w:pPr>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92782B">
      <w:pPr>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92782B">
      <w:pPr>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8"/>
      </w:r>
      <w:r w:rsidRPr="00A374F2">
        <w:rPr>
          <w:sz w:val="20"/>
          <w:szCs w:val="20"/>
        </w:rPr>
        <w:t>.</w:t>
      </w:r>
    </w:p>
    <w:p w14:paraId="713704C6" w14:textId="77777777" w:rsidR="00957DDF" w:rsidRPr="00A374F2" w:rsidRDefault="00957DDF" w:rsidP="0092782B">
      <w:pPr>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92782B">
      <w:pPr>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92782B">
      <w:pPr>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453" w:name="_Toc441426429"/>
      <w:bookmarkStart w:id="454" w:name="_Toc441426972"/>
      <w:bookmarkStart w:id="455" w:name="_Toc441427796"/>
      <w:bookmarkStart w:id="456" w:name="_Toc441431422"/>
      <w:bookmarkStart w:id="457" w:name="_Toc441488813"/>
      <w:bookmarkStart w:id="458" w:name="_Toc441426430"/>
      <w:bookmarkStart w:id="459" w:name="_Toc441426973"/>
      <w:bookmarkStart w:id="460" w:name="_Toc441427797"/>
      <w:bookmarkStart w:id="461" w:name="_Toc441431423"/>
      <w:bookmarkStart w:id="462" w:name="_Toc441488814"/>
      <w:bookmarkStart w:id="463" w:name="_Nákup_pozemkov"/>
      <w:bookmarkStart w:id="464" w:name="_Toc441426431"/>
      <w:bookmarkStart w:id="465" w:name="_Toc441426974"/>
      <w:bookmarkStart w:id="466" w:name="_Toc441427798"/>
      <w:bookmarkStart w:id="467" w:name="_Toc441431424"/>
      <w:bookmarkStart w:id="468" w:name="_Toc441488815"/>
      <w:bookmarkStart w:id="469" w:name="_Nákup_pozemkov_2"/>
      <w:bookmarkStart w:id="470" w:name="_Toc707832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A374F2">
        <w:t>Nákup pozemkov</w:t>
      </w:r>
      <w:bookmarkEnd w:id="470"/>
      <w:r w:rsidR="004D6195">
        <w:rPr>
          <w:lang w:val="sk-SK"/>
        </w:rPr>
        <w:t>, vecné bremená a nájom pozemkov</w:t>
      </w:r>
    </w:p>
    <w:p w14:paraId="63B1DE24" w14:textId="216EB74D" w:rsidR="00552F07" w:rsidRPr="00A374F2" w:rsidRDefault="00552F07" w:rsidP="0092782B">
      <w:pPr>
        <w:widowControl w:val="0"/>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92782B">
      <w:pPr>
        <w:widowControl w:val="0"/>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92782B">
      <w:pPr>
        <w:widowControl w:val="0"/>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92782B">
      <w:pPr>
        <w:widowControl w:val="0"/>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92782B">
      <w:pPr>
        <w:widowControl w:val="0"/>
        <w:spacing w:before="120" w:after="0" w:line="240" w:lineRule="auto"/>
        <w:jc w:val="both"/>
        <w:rPr>
          <w:sz w:val="20"/>
          <w:szCs w:val="20"/>
          <w:u w:val="single"/>
        </w:rPr>
      </w:pPr>
    </w:p>
    <w:p w14:paraId="7BCBC1CE" w14:textId="3EB6B1C0" w:rsidR="00E8259B" w:rsidRPr="00A374F2" w:rsidRDefault="00E8259B" w:rsidP="0092782B">
      <w:pPr>
        <w:widowControl w:val="0"/>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92782B">
      <w:pPr>
        <w:widowControl w:val="0"/>
        <w:numPr>
          <w:ilvl w:val="0"/>
          <w:numId w:val="96"/>
        </w:numPr>
        <w:spacing w:before="120" w:after="0" w:line="240" w:lineRule="auto"/>
        <w:jc w:val="both"/>
        <w:rPr>
          <w:sz w:val="20"/>
          <w:szCs w:val="20"/>
        </w:rPr>
      </w:pPr>
      <w:r>
        <w:rPr>
          <w:sz w:val="20"/>
          <w:szCs w:val="20"/>
        </w:rPr>
        <w:t>znalecký posudok;</w:t>
      </w:r>
      <w:r w:rsidR="007E391B">
        <w:rPr>
          <w:rStyle w:val="Odkaznapoznmkupodiarou"/>
          <w:szCs w:val="20"/>
        </w:rPr>
        <w:footnoteReference w:id="89"/>
      </w:r>
    </w:p>
    <w:p w14:paraId="1C4520BF" w14:textId="471DB225" w:rsidR="00E8259B" w:rsidRPr="00A374F2" w:rsidRDefault="007E391B" w:rsidP="0092782B">
      <w:pPr>
        <w:widowControl w:val="0"/>
        <w:numPr>
          <w:ilvl w:val="0"/>
          <w:numId w:val="96"/>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92782B">
      <w:pPr>
        <w:widowControl w:val="0"/>
        <w:spacing w:before="120" w:after="0" w:line="240" w:lineRule="auto"/>
        <w:jc w:val="both"/>
        <w:rPr>
          <w:sz w:val="20"/>
          <w:szCs w:val="20"/>
        </w:rPr>
      </w:pPr>
    </w:p>
    <w:p w14:paraId="44390531" w14:textId="60820F17" w:rsidR="00552F07" w:rsidRDefault="00CC0DD5" w:rsidP="0092782B">
      <w:pPr>
        <w:widowControl w:val="0"/>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92782B">
      <w:pPr>
        <w:widowControl w:val="0"/>
        <w:spacing w:before="120" w:after="0" w:line="240" w:lineRule="auto"/>
        <w:jc w:val="both"/>
        <w:rPr>
          <w:sz w:val="20"/>
          <w:szCs w:val="20"/>
        </w:rPr>
      </w:pPr>
    </w:p>
    <w:p w14:paraId="531AB790"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471" w:name="_Nákup_a_obstaranie"/>
      <w:bookmarkStart w:id="472" w:name="_Toc7078323"/>
      <w:bookmarkEnd w:id="471"/>
      <w:r w:rsidRPr="00A374F2">
        <w:t>Nákup</w:t>
      </w:r>
      <w:r w:rsidR="000614E0" w:rsidRPr="00A374F2">
        <w:t xml:space="preserve"> stavieb</w:t>
      </w:r>
      <w:bookmarkEnd w:id="472"/>
      <w:r w:rsidRPr="00A374F2">
        <w:t xml:space="preserve"> </w:t>
      </w:r>
    </w:p>
    <w:p w14:paraId="4300F032" w14:textId="0D9649CA" w:rsidR="00552F07" w:rsidRDefault="00552F07" w:rsidP="0092782B">
      <w:pPr>
        <w:widowControl w:val="0"/>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90"/>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92782B">
      <w:pPr>
        <w:widowControl w:val="0"/>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xml:space="preserve">, ktoré si prijímateľ nárokuje v predloženej ŽoP. Prijímateľ je </w:t>
      </w:r>
      <w:r w:rsidRPr="00A374F2">
        <w:rPr>
          <w:rFonts w:cs="Calibri"/>
          <w:sz w:val="20"/>
          <w:szCs w:val="20"/>
        </w:rPr>
        <w:lastRenderedPageBreak/>
        <w:t>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92782B">
      <w:pPr>
        <w:widowControl w:val="0"/>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92782B">
      <w:pPr>
        <w:widowControl w:val="0"/>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92782B">
      <w:pPr>
        <w:widowControl w:val="0"/>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92782B">
      <w:pPr>
        <w:widowControl w:val="0"/>
        <w:spacing w:before="120" w:after="0" w:line="240" w:lineRule="auto"/>
        <w:jc w:val="both"/>
        <w:rPr>
          <w:sz w:val="20"/>
          <w:szCs w:val="20"/>
          <w:u w:val="single"/>
        </w:rPr>
      </w:pPr>
    </w:p>
    <w:p w14:paraId="4752BDDA" w14:textId="77777777" w:rsidR="00056E4F" w:rsidRPr="00A374F2" w:rsidRDefault="00056E4F" w:rsidP="0092782B">
      <w:pPr>
        <w:pStyle w:val="Nadpis2"/>
        <w:keepNext w:val="0"/>
        <w:widowControl w:val="0"/>
        <w:tabs>
          <w:tab w:val="clear" w:pos="2128"/>
          <w:tab w:val="num" w:pos="567"/>
        </w:tabs>
        <w:spacing w:before="120" w:after="0"/>
        <w:ind w:left="567" w:hanging="567"/>
      </w:pPr>
      <w:bookmarkStart w:id="473" w:name="_Obstaranie_stavebných_prác_1"/>
      <w:bookmarkStart w:id="474" w:name="_Toc7078324"/>
      <w:bookmarkEnd w:id="473"/>
      <w:r>
        <w:rPr>
          <w:lang w:val="sk-SK"/>
        </w:rPr>
        <w:t>O</w:t>
      </w:r>
      <w:r w:rsidRPr="00A374F2">
        <w:t>bstaranie stavebných prác</w:t>
      </w:r>
      <w:bookmarkEnd w:id="474"/>
    </w:p>
    <w:p w14:paraId="4C4A2AAA" w14:textId="77777777" w:rsidR="00552F07" w:rsidRPr="00A374F2" w:rsidRDefault="00552F07" w:rsidP="0092782B">
      <w:pPr>
        <w:widowControl w:val="0"/>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1"/>
      </w:r>
      <w:r w:rsidRPr="00A374F2">
        <w:rPr>
          <w:sz w:val="20"/>
          <w:szCs w:val="20"/>
        </w:rPr>
        <w:t>,</w:t>
      </w:r>
    </w:p>
    <w:p w14:paraId="50FB6C8C"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92782B">
      <w:pPr>
        <w:widowControl w:val="0"/>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92782B">
      <w:pPr>
        <w:widowControl w:val="0"/>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2"/>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lastRenderedPageBreak/>
        <w:t>vymedzenie všetkých dokladov, ktoré sa prác týkajú,</w:t>
      </w:r>
    </w:p>
    <w:p w14:paraId="514E4D8F"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92782B">
      <w:pPr>
        <w:widowControl w:val="0"/>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92782B">
      <w:pPr>
        <w:widowControl w:val="0"/>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92782B">
      <w:pPr>
        <w:widowControl w:val="0"/>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92782B">
      <w:pPr>
        <w:widowControl w:val="0"/>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92782B">
      <w:pPr>
        <w:widowControl w:val="0"/>
        <w:spacing w:before="120" w:after="0" w:line="240" w:lineRule="auto"/>
        <w:jc w:val="both"/>
        <w:rPr>
          <w:sz w:val="20"/>
          <w:szCs w:val="20"/>
        </w:rPr>
      </w:pPr>
    </w:p>
    <w:p w14:paraId="43EB96B0" w14:textId="77777777" w:rsidR="000D7235" w:rsidRPr="00A374F2" w:rsidRDefault="000D7235" w:rsidP="0092782B">
      <w:pPr>
        <w:pStyle w:val="Nadpis2"/>
        <w:keepNext w:val="0"/>
        <w:widowControl w:val="0"/>
        <w:tabs>
          <w:tab w:val="clear" w:pos="2128"/>
          <w:tab w:val="num" w:pos="567"/>
        </w:tabs>
        <w:spacing w:before="120" w:after="0"/>
        <w:ind w:left="567" w:hanging="567"/>
      </w:pPr>
      <w:bookmarkStart w:id="475" w:name="_Stavebný_dozor_1"/>
      <w:bookmarkStart w:id="476" w:name="_Toc7078325"/>
      <w:bookmarkEnd w:id="475"/>
      <w:r w:rsidRPr="00A374F2">
        <w:t>Stavebný dozor</w:t>
      </w:r>
      <w:bookmarkEnd w:id="476"/>
    </w:p>
    <w:p w14:paraId="1378CA8A" w14:textId="77777777" w:rsidR="00151C29" w:rsidRDefault="008F7575" w:rsidP="0092782B">
      <w:pPr>
        <w:widowControl w:val="0"/>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92782B">
      <w:pPr>
        <w:widowControl w:val="0"/>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92782B">
      <w:pPr>
        <w:widowControl w:val="0"/>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92782B">
      <w:pPr>
        <w:widowControl w:val="0"/>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92782B">
      <w:pPr>
        <w:widowControl w:val="0"/>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92782B">
      <w:pPr>
        <w:widowControl w:val="0"/>
        <w:spacing w:before="120" w:after="0" w:line="240" w:lineRule="auto"/>
        <w:jc w:val="both"/>
        <w:rPr>
          <w:sz w:val="20"/>
          <w:szCs w:val="20"/>
        </w:rPr>
      </w:pPr>
    </w:p>
    <w:p w14:paraId="0110E0C3" w14:textId="77777777" w:rsidR="00A02E46" w:rsidRPr="00A374F2" w:rsidRDefault="00A02E46" w:rsidP="0092782B">
      <w:pPr>
        <w:pStyle w:val="Nadpis2"/>
        <w:keepNext w:val="0"/>
        <w:widowControl w:val="0"/>
        <w:tabs>
          <w:tab w:val="clear" w:pos="2128"/>
          <w:tab w:val="num" w:pos="567"/>
        </w:tabs>
        <w:spacing w:before="120" w:after="0"/>
        <w:ind w:left="567" w:hanging="567"/>
      </w:pPr>
      <w:bookmarkStart w:id="477" w:name="_Nákup_použitého_zariadenia"/>
      <w:bookmarkStart w:id="478" w:name="_Toc7078326"/>
      <w:bookmarkEnd w:id="477"/>
      <w:r w:rsidRPr="00A374F2">
        <w:lastRenderedPageBreak/>
        <w:t>Nákup hmotného a nehmotného majetku (okrem nehnuteľností)</w:t>
      </w:r>
      <w:bookmarkEnd w:id="478"/>
    </w:p>
    <w:p w14:paraId="7F8B584D" w14:textId="77777777" w:rsidR="00A02E46" w:rsidRPr="00A374F2" w:rsidRDefault="00A02E46" w:rsidP="0092782B">
      <w:pPr>
        <w:widowControl w:val="0"/>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92782B">
      <w:pPr>
        <w:widowControl w:val="0"/>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3"/>
      </w:r>
      <w:r w:rsidRPr="00ED16AC">
        <w:rPr>
          <w:sz w:val="20"/>
          <w:szCs w:val="20"/>
        </w:rPr>
        <w:t>;</w:t>
      </w:r>
    </w:p>
    <w:p w14:paraId="42FC7F84"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92782B">
      <w:pPr>
        <w:widowControl w:val="0"/>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92782B">
      <w:pPr>
        <w:widowControl w:val="0"/>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92782B">
      <w:pPr>
        <w:widowControl w:val="0"/>
        <w:spacing w:before="120" w:after="0" w:line="240" w:lineRule="auto"/>
        <w:jc w:val="both"/>
        <w:rPr>
          <w:sz w:val="20"/>
          <w:szCs w:val="20"/>
        </w:rPr>
      </w:pPr>
    </w:p>
    <w:p w14:paraId="4F1C59D2"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479" w:name="_Nákup_použitého_zariadenia_2"/>
      <w:bookmarkStart w:id="480" w:name="_Toc7078327"/>
      <w:bookmarkEnd w:id="479"/>
      <w:r w:rsidRPr="00A374F2">
        <w:t>Nákup použitého zariadenia</w:t>
      </w:r>
      <w:bookmarkEnd w:id="480"/>
    </w:p>
    <w:p w14:paraId="0DAE9BD1" w14:textId="77777777" w:rsidR="00552F07" w:rsidRPr="00A374F2" w:rsidRDefault="00552F07" w:rsidP="0092782B">
      <w:pPr>
        <w:widowControl w:val="0"/>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4"/>
      </w:r>
      <w:r w:rsidR="00ED16AC" w:rsidRPr="00ED16AC">
        <w:rPr>
          <w:sz w:val="20"/>
          <w:szCs w:val="20"/>
        </w:rPr>
        <w:t>;</w:t>
      </w:r>
    </w:p>
    <w:p w14:paraId="6757F8C6"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92782B">
      <w:pPr>
        <w:widowControl w:val="0"/>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92782B">
      <w:pPr>
        <w:widowControl w:val="0"/>
        <w:spacing w:before="120" w:after="0" w:line="240" w:lineRule="auto"/>
        <w:jc w:val="both"/>
        <w:rPr>
          <w:sz w:val="20"/>
          <w:szCs w:val="20"/>
        </w:rPr>
      </w:pPr>
    </w:p>
    <w:p w14:paraId="3C3C2CE7"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481" w:name="_Nákup_hmotného_a"/>
      <w:bookmarkStart w:id="482" w:name="_Finančný_prenájom_a"/>
      <w:bookmarkStart w:id="483" w:name="_Toc7078328"/>
      <w:bookmarkEnd w:id="481"/>
      <w:bookmarkEnd w:id="482"/>
      <w:r w:rsidRPr="00A374F2">
        <w:t>Finančný prenájom a operatívny nájom</w:t>
      </w:r>
      <w:bookmarkEnd w:id="483"/>
    </w:p>
    <w:p w14:paraId="6B936E36" w14:textId="77777777" w:rsidR="00552F07" w:rsidRPr="00D96C63" w:rsidRDefault="00552F07" w:rsidP="0092782B">
      <w:pPr>
        <w:widowControl w:val="0"/>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V oboch prípadoch prijímateľ predkladá aj ďalšiu podpornú dokumentáciu (napr. knihu jázd, prezenčné listiny </w:t>
      </w:r>
      <w:r w:rsidRPr="00D96C63">
        <w:rPr>
          <w:sz w:val="20"/>
          <w:szCs w:val="20"/>
        </w:rPr>
        <w:lastRenderedPageBreak/>
        <w:t>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92782B">
      <w:pPr>
        <w:widowControl w:val="0"/>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92782B">
      <w:pPr>
        <w:widowControl w:val="0"/>
        <w:spacing w:before="120" w:after="0" w:line="240" w:lineRule="auto"/>
        <w:jc w:val="both"/>
        <w:rPr>
          <w:sz w:val="20"/>
          <w:szCs w:val="20"/>
        </w:rPr>
      </w:pPr>
    </w:p>
    <w:p w14:paraId="660A9CEC"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484" w:name="_Toc441248649"/>
      <w:bookmarkStart w:id="485" w:name="_Toc441426437"/>
      <w:bookmarkStart w:id="486" w:name="_Toc441426980"/>
      <w:bookmarkStart w:id="487" w:name="_Toc441427804"/>
      <w:bookmarkStart w:id="488" w:name="_Toc441431430"/>
      <w:bookmarkStart w:id="489" w:name="_Toc441488821"/>
      <w:bookmarkStart w:id="490" w:name="_Odpisy,_režijné_náklady"/>
      <w:bookmarkStart w:id="491" w:name="_Toc441248650"/>
      <w:bookmarkStart w:id="492" w:name="_Toc441426438"/>
      <w:bookmarkStart w:id="493" w:name="_Toc441426981"/>
      <w:bookmarkStart w:id="494" w:name="_Toc441427805"/>
      <w:bookmarkStart w:id="495" w:name="_Toc441431431"/>
      <w:bookmarkStart w:id="496" w:name="_Toc441488822"/>
      <w:bookmarkStart w:id="497" w:name="_Toc441248683"/>
      <w:bookmarkStart w:id="498" w:name="_Toc441426471"/>
      <w:bookmarkStart w:id="499" w:name="_Toc441427014"/>
      <w:bookmarkStart w:id="500" w:name="_Toc441427838"/>
      <w:bookmarkStart w:id="501" w:name="_Toc441431464"/>
      <w:bookmarkStart w:id="502" w:name="_Toc441488855"/>
      <w:bookmarkStart w:id="503" w:name="_Osobné_výdavky_a_1"/>
      <w:bookmarkStart w:id="504" w:name="_Toc707832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A374F2">
        <w:t>Osobné výdavky a cestovné náhrady</w:t>
      </w:r>
      <w:bookmarkEnd w:id="504"/>
    </w:p>
    <w:p w14:paraId="40330045" w14:textId="77777777" w:rsidR="00C9133B" w:rsidRPr="00BD1811" w:rsidRDefault="00BD1811" w:rsidP="0092782B">
      <w:pPr>
        <w:widowControl w:val="0"/>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92782B">
      <w:pPr>
        <w:widowControl w:val="0"/>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5"/>
      </w:r>
    </w:p>
    <w:p w14:paraId="3E4B8322" w14:textId="77777777" w:rsidR="00552F07" w:rsidRPr="00A374F2" w:rsidRDefault="00552F07" w:rsidP="0092782B">
      <w:pPr>
        <w:widowControl w:val="0"/>
        <w:numPr>
          <w:ilvl w:val="0"/>
          <w:numId w:val="34"/>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6"/>
      </w:r>
    </w:p>
    <w:p w14:paraId="71F2751B" w14:textId="3082FC5E" w:rsidR="00552F07" w:rsidRPr="00084557"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7"/>
      </w:r>
      <w:r w:rsidRPr="00084557">
        <w:rPr>
          <w:sz w:val="20"/>
          <w:szCs w:val="20"/>
        </w:rPr>
        <w:t>,</w:t>
      </w:r>
    </w:p>
    <w:p w14:paraId="7D839121" w14:textId="77777777" w:rsidR="009B00B6" w:rsidRPr="00084557" w:rsidRDefault="009B00B6" w:rsidP="0092782B">
      <w:pPr>
        <w:widowControl w:val="0"/>
        <w:numPr>
          <w:ilvl w:val="0"/>
          <w:numId w:val="35"/>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8"/>
      </w:r>
      <w:r w:rsidRPr="00084557">
        <w:rPr>
          <w:sz w:val="20"/>
          <w:szCs w:val="20"/>
        </w:rPr>
        <w:t>,</w:t>
      </w:r>
    </w:p>
    <w:p w14:paraId="3B6396CD"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9"/>
      </w:r>
      <w:r w:rsidRPr="00A374F2">
        <w:rPr>
          <w:sz w:val="20"/>
          <w:szCs w:val="20"/>
        </w:rPr>
        <w:t xml:space="preserve">, </w:t>
      </w:r>
    </w:p>
    <w:p w14:paraId="769CFB07"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92782B">
      <w:pPr>
        <w:widowControl w:val="0"/>
        <w:numPr>
          <w:ilvl w:val="0"/>
          <w:numId w:val="35"/>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92782B">
      <w:pPr>
        <w:widowControl w:val="0"/>
        <w:numPr>
          <w:ilvl w:val="0"/>
          <w:numId w:val="35"/>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92782B">
      <w:pPr>
        <w:widowControl w:val="0"/>
        <w:numPr>
          <w:ilvl w:val="0"/>
          <w:numId w:val="34"/>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92782B">
      <w:pPr>
        <w:widowControl w:val="0"/>
        <w:numPr>
          <w:ilvl w:val="0"/>
          <w:numId w:val="36"/>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100"/>
      </w:r>
      <w:r w:rsidR="009B00B6" w:rsidRPr="00084557">
        <w:rPr>
          <w:sz w:val="20"/>
          <w:szCs w:val="20"/>
        </w:rPr>
        <w:t>,</w:t>
      </w:r>
    </w:p>
    <w:p w14:paraId="56E4BAFD" w14:textId="77777777" w:rsidR="00B71810" w:rsidRPr="00084557" w:rsidRDefault="009B00B6" w:rsidP="0092782B">
      <w:pPr>
        <w:widowControl w:val="0"/>
        <w:numPr>
          <w:ilvl w:val="0"/>
          <w:numId w:val="36"/>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01"/>
      </w:r>
      <w:r w:rsidRPr="00084557">
        <w:rPr>
          <w:sz w:val="20"/>
          <w:szCs w:val="20"/>
        </w:rPr>
        <w:t>,</w:t>
      </w:r>
    </w:p>
    <w:p w14:paraId="1FE65B5F" w14:textId="10E4939C" w:rsidR="00552F07" w:rsidRPr="00084557" w:rsidRDefault="00552F07" w:rsidP="0092782B">
      <w:pPr>
        <w:widowControl w:val="0"/>
        <w:numPr>
          <w:ilvl w:val="0"/>
          <w:numId w:val="36"/>
        </w:numPr>
        <w:spacing w:before="120" w:after="0" w:line="240" w:lineRule="auto"/>
        <w:ind w:left="851" w:hanging="284"/>
        <w:jc w:val="both"/>
        <w:rPr>
          <w:sz w:val="20"/>
          <w:szCs w:val="20"/>
        </w:rPr>
      </w:pPr>
      <w:r w:rsidRPr="00084557">
        <w:rPr>
          <w:sz w:val="20"/>
          <w:szCs w:val="20"/>
        </w:rPr>
        <w:t>pracovný výkaz</w:t>
      </w:r>
      <w:r w:rsidR="0022068F">
        <w:rPr>
          <w:sz w:val="20"/>
          <w:szCs w:val="20"/>
          <w:vertAlign w:val="superscript"/>
        </w:rPr>
        <w:t>101</w:t>
      </w:r>
      <w:r w:rsidRPr="00084557">
        <w:rPr>
          <w:sz w:val="20"/>
          <w:szCs w:val="20"/>
        </w:rPr>
        <w:t xml:space="preserve">, </w:t>
      </w:r>
    </w:p>
    <w:p w14:paraId="634C0EB8" w14:textId="77777777" w:rsidR="00552F07" w:rsidRPr="00A374F2" w:rsidRDefault="00552F07" w:rsidP="0092782B">
      <w:pPr>
        <w:widowControl w:val="0"/>
        <w:numPr>
          <w:ilvl w:val="0"/>
          <w:numId w:val="36"/>
        </w:numPr>
        <w:spacing w:before="120" w:after="0" w:line="240" w:lineRule="auto"/>
        <w:ind w:left="851" w:hanging="284"/>
        <w:jc w:val="both"/>
        <w:rPr>
          <w:sz w:val="20"/>
          <w:szCs w:val="20"/>
        </w:rPr>
      </w:pPr>
      <w:r w:rsidRPr="00084557">
        <w:rPr>
          <w:sz w:val="20"/>
          <w:szCs w:val="20"/>
        </w:rPr>
        <w:lastRenderedPageBreak/>
        <w:t>mzdový list, resp. výplatná páska</w:t>
      </w:r>
      <w:r w:rsidRPr="00A374F2">
        <w:rPr>
          <w:sz w:val="20"/>
          <w:szCs w:val="20"/>
        </w:rPr>
        <w:t>,</w:t>
      </w:r>
    </w:p>
    <w:p w14:paraId="77DDA66C" w14:textId="77777777" w:rsidR="00951D29" w:rsidRPr="00A374F2" w:rsidRDefault="00951D29" w:rsidP="0092782B">
      <w:pPr>
        <w:widowControl w:val="0"/>
        <w:numPr>
          <w:ilvl w:val="0"/>
          <w:numId w:val="36"/>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92782B">
      <w:pPr>
        <w:widowControl w:val="0"/>
        <w:numPr>
          <w:ilvl w:val="0"/>
          <w:numId w:val="36"/>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92782B">
      <w:pPr>
        <w:widowControl w:val="0"/>
        <w:numPr>
          <w:ilvl w:val="0"/>
          <w:numId w:val="36"/>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92782B">
      <w:pPr>
        <w:widowControl w:val="0"/>
        <w:numPr>
          <w:ilvl w:val="0"/>
          <w:numId w:val="36"/>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92782B">
      <w:pPr>
        <w:widowControl w:val="0"/>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92782B">
      <w:pPr>
        <w:widowControl w:val="0"/>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64879FCB" w:rsidR="00DB48DC" w:rsidRPr="00561DD3" w:rsidRDefault="0061080B" w:rsidP="0092782B">
      <w:pPr>
        <w:widowControl w:val="0"/>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w:t>
      </w:r>
      <w:del w:id="505" w:author="Uzivatel" w:date="2022-06-22T14:52:00Z">
        <w:r w:rsidR="00E33370" w:rsidDel="00BA59E9">
          <w:rPr>
            <w:sz w:val="20"/>
            <w:szCs w:val="20"/>
          </w:rPr>
          <w:delText xml:space="preserve"> </w:delText>
        </w:r>
        <w:r w:rsidR="00C95F62" w:rsidRPr="00C95F62" w:rsidDel="00BA59E9">
          <w:rPr>
            <w:sz w:val="20"/>
            <w:szCs w:val="20"/>
          </w:rPr>
          <w:delText>Je záväzné, aby opisy štátnozamestnaneckých miest, resp. pracovné náplne zamestnancov pracujúcich vo verejnom záujme obsahovali minimálne uvedené kľúčové činnosti pre konkrétnu štandardizovanú pracovnú pozíciu</w:delText>
        </w:r>
        <w:r w:rsidR="00C95F62" w:rsidDel="00BA59E9">
          <w:rPr>
            <w:sz w:val="20"/>
            <w:szCs w:val="20"/>
          </w:rPr>
          <w:delText xml:space="preserve"> administratívnej kapacity </w:delText>
        </w:r>
        <w:r w:rsidR="00863E7C" w:rsidDel="00BA59E9">
          <w:rPr>
            <w:sz w:val="20"/>
            <w:szCs w:val="20"/>
          </w:rPr>
          <w:delText>RO</w:delText>
        </w:r>
        <w:r w:rsidR="00C95F62" w:rsidDel="00BA59E9">
          <w:rPr>
            <w:sz w:val="20"/>
            <w:szCs w:val="20"/>
          </w:rPr>
          <w:delText xml:space="preserve"> v zmysle MP GAK č. 22.</w:delText>
        </w:r>
      </w:del>
      <w:r w:rsidR="00C95F62">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92782B">
      <w:pPr>
        <w:widowControl w:val="0"/>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92782B">
      <w:pPr>
        <w:widowControl w:val="0"/>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92782B">
      <w:pPr>
        <w:widowControl w:val="0"/>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92782B">
      <w:pPr>
        <w:widowControl w:val="0"/>
        <w:numPr>
          <w:ilvl w:val="0"/>
          <w:numId w:val="78"/>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92782B">
      <w:pPr>
        <w:widowControl w:val="0"/>
        <w:numPr>
          <w:ilvl w:val="0"/>
          <w:numId w:val="78"/>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92782B">
      <w:pPr>
        <w:widowControl w:val="0"/>
        <w:numPr>
          <w:ilvl w:val="0"/>
          <w:numId w:val="78"/>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92782B">
      <w:pPr>
        <w:widowControl w:val="0"/>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2"/>
      </w:r>
      <w:r w:rsidRPr="00D175BC">
        <w:rPr>
          <w:sz w:val="20"/>
          <w:szCs w:val="20"/>
        </w:rPr>
        <w:t>.</w:t>
      </w:r>
      <w:r w:rsidR="00937F15" w:rsidRPr="00D175BC">
        <w:rPr>
          <w:sz w:val="20"/>
          <w:szCs w:val="20"/>
        </w:rPr>
        <w:t xml:space="preserve"> </w:t>
      </w:r>
    </w:p>
    <w:p w14:paraId="5AB5A66A" w14:textId="77777777" w:rsidR="00CA1691" w:rsidRDefault="00552F07" w:rsidP="0092782B">
      <w:pPr>
        <w:widowControl w:val="0"/>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3"/>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4"/>
      </w:r>
      <w:r w:rsidRPr="00D175BC">
        <w:rPr>
          <w:sz w:val="20"/>
          <w:szCs w:val="20"/>
        </w:rPr>
        <w:t xml:space="preserve"> lektorom</w:t>
      </w:r>
      <w:r w:rsidRPr="00A374F2">
        <w:rPr>
          <w:sz w:val="20"/>
          <w:szCs w:val="20"/>
        </w:rPr>
        <w:t xml:space="preserve">, učiteľom, resp. osobou vykonávajúcou aktivitu a časový harmonogram </w:t>
      </w:r>
      <w:r w:rsidRPr="00A374F2">
        <w:rPr>
          <w:sz w:val="20"/>
          <w:szCs w:val="20"/>
        </w:rPr>
        <w:lastRenderedPageBreak/>
        <w:t>uskutočnenia jednotlivých aktivít (napr. prednášok, cvičení)</w:t>
      </w:r>
      <w:r w:rsidR="00950098" w:rsidRPr="00A374F2">
        <w:rPr>
          <w:rStyle w:val="Odkaznapoznmkupodiarou"/>
          <w:szCs w:val="20"/>
        </w:rPr>
        <w:footnoteReference w:id="105"/>
      </w:r>
      <w:r w:rsidRPr="00A374F2">
        <w:rPr>
          <w:sz w:val="20"/>
          <w:szCs w:val="20"/>
        </w:rPr>
        <w:t xml:space="preserve">. </w:t>
      </w:r>
    </w:p>
    <w:p w14:paraId="05BE204E" w14:textId="77777777" w:rsidR="00552F07" w:rsidRPr="003956AD" w:rsidRDefault="00552F07" w:rsidP="0092782B">
      <w:pPr>
        <w:widowControl w:val="0"/>
        <w:spacing w:before="120" w:after="0" w:line="240" w:lineRule="auto"/>
        <w:jc w:val="both"/>
        <w:rPr>
          <w:sz w:val="20"/>
          <w:szCs w:val="20"/>
        </w:rPr>
      </w:pPr>
      <w:r w:rsidRPr="00303684">
        <w:rPr>
          <w:b/>
          <w:u w:val="single"/>
        </w:rPr>
        <w:t>Pracovný výkaz</w:t>
      </w:r>
      <w:r w:rsidR="005258C0">
        <w:rPr>
          <w:rStyle w:val="Odkaznapoznmkupodiarou"/>
          <w:b/>
          <w:szCs w:val="20"/>
        </w:rPr>
        <w:footnoteReference w:id="106"/>
      </w:r>
      <w:r w:rsidRPr="001D7477">
        <w:rPr>
          <w:b/>
          <w:sz w:val="20"/>
          <w:szCs w:val="20"/>
        </w:rPr>
        <w:t xml:space="preserve"> </w:t>
      </w:r>
      <w:r w:rsidRPr="003956AD">
        <w:rPr>
          <w:sz w:val="20"/>
          <w:szCs w:val="20"/>
        </w:rPr>
        <w:t>obsahuje najmä:</w:t>
      </w:r>
    </w:p>
    <w:p w14:paraId="69EA041C"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92782B">
      <w:pPr>
        <w:widowControl w:val="0"/>
        <w:numPr>
          <w:ilvl w:val="0"/>
          <w:numId w:val="33"/>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7"/>
      </w:r>
      <w:r w:rsidRPr="00A374F2">
        <w:rPr>
          <w:sz w:val="20"/>
          <w:szCs w:val="20"/>
        </w:rPr>
        <w:t>,</w:t>
      </w:r>
    </w:p>
    <w:p w14:paraId="4EC74831" w14:textId="77777777" w:rsidR="00552F07" w:rsidRDefault="00552F07" w:rsidP="0092782B">
      <w:pPr>
        <w:widowControl w:val="0"/>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92782B">
      <w:pPr>
        <w:widowControl w:val="0"/>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92782B">
      <w:pPr>
        <w:widowControl w:val="0"/>
        <w:numPr>
          <w:ilvl w:val="0"/>
          <w:numId w:val="78"/>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92782B">
      <w:pPr>
        <w:widowControl w:val="0"/>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92782B">
      <w:pPr>
        <w:widowControl w:val="0"/>
        <w:numPr>
          <w:ilvl w:val="0"/>
          <w:numId w:val="78"/>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92782B">
      <w:pPr>
        <w:pStyle w:val="Bulletslevel1"/>
        <w:widowControl w:val="0"/>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92782B">
      <w:pPr>
        <w:pStyle w:val="Bulletslevel1"/>
        <w:widowControl w:val="0"/>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92782B">
      <w:pPr>
        <w:pStyle w:val="Bulletslevel1"/>
        <w:widowControl w:val="0"/>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4C802D7A" w:rsidR="005C012D" w:rsidRPr="00530F21" w:rsidRDefault="00BD1811" w:rsidP="0092782B">
      <w:pPr>
        <w:widowControl w:val="0"/>
        <w:numPr>
          <w:ilvl w:val="0"/>
          <w:numId w:val="78"/>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w:t>
      </w:r>
      <w:r w:rsidR="00863E7C" w:rsidRPr="00CD34A7">
        <w:rPr>
          <w:sz w:val="20"/>
        </w:rPr>
        <w:t xml:space="preserve">zamestnancov </w:t>
      </w:r>
      <w:r w:rsidR="00863E7C">
        <w:rPr>
          <w:sz w:val="20"/>
        </w:rPr>
        <w:t xml:space="preserve">vykonávajúcich podporné činnosti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8"/>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6CC16632" w:rsidR="00D41D9A" w:rsidRDefault="00BD1811" w:rsidP="0092782B">
      <w:pPr>
        <w:widowControl w:val="0"/>
        <w:numPr>
          <w:ilvl w:val="0"/>
          <w:numId w:val="78"/>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 xml:space="preserve">a zamestnancov </w:t>
      </w:r>
      <w:r w:rsidR="00863E7C">
        <w:rPr>
          <w:sz w:val="20"/>
        </w:rPr>
        <w:t xml:space="preserve">vykonávajúcich podporné činnosti </w:t>
      </w:r>
      <w:r w:rsidR="0047320F" w:rsidRPr="008F4E69">
        <w:rPr>
          <w:sz w:val="20"/>
        </w:rPr>
        <w:t>RO/SO/</w:t>
      </w:r>
      <w:r w:rsidR="00863E7C">
        <w:rPr>
          <w:sz w:val="20"/>
        </w:rPr>
        <w:t>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w:t>
      </w:r>
      <w:r w:rsidR="00D41D9A" w:rsidRPr="008F4E69">
        <w:rPr>
          <w:sz w:val="20"/>
        </w:rPr>
        <w:lastRenderedPageBreak/>
        <w:t xml:space="preserve">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863E7C">
        <w:rPr>
          <w:sz w:val="20"/>
        </w:rPr>
        <w:t> prípravou Programu Slovensko v r</w:t>
      </w:r>
      <w:r w:rsidR="001F2221" w:rsidRPr="001F2221">
        <w:rPr>
          <w:sz w:val="20"/>
        </w:rPr>
        <w:t>ámci programového obdobia 20</w:t>
      </w:r>
      <w:r w:rsidR="00863E7C">
        <w:rPr>
          <w:sz w:val="20"/>
        </w:rPr>
        <w:t>21</w:t>
      </w:r>
      <w:r w:rsidR="001F2221" w:rsidRPr="001F2221">
        <w:rPr>
          <w:sz w:val="20"/>
        </w:rPr>
        <w:t xml:space="preserve"> – 20</w:t>
      </w:r>
      <w:r w:rsidR="00863E7C">
        <w:rPr>
          <w:sz w:val="20"/>
        </w:rPr>
        <w:t>27</w:t>
      </w:r>
      <w:r w:rsidR="00D41D9A">
        <w:rPr>
          <w:sz w:val="20"/>
        </w:rPr>
        <w:t>:</w:t>
      </w:r>
    </w:p>
    <w:p w14:paraId="2B2B2DCD" w14:textId="77777777" w:rsidR="005E1BF4" w:rsidRDefault="00BD1811" w:rsidP="0092782B">
      <w:pPr>
        <w:widowControl w:val="0"/>
        <w:numPr>
          <w:ilvl w:val="0"/>
          <w:numId w:val="79"/>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92782B">
      <w:pPr>
        <w:widowControl w:val="0"/>
        <w:numPr>
          <w:ilvl w:val="0"/>
          <w:numId w:val="79"/>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9"/>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92782B">
      <w:pPr>
        <w:widowControl w:val="0"/>
        <w:numPr>
          <w:ilvl w:val="0"/>
          <w:numId w:val="78"/>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92782B">
      <w:pPr>
        <w:widowControl w:val="0"/>
        <w:numPr>
          <w:ilvl w:val="0"/>
          <w:numId w:val="78"/>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92782B">
      <w:pPr>
        <w:widowControl w:val="0"/>
        <w:numPr>
          <w:ilvl w:val="0"/>
          <w:numId w:val="78"/>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92782B">
      <w:pPr>
        <w:pStyle w:val="Bulletslevel1"/>
        <w:widowControl w:val="0"/>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92782B">
      <w:pPr>
        <w:pStyle w:val="Bulletslevel1"/>
        <w:widowControl w:val="0"/>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92782B">
      <w:pPr>
        <w:pStyle w:val="Bulletslevel1"/>
        <w:widowControl w:val="0"/>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92782B">
      <w:pPr>
        <w:widowControl w:val="0"/>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92782B">
      <w:pPr>
        <w:widowControl w:val="0"/>
        <w:spacing w:before="120" w:after="0" w:line="240" w:lineRule="auto"/>
        <w:jc w:val="both"/>
        <w:rPr>
          <w:sz w:val="20"/>
          <w:szCs w:val="20"/>
        </w:rPr>
      </w:pPr>
    </w:p>
    <w:p w14:paraId="30A9AFCA" w14:textId="77777777" w:rsidR="004E6449" w:rsidRPr="004E6449" w:rsidRDefault="004E6449" w:rsidP="0092782B">
      <w:pPr>
        <w:widowControl w:val="0"/>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92782B">
      <w:pPr>
        <w:widowControl w:val="0"/>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92782B">
      <w:pPr>
        <w:widowControl w:val="0"/>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cestovný lístok, palubný lístok</w:t>
      </w:r>
      <w:r w:rsidR="007D3CDC" w:rsidRPr="007D3CDC">
        <w:rPr>
          <w:sz w:val="20"/>
          <w:szCs w:val="20"/>
          <w:vertAlign w:val="superscript"/>
        </w:rPr>
        <w:footnoteReference w:id="110"/>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592164B9" w:rsidR="00552F07" w:rsidRDefault="00552F07" w:rsidP="0092782B">
      <w:pPr>
        <w:widowControl w:val="0"/>
        <w:numPr>
          <w:ilvl w:val="0"/>
          <w:numId w:val="37"/>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92782B">
      <w:pPr>
        <w:widowControl w:val="0"/>
        <w:numPr>
          <w:ilvl w:val="0"/>
          <w:numId w:val="37"/>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lastRenderedPageBreak/>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92782B">
      <w:pPr>
        <w:widowControl w:val="0"/>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92782B">
      <w:pPr>
        <w:widowControl w:val="0"/>
        <w:spacing w:before="120" w:after="0" w:line="240" w:lineRule="auto"/>
        <w:jc w:val="both"/>
        <w:rPr>
          <w:b/>
          <w:bCs/>
          <w:sz w:val="20"/>
          <w:szCs w:val="20"/>
        </w:rPr>
      </w:pPr>
    </w:p>
    <w:p w14:paraId="3F4DE6B6" w14:textId="77777777" w:rsidR="00833BEE" w:rsidRPr="00833BEE" w:rsidRDefault="00833BEE" w:rsidP="0092782B">
      <w:pPr>
        <w:widowControl w:val="0"/>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92782B">
      <w:pPr>
        <w:widowControl w:val="0"/>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92782B">
      <w:pPr>
        <w:widowControl w:val="0"/>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92782B">
      <w:pPr>
        <w:pStyle w:val="Default"/>
        <w:widowControl w:val="0"/>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92782B">
      <w:pPr>
        <w:widowControl w:val="0"/>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92782B">
      <w:pPr>
        <w:widowControl w:val="0"/>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92782B">
      <w:pPr>
        <w:pStyle w:val="Nadpis2"/>
        <w:keepNext w:val="0"/>
        <w:widowControl w:val="0"/>
        <w:numPr>
          <w:ilvl w:val="0"/>
          <w:numId w:val="0"/>
        </w:numPr>
        <w:spacing w:before="120" w:after="0"/>
        <w:rPr>
          <w:sz w:val="20"/>
          <w:szCs w:val="20"/>
        </w:rPr>
      </w:pPr>
      <w:bookmarkStart w:id="506" w:name="_Ostatné_výdavky_–"/>
      <w:bookmarkEnd w:id="506"/>
    </w:p>
    <w:p w14:paraId="547D1AB6"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507" w:name="_Ostatné_výdavky_–_2"/>
      <w:bookmarkStart w:id="508" w:name="_Toc7078330"/>
      <w:bookmarkEnd w:id="507"/>
      <w:r w:rsidRPr="00A374F2">
        <w:t>Ostatné výdavky – externé služby (outsourcing)</w:t>
      </w:r>
      <w:bookmarkEnd w:id="508"/>
    </w:p>
    <w:p w14:paraId="5E7699BF" w14:textId="77777777" w:rsidR="00552F07" w:rsidRPr="00A374F2" w:rsidRDefault="00552F07" w:rsidP="0092782B">
      <w:pPr>
        <w:widowControl w:val="0"/>
        <w:spacing w:before="120" w:after="0" w:line="240" w:lineRule="auto"/>
        <w:jc w:val="both"/>
        <w:rPr>
          <w:sz w:val="20"/>
          <w:szCs w:val="20"/>
        </w:rPr>
      </w:pPr>
      <w:r w:rsidRPr="00A374F2">
        <w:rPr>
          <w:sz w:val="20"/>
          <w:szCs w:val="20"/>
        </w:rPr>
        <w:lastRenderedPageBreak/>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11"/>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92782B">
      <w:pPr>
        <w:widowControl w:val="0"/>
        <w:numPr>
          <w:ilvl w:val="0"/>
          <w:numId w:val="38"/>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2"/>
      </w:r>
      <w:r w:rsidRPr="00282ED7">
        <w:rPr>
          <w:sz w:val="20"/>
          <w:szCs w:val="20"/>
        </w:rPr>
        <w:t>;</w:t>
      </w:r>
    </w:p>
    <w:p w14:paraId="06150BDF" w14:textId="795225E6"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3"/>
      </w:r>
      <w:r w:rsidRPr="00A374F2">
        <w:rPr>
          <w:sz w:val="20"/>
          <w:szCs w:val="20"/>
        </w:rPr>
        <w:t xml:space="preserve">, </w:t>
      </w:r>
    </w:p>
    <w:p w14:paraId="56528918"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92782B">
      <w:pPr>
        <w:widowControl w:val="0"/>
        <w:numPr>
          <w:ilvl w:val="0"/>
          <w:numId w:val="38"/>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92782B">
      <w:pPr>
        <w:widowControl w:val="0"/>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92782B">
      <w:pPr>
        <w:widowControl w:val="0"/>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92782B">
      <w:pPr>
        <w:widowControl w:val="0"/>
        <w:spacing w:before="120" w:after="0" w:line="240" w:lineRule="auto"/>
        <w:jc w:val="both"/>
        <w:rPr>
          <w:sz w:val="20"/>
          <w:szCs w:val="20"/>
        </w:rPr>
      </w:pPr>
    </w:p>
    <w:p w14:paraId="59C593E9"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509" w:name="_Finančné_výdavky_a"/>
      <w:bookmarkStart w:id="510" w:name="_Toc7078331"/>
      <w:bookmarkEnd w:id="509"/>
      <w:r w:rsidRPr="00A374F2">
        <w:t>Finančné výdavky a</w:t>
      </w:r>
      <w:r w:rsidR="00A7280F">
        <w:rPr>
          <w:lang w:val="sk-SK"/>
        </w:rPr>
        <w:t xml:space="preserve"> </w:t>
      </w:r>
      <w:r w:rsidRPr="00A374F2">
        <w:t>poplatky</w:t>
      </w:r>
      <w:bookmarkEnd w:id="510"/>
    </w:p>
    <w:p w14:paraId="0BC835C1"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92782B">
      <w:pPr>
        <w:widowControl w:val="0"/>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 xml:space="preserve">pri preukazovaní správnych poplatkov za nákup papierových/elektronických kolkov je potrebné doložiť čo najreálnejšie podklady, ktoré zdokumentujú skutočné vynaloženie kolkov na predmetný účel (napr. </w:t>
      </w:r>
      <w:r w:rsidRPr="00A374F2">
        <w:rPr>
          <w:rFonts w:cs="Calibri"/>
          <w:sz w:val="20"/>
          <w:szCs w:val="20"/>
        </w:rPr>
        <w:lastRenderedPageBreak/>
        <w:t>žiadosť, ktorej prílohou sú kolky/ rozhodnutie, na ktorom sú kolky nalepené a pod.);</w:t>
      </w:r>
    </w:p>
    <w:p w14:paraId="5C2A8D0B"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92782B">
      <w:pPr>
        <w:widowControl w:val="0"/>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92782B">
      <w:pPr>
        <w:widowControl w:val="0"/>
        <w:spacing w:before="120" w:after="0" w:line="240" w:lineRule="auto"/>
        <w:jc w:val="both"/>
        <w:rPr>
          <w:sz w:val="20"/>
          <w:szCs w:val="20"/>
        </w:rPr>
      </w:pPr>
    </w:p>
    <w:p w14:paraId="62B654BD" w14:textId="77777777" w:rsidR="006A34C9" w:rsidRPr="00A374F2" w:rsidRDefault="006A34C9" w:rsidP="0092782B">
      <w:pPr>
        <w:pStyle w:val="Nadpis2"/>
        <w:keepNext w:val="0"/>
        <w:widowControl w:val="0"/>
        <w:tabs>
          <w:tab w:val="clear" w:pos="2128"/>
          <w:tab w:val="num" w:pos="567"/>
        </w:tabs>
        <w:spacing w:before="120" w:after="0"/>
        <w:ind w:left="567" w:hanging="567"/>
      </w:pPr>
      <w:bookmarkStart w:id="511" w:name="_Stavebný_dozor,_vypracovanie"/>
      <w:bookmarkStart w:id="512" w:name="_Dodatočné_výdavky"/>
      <w:bookmarkStart w:id="513" w:name="_Toc7078332"/>
      <w:bookmarkEnd w:id="511"/>
      <w:bookmarkEnd w:id="512"/>
      <w:r w:rsidRPr="00A374F2">
        <w:t>Dodatočné výdavky</w:t>
      </w:r>
      <w:bookmarkEnd w:id="513"/>
    </w:p>
    <w:p w14:paraId="07FA6E5F" w14:textId="77777777" w:rsidR="0029385C" w:rsidRDefault="0029385C" w:rsidP="0092782B">
      <w:pPr>
        <w:widowControl w:val="0"/>
        <w:spacing w:before="120" w:after="0" w:line="240" w:lineRule="auto"/>
        <w:jc w:val="both"/>
        <w:rPr>
          <w:ins w:id="514" w:author="OKMP" w:date="2022-11-09T08:20:00Z"/>
          <w:rFonts w:cs="Calibri"/>
          <w:sz w:val="20"/>
          <w:szCs w:val="20"/>
        </w:rPr>
      </w:pPr>
      <w:ins w:id="515" w:author="OKMP" w:date="2022-11-09T08:20:00Z">
        <w:r>
          <w:rPr>
            <w:rFonts w:cs="Calibri"/>
            <w:b/>
            <w:sz w:val="20"/>
            <w:szCs w:val="20"/>
          </w:rPr>
          <w:t xml:space="preserve">Dodatočné výdavky </w:t>
        </w:r>
        <w:r w:rsidRPr="0086720E">
          <w:rPr>
            <w:rFonts w:cs="Calibri"/>
            <w:sz w:val="20"/>
            <w:szCs w:val="20"/>
          </w:rPr>
          <w:t>sú oprávnené</w:t>
        </w:r>
        <w:r>
          <w:rPr>
            <w:rFonts w:cs="Calibri"/>
            <w:sz w:val="20"/>
            <w:szCs w:val="20"/>
          </w:rPr>
          <w:t>:</w:t>
        </w:r>
        <w:r w:rsidRPr="0086720E">
          <w:rPr>
            <w:rFonts w:cs="Calibri"/>
            <w:sz w:val="20"/>
            <w:szCs w:val="20"/>
          </w:rPr>
          <w:t xml:space="preserve"> </w:t>
        </w:r>
      </w:ins>
    </w:p>
    <w:p w14:paraId="2D68EE62" w14:textId="0DE6A5D4" w:rsidR="0029385C" w:rsidRPr="0086720E" w:rsidRDefault="0029385C" w:rsidP="0092782B">
      <w:pPr>
        <w:widowControl w:val="0"/>
        <w:numPr>
          <w:ilvl w:val="0"/>
          <w:numId w:val="98"/>
        </w:numPr>
        <w:spacing w:before="120" w:after="0" w:line="240" w:lineRule="auto"/>
        <w:jc w:val="both"/>
        <w:rPr>
          <w:ins w:id="516" w:author="OKMP" w:date="2022-11-09T08:20:00Z"/>
          <w:rFonts w:cs="Calibri"/>
          <w:b/>
          <w:sz w:val="20"/>
          <w:szCs w:val="20"/>
        </w:rPr>
      </w:pPr>
      <w:ins w:id="517" w:author="OKMP" w:date="2022-11-09T08:20:00Z">
        <w:r w:rsidRPr="0086720E">
          <w:rPr>
            <w:rFonts w:cs="Calibri"/>
            <w:sz w:val="20"/>
            <w:szCs w:val="20"/>
          </w:rPr>
          <w:t xml:space="preserve">na </w:t>
        </w:r>
        <w:r w:rsidRPr="0086720E">
          <w:rPr>
            <w:rFonts w:cs="Calibri"/>
            <w:b/>
            <w:sz w:val="20"/>
            <w:szCs w:val="20"/>
          </w:rPr>
          <w:t>financovanie z</w:t>
        </w:r>
        <w:r>
          <w:rPr>
            <w:rFonts w:cs="Calibri"/>
            <w:b/>
            <w:sz w:val="20"/>
            <w:szCs w:val="20"/>
          </w:rPr>
          <w:t xml:space="preserve"> hlavných aktivít projektu </w:t>
        </w:r>
        <w:del w:id="518" w:author="Zelinová, Daniela" w:date="2022-11-10T08:26:00Z">
          <w:r w:rsidDel="00335510">
            <w:rPr>
              <w:rFonts w:cs="Calibri"/>
              <w:b/>
              <w:sz w:val="20"/>
              <w:szCs w:val="20"/>
            </w:rPr>
            <w:delText>(mimo rezervy na nepredvídané výdavky)</w:delText>
          </w:r>
        </w:del>
        <w:r>
          <w:rPr>
            <w:rFonts w:cs="Calibri"/>
            <w:b/>
            <w:sz w:val="20"/>
            <w:szCs w:val="20"/>
          </w:rPr>
          <w:t xml:space="preserve"> - </w:t>
        </w:r>
        <w:r w:rsidRPr="00D22B76">
          <w:rPr>
            <w:rFonts w:cs="Calibri"/>
            <w:sz w:val="20"/>
            <w:szCs w:val="20"/>
          </w:rPr>
          <w:t>zmena zmluvy</w:t>
        </w:r>
        <w:r>
          <w:rPr>
            <w:rFonts w:cs="Calibri"/>
            <w:b/>
            <w:sz w:val="20"/>
            <w:szCs w:val="20"/>
          </w:rPr>
          <w:t xml:space="preserve"> </w:t>
        </w:r>
        <w:r w:rsidRPr="003D3164">
          <w:rPr>
            <w:rFonts w:cs="Calibri"/>
            <w:sz w:val="20"/>
            <w:szCs w:val="20"/>
          </w:rPr>
          <w:t xml:space="preserve">podľa </w:t>
        </w:r>
        <w:r w:rsidRPr="00D22B76">
          <w:rPr>
            <w:rFonts w:cs="Calibri"/>
            <w:b/>
            <w:sz w:val="20"/>
            <w:szCs w:val="20"/>
          </w:rPr>
          <w:t xml:space="preserve">§ 18 ods. 1 písm. </w:t>
        </w:r>
        <w:r>
          <w:rPr>
            <w:rFonts w:cs="Calibri"/>
            <w:b/>
            <w:sz w:val="20"/>
            <w:szCs w:val="20"/>
          </w:rPr>
          <w:t>a</w:t>
        </w:r>
        <w:r w:rsidRPr="00D22B76">
          <w:rPr>
            <w:rFonts w:cs="Calibri"/>
            <w:b/>
            <w:sz w:val="20"/>
            <w:szCs w:val="20"/>
          </w:rPr>
          <w:t>)</w:t>
        </w:r>
        <w:r>
          <w:rPr>
            <w:rFonts w:cs="Calibri"/>
            <w:b/>
            <w:sz w:val="20"/>
            <w:szCs w:val="20"/>
          </w:rPr>
          <w:t xml:space="preserve"> alebo b)</w:t>
        </w:r>
        <w:r w:rsidRPr="00D22B76">
          <w:rPr>
            <w:rFonts w:cs="Calibri"/>
            <w:b/>
            <w:sz w:val="20"/>
            <w:szCs w:val="20"/>
          </w:rPr>
          <w:t xml:space="preserve"> zákona č. 343/2015</w:t>
        </w:r>
        <w:r w:rsidRPr="003D3164">
          <w:rPr>
            <w:rFonts w:cs="Calibri"/>
            <w:sz w:val="20"/>
            <w:szCs w:val="20"/>
          </w:rPr>
          <w:t xml:space="preserve"> Z. z. o verejnom obstarávaní a o zmene a doplnení niektorých zákonov</w:t>
        </w:r>
        <w:r w:rsidRPr="0086720E">
          <w:rPr>
            <w:rFonts w:cs="Calibri"/>
            <w:sz w:val="20"/>
            <w:szCs w:val="20"/>
          </w:rPr>
          <w:t>, ak spĺňajú pravidlá oprávnenosti pre financovanie DV</w:t>
        </w:r>
      </w:ins>
      <w:ins w:id="519" w:author="OKMP" w:date="2022-11-22T11:31:00Z">
        <w:r w:rsidR="00AE064B">
          <w:rPr>
            <w:rFonts w:cs="Calibri"/>
            <w:sz w:val="20"/>
            <w:szCs w:val="20"/>
          </w:rPr>
          <w:t>.</w:t>
        </w:r>
      </w:ins>
      <w:ins w:id="520" w:author="OKMP" w:date="2022-11-09T08:20:00Z">
        <w:r w:rsidRPr="0086720E">
          <w:rPr>
            <w:rFonts w:cs="Calibri"/>
            <w:sz w:val="20"/>
            <w:szCs w:val="20"/>
          </w:rPr>
          <w:t xml:space="preserve"> </w:t>
        </w:r>
      </w:ins>
      <w:ins w:id="521" w:author="Zelinová, Daniela" w:date="2022-11-10T08:27:00Z">
        <w:del w:id="522" w:author="OKMP" w:date="2022-11-22T11:32:00Z">
          <w:r w:rsidR="00335510" w:rsidDel="00AE064B">
            <w:rPr>
              <w:rFonts w:cs="Calibri"/>
              <w:sz w:val="20"/>
              <w:szCs w:val="20"/>
            </w:rPr>
            <w:delText>aj n</w:delText>
          </w:r>
        </w:del>
      </w:ins>
      <w:ins w:id="523" w:author="OKMP" w:date="2022-11-22T11:34:00Z">
        <w:r w:rsidR="00A6690F">
          <w:rPr>
            <w:rFonts w:cs="Calibri"/>
            <w:sz w:val="20"/>
            <w:szCs w:val="20"/>
          </w:rPr>
          <w:t>F</w:t>
        </w:r>
      </w:ins>
      <w:ins w:id="524" w:author="Zelinová, Daniela" w:date="2022-11-10T08:27:00Z">
        <w:del w:id="525" w:author="OKMP" w:date="2022-11-22T11:34:00Z">
          <w:r w:rsidR="00335510" w:rsidDel="00A6690F">
            <w:rPr>
              <w:rFonts w:cs="Calibri"/>
              <w:sz w:val="20"/>
              <w:szCs w:val="20"/>
            </w:rPr>
            <w:delText>a f</w:delText>
          </w:r>
        </w:del>
        <w:r w:rsidR="00335510">
          <w:rPr>
            <w:rFonts w:cs="Calibri"/>
            <w:sz w:val="20"/>
            <w:szCs w:val="20"/>
          </w:rPr>
          <w:t>inancova</w:t>
        </w:r>
      </w:ins>
      <w:ins w:id="526" w:author="OKMP" w:date="2022-11-22T11:34:00Z">
        <w:r w:rsidR="00A6690F">
          <w:rPr>
            <w:rFonts w:cs="Calibri"/>
            <w:sz w:val="20"/>
            <w:szCs w:val="20"/>
          </w:rPr>
          <w:t>ť</w:t>
        </w:r>
      </w:ins>
      <w:ins w:id="527" w:author="Zelinová, Daniela" w:date="2022-11-10T08:27:00Z">
        <w:del w:id="528" w:author="OKMP" w:date="2022-11-22T11:34:00Z">
          <w:r w:rsidR="00335510" w:rsidDel="00A6690F">
            <w:rPr>
              <w:rFonts w:cs="Calibri"/>
              <w:sz w:val="20"/>
              <w:szCs w:val="20"/>
            </w:rPr>
            <w:delText>nie</w:delText>
          </w:r>
        </w:del>
        <w:r w:rsidR="00335510">
          <w:rPr>
            <w:rFonts w:cs="Calibri"/>
            <w:sz w:val="20"/>
            <w:szCs w:val="20"/>
          </w:rPr>
          <w:t xml:space="preserve"> </w:t>
        </w:r>
      </w:ins>
      <w:ins w:id="529" w:author="Zelinová, Daniela" w:date="2022-11-10T08:28:00Z">
        <w:del w:id="530" w:author="OKMP" w:date="2022-11-22T11:32:00Z">
          <w:r w:rsidR="00335510" w:rsidDel="00AE064B">
            <w:rPr>
              <w:rFonts w:cs="Calibri"/>
              <w:sz w:val="20"/>
              <w:szCs w:val="20"/>
            </w:rPr>
            <w:delText xml:space="preserve"> </w:delText>
          </w:r>
        </w:del>
        <w:r w:rsidR="00335510">
          <w:rPr>
            <w:rFonts w:cs="Calibri"/>
            <w:sz w:val="20"/>
            <w:szCs w:val="20"/>
          </w:rPr>
          <w:t>z </w:t>
        </w:r>
        <w:r w:rsidR="00335510" w:rsidRPr="00A6690F">
          <w:rPr>
            <w:rFonts w:cs="Calibri"/>
            <w:b/>
            <w:sz w:val="20"/>
            <w:szCs w:val="20"/>
          </w:rPr>
          <w:t>hlavných aktivít projektu</w:t>
        </w:r>
        <w:r w:rsidR="00335510">
          <w:rPr>
            <w:rFonts w:cs="Calibri"/>
            <w:sz w:val="20"/>
            <w:szCs w:val="20"/>
          </w:rPr>
          <w:t xml:space="preserve"> </w:t>
        </w:r>
        <w:del w:id="531" w:author="OKMP" w:date="2022-11-22T11:34:00Z">
          <w:r w:rsidR="00335510" w:rsidDel="00A6690F">
            <w:rPr>
              <w:rFonts w:cs="Calibri"/>
              <w:sz w:val="20"/>
              <w:szCs w:val="20"/>
            </w:rPr>
            <w:delText xml:space="preserve">na </w:delText>
          </w:r>
        </w:del>
      </w:ins>
      <w:ins w:id="532" w:author="OKMP" w:date="2022-11-22T11:34:00Z">
        <w:r w:rsidR="00A6690F">
          <w:rPr>
            <w:rFonts w:cs="Calibri"/>
            <w:sz w:val="20"/>
            <w:szCs w:val="20"/>
          </w:rPr>
          <w:t xml:space="preserve">je možné aj </w:t>
        </w:r>
      </w:ins>
      <w:ins w:id="533" w:author="Zelinová, Daniela" w:date="2022-11-10T08:28:00Z">
        <w:r w:rsidR="00335510" w:rsidRPr="00A6690F">
          <w:rPr>
            <w:rFonts w:cs="Calibri"/>
            <w:b/>
            <w:sz w:val="20"/>
            <w:szCs w:val="20"/>
          </w:rPr>
          <w:t>nepredvídan</w:t>
        </w:r>
      </w:ins>
      <w:ins w:id="534" w:author="Zelinová, Daniela" w:date="2022-11-10T08:30:00Z">
        <w:r w:rsidR="00335510" w:rsidRPr="00A6690F">
          <w:rPr>
            <w:rFonts w:cs="Calibri"/>
            <w:b/>
            <w:sz w:val="20"/>
            <w:szCs w:val="20"/>
          </w:rPr>
          <w:t>é</w:t>
        </w:r>
      </w:ins>
      <w:ins w:id="535" w:author="Zelinová, Daniela" w:date="2022-11-10T08:28:00Z">
        <w:r w:rsidR="00335510" w:rsidRPr="00A6690F">
          <w:rPr>
            <w:rFonts w:cs="Calibri"/>
            <w:b/>
            <w:sz w:val="20"/>
            <w:szCs w:val="20"/>
          </w:rPr>
          <w:t xml:space="preserve"> výdavk</w:t>
        </w:r>
      </w:ins>
      <w:ins w:id="536" w:author="Zelinová, Daniela" w:date="2022-11-10T08:30:00Z">
        <w:r w:rsidR="00335510" w:rsidRPr="00A6690F">
          <w:rPr>
            <w:rFonts w:cs="Calibri"/>
            <w:b/>
            <w:sz w:val="20"/>
            <w:szCs w:val="20"/>
          </w:rPr>
          <w:t>y</w:t>
        </w:r>
      </w:ins>
      <w:ins w:id="537" w:author="Zelinová, Daniela" w:date="2022-11-10T08:28:00Z">
        <w:r w:rsidR="00335510">
          <w:rPr>
            <w:rFonts w:cs="Calibri"/>
            <w:sz w:val="20"/>
            <w:szCs w:val="20"/>
          </w:rPr>
          <w:t xml:space="preserve"> </w:t>
        </w:r>
      </w:ins>
      <w:ins w:id="538" w:author="OKMP" w:date="2022-11-22T11:34:00Z">
        <w:r w:rsidR="00A6690F">
          <w:rPr>
            <w:rFonts w:cs="Calibri"/>
            <w:sz w:val="20"/>
            <w:szCs w:val="20"/>
          </w:rPr>
          <w:t>(</w:t>
        </w:r>
        <w:r w:rsidR="00A6690F" w:rsidRPr="00A6690F">
          <w:rPr>
            <w:rFonts w:cs="Calibri"/>
            <w:sz w:val="20"/>
            <w:szCs w:val="20"/>
          </w:rPr>
          <w:t>podľa § 18 ods. 1 písm. c) zákona č. 343/2015</w:t>
        </w:r>
        <w:r w:rsidR="00A6690F" w:rsidRPr="003D3164">
          <w:rPr>
            <w:rFonts w:cs="Calibri"/>
            <w:sz w:val="20"/>
            <w:szCs w:val="20"/>
          </w:rPr>
          <w:t xml:space="preserve"> Z. z. o verejnom obstarávaní</w:t>
        </w:r>
        <w:r w:rsidR="00A6690F">
          <w:rPr>
            <w:rFonts w:cs="Calibri"/>
            <w:sz w:val="20"/>
            <w:szCs w:val="20"/>
          </w:rPr>
          <w:t xml:space="preserve">), </w:t>
        </w:r>
      </w:ins>
      <w:ins w:id="539" w:author="Zelinová, Daniela" w:date="2022-11-10T08:28:00Z">
        <w:del w:id="540" w:author="OKMP" w:date="2022-11-22T11:34:00Z">
          <w:r w:rsidR="00335510" w:rsidDel="00A6690F">
            <w:rPr>
              <w:rFonts w:cs="Calibri"/>
              <w:sz w:val="20"/>
              <w:szCs w:val="20"/>
            </w:rPr>
            <w:delText>uveden</w:delText>
          </w:r>
        </w:del>
      </w:ins>
      <w:ins w:id="541" w:author="Zelinová, Daniela" w:date="2022-11-10T08:30:00Z">
        <w:del w:id="542" w:author="OKMP" w:date="2022-11-22T11:34:00Z">
          <w:r w:rsidR="00335510" w:rsidDel="00A6690F">
            <w:rPr>
              <w:rFonts w:cs="Calibri"/>
              <w:sz w:val="20"/>
              <w:szCs w:val="20"/>
            </w:rPr>
            <w:delText>é</w:delText>
          </w:r>
        </w:del>
      </w:ins>
      <w:ins w:id="543" w:author="Zelinová, Daniela" w:date="2022-11-10T08:28:00Z">
        <w:del w:id="544" w:author="OKMP" w:date="2022-11-22T11:34:00Z">
          <w:r w:rsidR="00335510" w:rsidDel="00A6690F">
            <w:rPr>
              <w:rFonts w:cs="Calibri"/>
              <w:sz w:val="20"/>
              <w:szCs w:val="20"/>
            </w:rPr>
            <w:delText xml:space="preserve"> pod </w:delText>
          </w:r>
        </w:del>
      </w:ins>
      <w:ins w:id="545" w:author="Zelinová, Daniela" w:date="2022-11-10T08:26:00Z">
        <w:del w:id="546" w:author="OKMP" w:date="2022-11-22T11:34:00Z">
          <w:r w:rsidR="00335510" w:rsidDel="00A6690F">
            <w:rPr>
              <w:rFonts w:cs="Calibri"/>
              <w:sz w:val="20"/>
              <w:szCs w:val="20"/>
            </w:rPr>
            <w:delText>písm. b</w:delText>
          </w:r>
        </w:del>
      </w:ins>
      <w:ins w:id="547" w:author="Zelinová, Daniela" w:date="2022-11-10T08:27:00Z">
        <w:del w:id="548" w:author="OKMP" w:date="2022-11-22T11:34:00Z">
          <w:r w:rsidR="00335510" w:rsidDel="00A6690F">
            <w:rPr>
              <w:rFonts w:cs="Calibri"/>
              <w:sz w:val="20"/>
              <w:szCs w:val="20"/>
            </w:rPr>
            <w:delText xml:space="preserve">) </w:delText>
          </w:r>
        </w:del>
      </w:ins>
      <w:ins w:id="549" w:author="Zelinová, Daniela" w:date="2022-11-10T08:29:00Z">
        <w:del w:id="550" w:author="OKMP" w:date="2022-11-22T11:34:00Z">
          <w:r w:rsidR="00335510" w:rsidDel="00A6690F">
            <w:rPr>
              <w:rFonts w:cs="Calibri"/>
              <w:sz w:val="20"/>
              <w:szCs w:val="20"/>
            </w:rPr>
            <w:delText>(</w:delText>
          </w:r>
        </w:del>
        <w:r w:rsidR="00335510">
          <w:rPr>
            <w:rFonts w:cs="Calibri"/>
            <w:sz w:val="20"/>
            <w:szCs w:val="20"/>
          </w:rPr>
          <w:t xml:space="preserve">t.j. platí pre prípad, že v projekte </w:t>
        </w:r>
      </w:ins>
      <w:ins w:id="551" w:author="Zelinová, Daniela" w:date="2022-11-10T08:30:00Z">
        <w:r w:rsidR="00335510">
          <w:rPr>
            <w:rFonts w:cs="Calibri"/>
            <w:sz w:val="20"/>
            <w:szCs w:val="20"/>
          </w:rPr>
          <w:t xml:space="preserve">nie je </w:t>
        </w:r>
      </w:ins>
      <w:ins w:id="552" w:author="Zelinová, Daniela" w:date="2022-11-10T08:29:00Z">
        <w:r w:rsidR="00335510">
          <w:rPr>
            <w:rFonts w:cs="Calibri"/>
            <w:sz w:val="20"/>
            <w:szCs w:val="20"/>
          </w:rPr>
          <w:t>rezerva pre nepredvída</w:t>
        </w:r>
      </w:ins>
      <w:ins w:id="553" w:author="Zelinová, Daniela" w:date="2022-11-10T08:30:00Z">
        <w:r w:rsidR="00335510">
          <w:rPr>
            <w:rFonts w:cs="Calibri"/>
            <w:sz w:val="20"/>
            <w:szCs w:val="20"/>
          </w:rPr>
          <w:t xml:space="preserve">né </w:t>
        </w:r>
      </w:ins>
      <w:ins w:id="554" w:author="Zelinová, Daniela" w:date="2022-11-10T08:29:00Z">
        <w:r w:rsidR="00335510">
          <w:rPr>
            <w:rFonts w:cs="Calibri"/>
            <w:sz w:val="20"/>
            <w:szCs w:val="20"/>
          </w:rPr>
          <w:t>výdavky</w:t>
        </w:r>
      </w:ins>
      <w:ins w:id="555" w:author="Zelinová, Daniela" w:date="2022-11-10T08:30:00Z">
        <w:del w:id="556" w:author="OKMP" w:date="2022-11-22T11:34:00Z">
          <w:r w:rsidR="00335510" w:rsidDel="00A6690F">
            <w:rPr>
              <w:rFonts w:cs="Calibri"/>
              <w:sz w:val="20"/>
              <w:szCs w:val="20"/>
            </w:rPr>
            <w:delText>)</w:delText>
          </w:r>
        </w:del>
      </w:ins>
      <w:ins w:id="557" w:author="OKMP" w:date="2022-11-22T11:34:00Z">
        <w:r w:rsidR="00A6690F">
          <w:rPr>
            <w:rFonts w:cs="Calibri"/>
            <w:sz w:val="20"/>
            <w:szCs w:val="20"/>
          </w:rPr>
          <w:t>,</w:t>
        </w:r>
      </w:ins>
    </w:p>
    <w:p w14:paraId="2D8DDE19" w14:textId="77777777" w:rsidR="0029385C" w:rsidRDefault="0029385C" w:rsidP="0092782B">
      <w:pPr>
        <w:widowControl w:val="0"/>
        <w:numPr>
          <w:ilvl w:val="0"/>
          <w:numId w:val="98"/>
        </w:numPr>
        <w:spacing w:before="120" w:after="0" w:line="240" w:lineRule="auto"/>
        <w:jc w:val="both"/>
        <w:rPr>
          <w:ins w:id="558" w:author="OKMP" w:date="2022-11-09T08:20:00Z"/>
          <w:rFonts w:cs="Calibri"/>
          <w:b/>
          <w:sz w:val="20"/>
          <w:szCs w:val="20"/>
        </w:rPr>
      </w:pPr>
      <w:ins w:id="559" w:author="OKMP" w:date="2022-11-09T08:20:00Z">
        <w:r>
          <w:rPr>
            <w:rFonts w:cs="Calibri"/>
            <w:sz w:val="20"/>
            <w:szCs w:val="20"/>
          </w:rPr>
          <w:t xml:space="preserve">na </w:t>
        </w:r>
        <w:r w:rsidRPr="0086720E">
          <w:rPr>
            <w:rFonts w:cs="Calibri"/>
            <w:b/>
            <w:sz w:val="20"/>
            <w:szCs w:val="20"/>
          </w:rPr>
          <w:t>financovanie z rezervy na nepredvídané výdavky</w:t>
        </w:r>
        <w:r>
          <w:rPr>
            <w:rFonts w:cs="Calibri"/>
            <w:b/>
            <w:sz w:val="20"/>
            <w:szCs w:val="20"/>
          </w:rPr>
          <w:t xml:space="preserve"> - </w:t>
        </w:r>
        <w:r w:rsidRPr="00D22B76">
          <w:rPr>
            <w:rFonts w:cs="Calibri"/>
            <w:sz w:val="20"/>
            <w:szCs w:val="20"/>
          </w:rPr>
          <w:t>zmena zmluvy</w:t>
        </w:r>
        <w:r>
          <w:rPr>
            <w:rFonts w:cs="Calibri"/>
            <w:b/>
            <w:sz w:val="20"/>
            <w:szCs w:val="20"/>
          </w:rPr>
          <w:t xml:space="preserve"> </w:t>
        </w:r>
        <w:r w:rsidRPr="003D3164">
          <w:rPr>
            <w:rFonts w:cs="Calibri"/>
            <w:sz w:val="20"/>
            <w:szCs w:val="20"/>
          </w:rPr>
          <w:t xml:space="preserve">podľa </w:t>
        </w:r>
        <w:r w:rsidRPr="00D22B76">
          <w:rPr>
            <w:rFonts w:cs="Calibri"/>
            <w:b/>
            <w:sz w:val="20"/>
            <w:szCs w:val="20"/>
          </w:rPr>
          <w:t>§ 18 ods. 1 písm. c) zákona č. 343/2015</w:t>
        </w:r>
        <w:r w:rsidRPr="003D3164">
          <w:rPr>
            <w:rFonts w:cs="Calibri"/>
            <w:sz w:val="20"/>
            <w:szCs w:val="20"/>
          </w:rPr>
          <w:t xml:space="preserve"> Z. z. o verejnom obstarávaní a o zmene a doplnení niektorých zákonov</w:t>
        </w:r>
        <w:r>
          <w:rPr>
            <w:rFonts w:cs="Calibri"/>
            <w:sz w:val="20"/>
            <w:szCs w:val="20"/>
          </w:rPr>
          <w:t xml:space="preserve">, ak </w:t>
        </w:r>
        <w:r w:rsidRPr="0086720E">
          <w:rPr>
            <w:rFonts w:cs="Calibri"/>
            <w:sz w:val="20"/>
            <w:szCs w:val="20"/>
          </w:rPr>
          <w:t>spĺňajú pravidlá oprávnenosti pre financovanie</w:t>
        </w:r>
        <w:r>
          <w:rPr>
            <w:rFonts w:cs="Calibri"/>
            <w:sz w:val="20"/>
            <w:szCs w:val="20"/>
          </w:rPr>
          <w:t xml:space="preserve"> DV a kritérium nepredvídateľnosti.</w:t>
        </w:r>
      </w:ins>
    </w:p>
    <w:p w14:paraId="07DDB0E1" w14:textId="7CC993D9" w:rsidR="00F42F06" w:rsidRDefault="00F42F06" w:rsidP="0092782B">
      <w:pPr>
        <w:widowControl w:val="0"/>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221B5F31"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w:t>
      </w:r>
      <w:ins w:id="560" w:author="OKMP" w:date="2022-11-09T08:20:00Z">
        <w:r w:rsidR="0029385C" w:rsidRPr="0029385C">
          <w:rPr>
            <w:rFonts w:cs="Calibri"/>
            <w:sz w:val="20"/>
            <w:szCs w:val="20"/>
            <w:lang w:eastAsia="sk-SK"/>
          </w:rPr>
          <w:t xml:space="preserve"> </w:t>
        </w:r>
        <w:r w:rsidR="0029385C">
          <w:rPr>
            <w:rFonts w:cs="Calibri"/>
            <w:sz w:val="20"/>
            <w:szCs w:val="20"/>
            <w:lang w:eastAsia="sk-SK"/>
          </w:rPr>
          <w:t>odôvodnenie dopadu krízovej situácie alebo</w:t>
        </w:r>
      </w:ins>
      <w:r>
        <w:rPr>
          <w:rFonts w:cs="Calibri"/>
          <w:sz w:val="20"/>
          <w:szCs w:val="20"/>
          <w:lang w:eastAsia="sk-SK"/>
        </w:rPr>
        <w:t xml:space="preserve"> nepredvídateľnosť - </w:t>
      </w:r>
      <w:del w:id="561" w:author="OKMP" w:date="2022-11-22T11:42:00Z">
        <w:r w:rsidDel="00C82521">
          <w:rPr>
            <w:rFonts w:cs="Calibri"/>
            <w:sz w:val="20"/>
            <w:szCs w:val="20"/>
            <w:lang w:eastAsia="sk-SK"/>
          </w:rPr>
          <w:delText>rozsah</w:delText>
        </w:r>
      </w:del>
      <w:ins w:id="562" w:author="OKMP" w:date="2022-11-22T11:42:00Z">
        <w:r w:rsidR="00A6690F">
          <w:rPr>
            <w:rFonts w:cs="Calibri"/>
            <w:sz w:val="20"/>
            <w:szCs w:val="20"/>
            <w:lang w:eastAsia="sk-SK"/>
          </w:rPr>
          <w:t>popísať s ohľadom na začiatok VO</w:t>
        </w:r>
        <w:r w:rsidR="00A6690F">
          <w:rPr>
            <w:rStyle w:val="Odkaznapoznmkupodiarou"/>
            <w:rFonts w:cs="Calibri"/>
          </w:rPr>
          <w:footnoteReference w:id="114"/>
        </w:r>
        <w:r w:rsidR="00C82521">
          <w:rPr>
            <w:rFonts w:cs="Calibri"/>
            <w:sz w:val="20"/>
            <w:szCs w:val="20"/>
            <w:lang w:eastAsia="sk-SK"/>
          </w:rPr>
          <w:t>)</w:t>
        </w:r>
      </w:ins>
      <w:ins w:id="565" w:author="OKMP" w:date="2022-11-22T11:43:00Z">
        <w:r w:rsidR="00C82521">
          <w:rPr>
            <w:rFonts w:cs="Calibri"/>
            <w:sz w:val="20"/>
            <w:szCs w:val="20"/>
            <w:lang w:eastAsia="sk-SK"/>
          </w:rPr>
          <w:t>,</w:t>
        </w:r>
      </w:ins>
      <w:ins w:id="566" w:author="OKMP" w:date="2022-11-22T11:42:00Z">
        <w:r w:rsidR="00A6690F">
          <w:rPr>
            <w:rFonts w:cs="Calibri"/>
            <w:sz w:val="20"/>
            <w:szCs w:val="20"/>
            <w:lang w:eastAsia="sk-SK"/>
          </w:rPr>
          <w:t xml:space="preserve"> </w:t>
        </w:r>
      </w:ins>
      <w:ins w:id="567" w:author="OKMP" w:date="2022-11-22T11:43:00Z">
        <w:r w:rsidR="00C82521">
          <w:rPr>
            <w:rFonts w:cs="Calibri"/>
            <w:sz w:val="20"/>
            <w:szCs w:val="20"/>
            <w:lang w:eastAsia="sk-SK"/>
          </w:rPr>
          <w:t>popísať</w:t>
        </w:r>
      </w:ins>
      <w:ins w:id="568" w:author="OKMP" w:date="2022-11-22T11:42:00Z">
        <w:r w:rsidR="00A6690F">
          <w:rPr>
            <w:rFonts w:cs="Calibri"/>
            <w:sz w:val="20"/>
            <w:szCs w:val="20"/>
            <w:lang w:eastAsia="sk-SK"/>
          </w:rPr>
          <w:t xml:space="preserve"> čo najkonkrétnejšie a vecne</w:t>
        </w:r>
      </w:ins>
      <w:del w:id="569" w:author="OKMP" w:date="2022-11-22T11:43:00Z">
        <w:r w:rsidDel="00C82521">
          <w:rPr>
            <w:rFonts w:cs="Calibri"/>
            <w:sz w:val="20"/>
            <w:szCs w:val="20"/>
            <w:lang w:eastAsia="sk-SK"/>
          </w:rPr>
          <w:delText>)</w:delText>
        </w:r>
      </w:del>
      <w:r w:rsidR="00717FBF">
        <w:rPr>
          <w:rStyle w:val="Odkaznapoznmkupodiarou"/>
          <w:rFonts w:cs="Calibri"/>
          <w:szCs w:val="20"/>
          <w:lang w:eastAsia="sk-SK"/>
        </w:rPr>
        <w:footnoteReference w:id="115"/>
      </w:r>
      <w:del w:id="570" w:author="OKMP" w:date="2022-11-22T11:42:00Z">
        <w:r w:rsidDel="00C82521">
          <w:rPr>
            <w:rFonts w:cs="Calibri"/>
            <w:sz w:val="20"/>
            <w:szCs w:val="20"/>
            <w:lang w:eastAsia="sk-SK"/>
          </w:rPr>
          <w:delText>,</w:delText>
        </w:r>
        <w:r w:rsidR="0001691D" w:rsidDel="00C82521">
          <w:rPr>
            <w:rFonts w:cs="Calibri"/>
            <w:sz w:val="20"/>
            <w:szCs w:val="20"/>
            <w:lang w:eastAsia="sk-SK"/>
          </w:rPr>
          <w:delText xml:space="preserve"> pričom dôvod zmeny a nepredvídateľnosť zmeny</w:delText>
        </w:r>
        <w:r w:rsidR="0001691D" w:rsidDel="00A6690F">
          <w:rPr>
            <w:rFonts w:cs="Calibri"/>
            <w:sz w:val="20"/>
            <w:szCs w:val="20"/>
            <w:lang w:eastAsia="sk-SK"/>
          </w:rPr>
          <w:delText xml:space="preserve"> s ohľadom na začiatok VO</w:delText>
        </w:r>
        <w:r w:rsidR="0001691D" w:rsidDel="00A6690F">
          <w:rPr>
            <w:rStyle w:val="Odkaznapoznmkupodiarou"/>
            <w:rFonts w:cs="Calibri"/>
          </w:rPr>
          <w:footnoteReference w:id="116"/>
        </w:r>
        <w:r w:rsidR="0001691D" w:rsidDel="00A6690F">
          <w:rPr>
            <w:rFonts w:cs="Calibri"/>
            <w:sz w:val="20"/>
            <w:szCs w:val="20"/>
            <w:lang w:eastAsia="sk-SK"/>
          </w:rPr>
          <w:delText xml:space="preserve"> </w:delText>
        </w:r>
      </w:del>
      <w:del w:id="573" w:author="OKMP" w:date="2022-11-22T11:41:00Z">
        <w:r w:rsidR="0001691D" w:rsidDel="00A6690F">
          <w:rPr>
            <w:rFonts w:cs="Calibri"/>
            <w:sz w:val="20"/>
            <w:szCs w:val="20"/>
            <w:lang w:eastAsia="sk-SK"/>
          </w:rPr>
          <w:delText xml:space="preserve">sú kľúčovým faktorom pre posúdenie zmeny, preto </w:delText>
        </w:r>
      </w:del>
      <w:del w:id="574" w:author="OKMP" w:date="2022-11-22T11:42:00Z">
        <w:r w:rsidR="0001691D" w:rsidDel="00A6690F">
          <w:rPr>
            <w:rFonts w:cs="Calibri"/>
            <w:sz w:val="20"/>
            <w:szCs w:val="20"/>
            <w:lang w:eastAsia="sk-SK"/>
          </w:rPr>
          <w:delText>tieto musia byť čo najkonkrétnejšie a vecne popísané</w:delText>
        </w:r>
      </w:del>
      <w:r w:rsidR="0001691D">
        <w:rPr>
          <w:rFonts w:cs="Calibri"/>
          <w:sz w:val="20"/>
          <w:szCs w:val="20"/>
          <w:lang w:eastAsia="sk-SK"/>
        </w:rPr>
        <w:t>.</w:t>
      </w:r>
    </w:p>
    <w:p w14:paraId="0512B2D5" w14:textId="77777777"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7"/>
      </w:r>
      <w:r>
        <w:rPr>
          <w:rFonts w:cs="Calibri"/>
          <w:sz w:val="20"/>
          <w:szCs w:val="20"/>
          <w:lang w:eastAsia="sk-SK"/>
        </w:rPr>
        <w:t>,</w:t>
      </w:r>
    </w:p>
    <w:p w14:paraId="39633F1D"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w:t>
      </w:r>
      <w:r>
        <w:rPr>
          <w:rFonts w:cs="Calibri"/>
          <w:sz w:val="20"/>
          <w:szCs w:val="20"/>
          <w:lang w:eastAsia="sk-SK"/>
        </w:rPr>
        <w:lastRenderedPageBreak/>
        <w:t>položiek dodatočných výdavkov a spôsob stanovenia ceny (podpísaný zhotoviteľom, stavebným dozorom a autorským dozorom/projektantom),</w:t>
      </w:r>
    </w:p>
    <w:p w14:paraId="151AEC5F"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92782B">
      <w:pPr>
        <w:pStyle w:val="Odsekzoznamu"/>
        <w:widowControl w:val="0"/>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92782B">
      <w:pPr>
        <w:pStyle w:val="Odsekzoznamu"/>
        <w:widowControl w:val="0"/>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92782B">
      <w:pPr>
        <w:widowControl w:val="0"/>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92782B">
      <w:pPr>
        <w:widowControl w:val="0"/>
        <w:numPr>
          <w:ilvl w:val="0"/>
          <w:numId w:val="43"/>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92782B">
      <w:pPr>
        <w:widowControl w:val="0"/>
        <w:numPr>
          <w:ilvl w:val="0"/>
          <w:numId w:val="43"/>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92782B">
      <w:pPr>
        <w:widowControl w:val="0"/>
        <w:numPr>
          <w:ilvl w:val="0"/>
          <w:numId w:val="43"/>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92782B">
      <w:pPr>
        <w:widowControl w:val="0"/>
        <w:numPr>
          <w:ilvl w:val="0"/>
          <w:numId w:val="43"/>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92782B">
      <w:pPr>
        <w:widowControl w:val="0"/>
        <w:numPr>
          <w:ilvl w:val="0"/>
          <w:numId w:val="43"/>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92782B">
      <w:pPr>
        <w:widowControl w:val="0"/>
        <w:numPr>
          <w:ilvl w:val="0"/>
          <w:numId w:val="43"/>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92782B">
      <w:pPr>
        <w:widowControl w:val="0"/>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0BE8E2D7" w:rsidR="00F42F06" w:rsidRDefault="00F42F06" w:rsidP="0092782B">
      <w:pPr>
        <w:pStyle w:val="Odsekzoznamu"/>
        <w:widowControl w:val="0"/>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lastRenderedPageBreak/>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1696681A" w:rsidR="007B731D" w:rsidRPr="002C6E2E" w:rsidRDefault="007B731D" w:rsidP="0092782B">
      <w:pPr>
        <w:widowControl w:val="0"/>
        <w:jc w:val="both"/>
        <w:rPr>
          <w:rFonts w:cs="Calibri"/>
          <w:b/>
          <w:sz w:val="18"/>
        </w:rPr>
      </w:pPr>
      <w:r w:rsidRPr="002C6E2E">
        <w:rPr>
          <w:rFonts w:cs="Calibri"/>
          <w:b/>
          <w:sz w:val="20"/>
        </w:rPr>
        <w:t xml:space="preserve">Príklady posúdenia oprávnenosti </w:t>
      </w:r>
      <w:ins w:id="575" w:author="OKMP" w:date="2022-11-22T11:44:00Z">
        <w:r w:rsidR="00102EE7" w:rsidRPr="00356A43">
          <w:rPr>
            <w:rFonts w:cs="Calibri"/>
            <w:b/>
            <w:sz w:val="20"/>
          </w:rPr>
          <w:t xml:space="preserve">pre financovanie z rezervy na nepredvídané výdavky </w:t>
        </w:r>
      </w:ins>
      <w:r w:rsidRPr="002C6E2E">
        <w:rPr>
          <w:rFonts w:cs="Calibri"/>
          <w:b/>
          <w:sz w:val="20"/>
        </w:rPr>
        <w:t>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92782B">
      <w:pPr>
        <w:widowControl w:val="0"/>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576" w:name="_Toc7078333"/>
      <w:r w:rsidRPr="00A374F2">
        <w:rPr>
          <w:b/>
          <w:color w:val="FFFFFF"/>
        </w:rPr>
        <w:lastRenderedPageBreak/>
        <w:t>Hospodárnosť výdavkov</w:t>
      </w:r>
      <w:bookmarkEnd w:id="576"/>
    </w:p>
    <w:p w14:paraId="14F08F35" w14:textId="77777777" w:rsidR="002058EB" w:rsidRDefault="002058EB"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8"/>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9"/>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92782B">
      <w:pPr>
        <w:pStyle w:val="Odsekzoznamu"/>
        <w:widowControl w:val="0"/>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92782B">
      <w:pPr>
        <w:pStyle w:val="Odsekzoznamu"/>
        <w:widowControl w:val="0"/>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92782B">
      <w:pPr>
        <w:pStyle w:val="Odsekzoznamu"/>
        <w:widowControl w:val="0"/>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92782B">
      <w:pPr>
        <w:pStyle w:val="Odsekzoznamu"/>
        <w:widowControl w:val="0"/>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t>Žiadateľ/prijímateľ v zmysle osobitných predpisov pri používaní verejných prostriedkov, ktorým je aj nenávratný finančný príspevok, zachováva zásadu hospodárnosti</w:t>
      </w:r>
      <w:r>
        <w:rPr>
          <w:rStyle w:val="Odkaznapoznmkupodiarou"/>
        </w:rPr>
        <w:footnoteReference w:id="120"/>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w:t>
      </w:r>
      <w:r w:rsidR="00893466" w:rsidRPr="00A374F2">
        <w:rPr>
          <w:rFonts w:cs="Calibri"/>
          <w:bCs/>
          <w:sz w:val="20"/>
          <w:szCs w:val="20"/>
          <w:lang w:eastAsia="cs-CZ"/>
        </w:rPr>
        <w:lastRenderedPageBreak/>
        <w:t>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92782B">
      <w:pPr>
        <w:widowControl w:val="0"/>
        <w:numPr>
          <w:ilvl w:val="0"/>
          <w:numId w:val="81"/>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21"/>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92782B">
      <w:pPr>
        <w:widowControl w:val="0"/>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92782B">
      <w:pPr>
        <w:widowControl w:val="0"/>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92782B">
      <w:pPr>
        <w:widowControl w:val="0"/>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92782B">
      <w:pPr>
        <w:widowControl w:val="0"/>
        <w:numPr>
          <w:ilvl w:val="0"/>
          <w:numId w:val="53"/>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92782B">
      <w:pPr>
        <w:widowControl w:val="0"/>
        <w:numPr>
          <w:ilvl w:val="0"/>
          <w:numId w:val="53"/>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22"/>
      </w:r>
      <w:r w:rsidRPr="00A374F2">
        <w:rPr>
          <w:sz w:val="20"/>
          <w:lang w:eastAsia="sk-SK"/>
        </w:rPr>
        <w:t>.</w:t>
      </w:r>
    </w:p>
    <w:p w14:paraId="56A4670F" w14:textId="77777777" w:rsidR="006746E7" w:rsidRDefault="006746E7"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92782B">
      <w:pPr>
        <w:widowControl w:val="0"/>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92782B">
      <w:pPr>
        <w:widowControl w:val="0"/>
        <w:spacing w:before="120" w:after="0" w:line="240" w:lineRule="auto"/>
        <w:rPr>
          <w:b/>
          <w:color w:val="002060"/>
          <w:lang w:eastAsia="sk-SK"/>
        </w:rPr>
      </w:pPr>
      <w:r>
        <w:rPr>
          <w:b/>
          <w:color w:val="002060"/>
          <w:lang w:eastAsia="sk-SK"/>
        </w:rPr>
        <w:lastRenderedPageBreak/>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92782B">
      <w:pPr>
        <w:widowControl w:val="0"/>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92782B">
      <w:pPr>
        <w:widowControl w:val="0"/>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92782B">
      <w:pPr>
        <w:pStyle w:val="Zkladntext"/>
        <w:widowControl w:val="0"/>
        <w:numPr>
          <w:ilvl w:val="0"/>
          <w:numId w:val="92"/>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92782B">
      <w:pPr>
        <w:pStyle w:val="Zkladntext"/>
        <w:widowControl w:val="0"/>
        <w:numPr>
          <w:ilvl w:val="0"/>
          <w:numId w:val="92"/>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v postupe zadávania zákazky na bežne dostupné</w:t>
      </w:r>
      <w:r w:rsidRPr="00AA3377">
        <w:rPr>
          <w:rStyle w:val="Odkaznapoznmkupodiarou"/>
          <w:szCs w:val="16"/>
        </w:rPr>
        <w:footnoteReference w:id="123"/>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4"/>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lastRenderedPageBreak/>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5"/>
      </w:r>
      <w:r w:rsidRPr="00D97B98">
        <w:rPr>
          <w:sz w:val="16"/>
          <w:szCs w:val="16"/>
        </w:rPr>
        <w:t>.</w:t>
      </w:r>
    </w:p>
    <w:p w14:paraId="37C52B36"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92782B">
      <w:pPr>
        <w:pStyle w:val="Zkladntext"/>
        <w:widowControl w:val="0"/>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92782B">
      <w:pPr>
        <w:pStyle w:val="Zkladntext"/>
        <w:widowControl w:val="0"/>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92782B">
      <w:pPr>
        <w:pStyle w:val="Zkladntext"/>
        <w:widowControl w:val="0"/>
        <w:spacing w:before="120"/>
        <w:jc w:val="both"/>
        <w:rPr>
          <w:rFonts w:ascii="Calibri" w:hAnsi="Calibri"/>
          <w:sz w:val="20"/>
          <w:szCs w:val="20"/>
        </w:rPr>
      </w:pPr>
      <w:r w:rsidRPr="00B97B16">
        <w:rPr>
          <w:rFonts w:ascii="Calibri" w:hAnsi="Calibri"/>
          <w:sz w:val="20"/>
          <w:szCs w:val="2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92782B">
      <w:pPr>
        <w:pStyle w:val="Zkladntext"/>
        <w:widowControl w:val="0"/>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92782B">
      <w:pPr>
        <w:pStyle w:val="Zkladntext"/>
        <w:widowControl w:val="0"/>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92782B">
      <w:pPr>
        <w:widowControl w:val="0"/>
        <w:rPr>
          <w:b/>
          <w:color w:val="002060"/>
          <w:lang w:eastAsia="sk-SK"/>
        </w:rPr>
      </w:pPr>
      <w:r w:rsidRPr="00A374F2">
        <w:rPr>
          <w:b/>
          <w:color w:val="002060"/>
          <w:lang w:eastAsia="sk-SK"/>
        </w:rPr>
        <w:t>Prieskum trhu</w:t>
      </w:r>
      <w:r w:rsidR="00DB1EF9">
        <w:rPr>
          <w:rStyle w:val="Odkaznapoznmkupodiarou"/>
          <w:b/>
          <w:color w:val="002060"/>
          <w:lang w:eastAsia="sk-SK"/>
        </w:rPr>
        <w:footnoteReference w:id="126"/>
      </w:r>
    </w:p>
    <w:p w14:paraId="45D4B4A8" w14:textId="1822D4A9" w:rsidR="006746E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w:t>
      </w:r>
      <w:r w:rsidRPr="00A374F2">
        <w:rPr>
          <w:rFonts w:cs="Calibri"/>
          <w:bCs/>
          <w:sz w:val="20"/>
          <w:szCs w:val="20"/>
          <w:lang w:eastAsia="cs-CZ"/>
        </w:rPr>
        <w:lastRenderedPageBreak/>
        <w:t xml:space="preserve">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92782B">
      <w:pPr>
        <w:widowControl w:val="0"/>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92782B">
      <w:pPr>
        <w:widowControl w:val="0"/>
        <w:numPr>
          <w:ilvl w:val="0"/>
          <w:numId w:val="90"/>
        </w:numPr>
        <w:spacing w:before="120" w:after="0" w:line="240" w:lineRule="auto"/>
        <w:jc w:val="both"/>
        <w:rPr>
          <w:rFonts w:cs="Calibri"/>
          <w:bCs/>
          <w:sz w:val="20"/>
          <w:szCs w:val="20"/>
          <w:lang w:eastAsia="cs-CZ"/>
        </w:rPr>
      </w:pPr>
      <w:r w:rsidRPr="00434207">
        <w:rPr>
          <w:rFonts w:cs="Calibri"/>
          <w:bCs/>
          <w:sz w:val="20"/>
          <w:szCs w:val="20"/>
          <w:lang w:eastAsia="cs-CZ"/>
        </w:rPr>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92782B">
      <w:pPr>
        <w:widowControl w:val="0"/>
        <w:numPr>
          <w:ilvl w:val="0"/>
          <w:numId w:val="90"/>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30"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92782B">
      <w:pPr>
        <w:pStyle w:val="Zkladntext"/>
        <w:widowControl w:val="0"/>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92782B">
      <w:pPr>
        <w:pStyle w:val="Zkladntext"/>
        <w:widowControl w:val="0"/>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lastRenderedPageBreak/>
        <w:t>vyhľadávania cien na internete;</w:t>
      </w:r>
    </w:p>
    <w:p w14:paraId="1CA067D2"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7"/>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92782B">
      <w:pPr>
        <w:pStyle w:val="Zoznamsodrkami"/>
        <w:widowControl w:val="0"/>
        <w:numPr>
          <w:ilvl w:val="0"/>
          <w:numId w:val="0"/>
        </w:numPr>
        <w:spacing w:before="120" w:after="120"/>
        <w:rPr>
          <w:sz w:val="24"/>
          <w:szCs w:val="24"/>
          <w:lang w:val="sk-SK"/>
        </w:rPr>
      </w:pPr>
      <w:r w:rsidRPr="00D13643">
        <w:rPr>
          <w:rFonts w:ascii="Calibri" w:eastAsia="Calibri" w:hAnsi="Calibri" w:cs="Calibri"/>
          <w:bCs/>
          <w:sz w:val="20"/>
          <w:lang w:val="sk-SK" w:eastAsia="cs-CZ"/>
        </w:rPr>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8"/>
      </w:r>
      <w:r w:rsidRPr="00C503D1">
        <w:rPr>
          <w:sz w:val="24"/>
          <w:szCs w:val="24"/>
          <w:lang w:val="sk-SK"/>
        </w:rPr>
        <w:t>.</w:t>
      </w:r>
    </w:p>
    <w:p w14:paraId="4AF4F6E2" w14:textId="77777777" w:rsidR="00D13643" w:rsidRPr="00205163" w:rsidRDefault="006746E7" w:rsidP="0092782B">
      <w:pPr>
        <w:pStyle w:val="Zoznamsodrkami"/>
        <w:widowControl w:val="0"/>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92782B">
      <w:pPr>
        <w:pStyle w:val="Zoznamsodrkami"/>
        <w:widowControl w:val="0"/>
        <w:numPr>
          <w:ilvl w:val="0"/>
          <w:numId w:val="0"/>
        </w:numPr>
        <w:spacing w:before="120" w:after="120"/>
        <w:rPr>
          <w:rFonts w:ascii="Calibri" w:hAnsi="Calibri"/>
          <w:sz w:val="24"/>
          <w:szCs w:val="24"/>
          <w:lang w:val="sk-SK"/>
        </w:rPr>
      </w:pPr>
    </w:p>
    <w:p w14:paraId="43EB5755" w14:textId="77777777" w:rsidR="00980E8B" w:rsidRPr="00980E8B" w:rsidRDefault="00980E8B" w:rsidP="0092782B">
      <w:pPr>
        <w:widowControl w:val="0"/>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92782B">
      <w:pPr>
        <w:widowControl w:val="0"/>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92782B">
      <w:pPr>
        <w:widowControl w:val="0"/>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92782B">
      <w:pPr>
        <w:widowControl w:val="0"/>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 xml:space="preserve">hospodárnosť </w:t>
      </w:r>
      <w:r w:rsidRPr="004D1BF3">
        <w:rPr>
          <w:rFonts w:cs="Calibri"/>
          <w:bCs/>
          <w:sz w:val="20"/>
          <w:szCs w:val="20"/>
          <w:lang w:eastAsia="cs-CZ"/>
        </w:rPr>
        <w:lastRenderedPageBreak/>
        <w:t>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92782B">
      <w:pPr>
        <w:widowControl w:val="0"/>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92782B">
      <w:pPr>
        <w:pStyle w:val="Odsekzoznamu"/>
        <w:widowControl w:val="0"/>
        <w:numPr>
          <w:ilvl w:val="0"/>
          <w:numId w:val="88"/>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9"/>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30"/>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92782B">
      <w:pPr>
        <w:pStyle w:val="Odsekzoznamu"/>
        <w:widowControl w:val="0"/>
        <w:numPr>
          <w:ilvl w:val="0"/>
          <w:numId w:val="88"/>
        </w:numPr>
        <w:spacing w:before="120" w:after="120" w:line="240" w:lineRule="auto"/>
        <w:ind w:left="426" w:hanging="426"/>
        <w:contextualSpacing w:val="0"/>
        <w:jc w:val="both"/>
        <w:rPr>
          <w:sz w:val="20"/>
          <w:szCs w:val="20"/>
        </w:rPr>
      </w:pPr>
      <w:r w:rsidRPr="00A1173A">
        <w:rPr>
          <w:sz w:val="20"/>
          <w:szCs w:val="20"/>
        </w:rPr>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92782B">
      <w:pPr>
        <w:pStyle w:val="Odsekzoznamu"/>
        <w:widowControl w:val="0"/>
        <w:numPr>
          <w:ilvl w:val="0"/>
          <w:numId w:val="88"/>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92782B">
      <w:pPr>
        <w:pStyle w:val="Odsekzoznamu"/>
        <w:widowControl w:val="0"/>
        <w:numPr>
          <w:ilvl w:val="0"/>
          <w:numId w:val="88"/>
        </w:numPr>
        <w:spacing w:before="120" w:after="120" w:line="240" w:lineRule="auto"/>
        <w:ind w:left="425" w:hanging="425"/>
        <w:contextualSpacing w:val="0"/>
        <w:jc w:val="both"/>
      </w:pPr>
      <w:r w:rsidRPr="00BC4266">
        <w:rPr>
          <w:sz w:val="20"/>
          <w:szCs w:val="20"/>
        </w:rPr>
        <w:t>Odborný posudok</w:t>
      </w:r>
      <w:r>
        <w:rPr>
          <w:rStyle w:val="Odkaznapoznmkupodiarou"/>
        </w:rPr>
        <w:footnoteReference w:id="131"/>
      </w:r>
      <w:r w:rsidRPr="00BF06EB">
        <w:t xml:space="preserve"> </w:t>
      </w:r>
      <w:r w:rsidRPr="00BC4266">
        <w:rPr>
          <w:sz w:val="20"/>
          <w:szCs w:val="20"/>
        </w:rPr>
        <w:t>musí obsahovať</w:t>
      </w:r>
      <w:r>
        <w:rPr>
          <w:rStyle w:val="Odkaznapoznmkupodiarou"/>
        </w:rPr>
        <w:footnoteReference w:id="132"/>
      </w:r>
      <w:r w:rsidRPr="00BF06EB">
        <w:t xml:space="preserve">: </w:t>
      </w:r>
    </w:p>
    <w:p w14:paraId="06277D97"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3"/>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cena ktorá je primeraná</w:t>
      </w:r>
      <w:r>
        <w:rPr>
          <w:rStyle w:val="Odkaznapoznmkupodiarou"/>
        </w:rPr>
        <w:footnoteReference w:id="134"/>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92782B">
      <w:pPr>
        <w:widowControl w:val="0"/>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lastRenderedPageBreak/>
        <w:t>V prípade, že VO ešte nebolo pre jednotlivé aktivity ukončené, postupuje RO pri hodnotení hospodárnosti nasledovne:</w:t>
      </w:r>
    </w:p>
    <w:p w14:paraId="37E71EBF" w14:textId="77777777"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92782B">
      <w:pPr>
        <w:widowControl w:val="0"/>
        <w:spacing w:before="120" w:after="0" w:line="240" w:lineRule="auto"/>
        <w:jc w:val="both"/>
        <w:rPr>
          <w:b/>
          <w:color w:val="002060"/>
          <w:lang w:eastAsia="sk-SK"/>
        </w:rPr>
      </w:pPr>
    </w:p>
    <w:p w14:paraId="33EC5548" w14:textId="391AA5F2" w:rsidR="00980E8B" w:rsidRPr="00E70E37" w:rsidRDefault="00AC086B" w:rsidP="0092782B">
      <w:pPr>
        <w:widowControl w:val="0"/>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92782B">
      <w:pPr>
        <w:widowControl w:val="0"/>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92782B">
      <w:pPr>
        <w:widowControl w:val="0"/>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92782B">
      <w:pPr>
        <w:widowControl w:val="0"/>
        <w:spacing w:before="120" w:after="0" w:line="240" w:lineRule="auto"/>
        <w:jc w:val="both"/>
        <w:rPr>
          <w:rFonts w:cs="Calibri"/>
          <w:bCs/>
          <w:sz w:val="20"/>
          <w:szCs w:val="20"/>
          <w:lang w:eastAsia="cs-CZ"/>
        </w:rPr>
      </w:pPr>
    </w:p>
    <w:p w14:paraId="02FDE9F2" w14:textId="62049F89" w:rsidR="0052209F" w:rsidRDefault="00D97B98" w:rsidP="0092782B">
      <w:pPr>
        <w:widowControl w:val="0"/>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92782B">
      <w:pPr>
        <w:pStyle w:val="Odsekzoznamu"/>
        <w:widowControl w:val="0"/>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5"/>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2EDB804C" w:rsidR="00D97B98" w:rsidRDefault="00D97B98" w:rsidP="0092782B">
      <w:pPr>
        <w:widowControl w:val="0"/>
        <w:spacing w:before="120" w:after="0" w:line="240" w:lineRule="auto"/>
        <w:jc w:val="both"/>
        <w:rPr>
          <w:ins w:id="577" w:author="Bažík, Juraj" w:date="2022-11-28T10:50:00Z"/>
          <w:rFonts w:cs="Calibri"/>
          <w:bCs/>
          <w:sz w:val="20"/>
          <w:szCs w:val="20"/>
          <w:lang w:eastAsia="cs-CZ"/>
        </w:rPr>
      </w:pPr>
    </w:p>
    <w:p w14:paraId="35D5AACB" w14:textId="77777777" w:rsidR="0092782B" w:rsidRPr="00980E8B" w:rsidRDefault="0092782B" w:rsidP="0092782B">
      <w:pPr>
        <w:widowControl w:val="0"/>
        <w:spacing w:before="120" w:after="0" w:line="240" w:lineRule="auto"/>
        <w:jc w:val="both"/>
        <w:rPr>
          <w:rFonts w:cs="Calibri"/>
          <w:bCs/>
          <w:sz w:val="20"/>
          <w:szCs w:val="20"/>
          <w:lang w:eastAsia="cs-CZ"/>
        </w:rPr>
      </w:pPr>
    </w:p>
    <w:p w14:paraId="2EDFB1C8" w14:textId="77777777" w:rsidR="00893466" w:rsidRPr="00A374F2" w:rsidRDefault="00893466" w:rsidP="0092782B">
      <w:pPr>
        <w:pStyle w:val="Nadpis1"/>
        <w:keepNext w:val="0"/>
        <w:widowControl w:val="0"/>
        <w:shd w:val="clear" w:color="auto" w:fill="1F497D"/>
        <w:tabs>
          <w:tab w:val="clear" w:pos="851"/>
        </w:tabs>
        <w:spacing w:before="120" w:after="0"/>
        <w:rPr>
          <w:b/>
          <w:color w:val="FFFFFF"/>
        </w:rPr>
      </w:pPr>
      <w:bookmarkStart w:id="578" w:name="_Toc441426479"/>
      <w:bookmarkStart w:id="579" w:name="_Toc441427022"/>
      <w:bookmarkStart w:id="580" w:name="_Toc441427846"/>
      <w:bookmarkStart w:id="581" w:name="_Toc441431471"/>
      <w:bookmarkStart w:id="582" w:name="_Toc441488862"/>
      <w:bookmarkStart w:id="583" w:name="_Toc7078334"/>
      <w:bookmarkEnd w:id="578"/>
      <w:bookmarkEnd w:id="579"/>
      <w:bookmarkEnd w:id="580"/>
      <w:bookmarkEnd w:id="581"/>
      <w:bookmarkEnd w:id="582"/>
      <w:r w:rsidRPr="00A374F2">
        <w:rPr>
          <w:b/>
          <w:color w:val="FFFFFF"/>
        </w:rPr>
        <w:lastRenderedPageBreak/>
        <w:t>Zoznam skratiek</w:t>
      </w:r>
      <w:bookmarkEnd w:id="583"/>
    </w:p>
    <w:p w14:paraId="56B416F4"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92782B">
      <w:pPr>
        <w:widowControl w:val="0"/>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92782B">
      <w:pPr>
        <w:widowControl w:val="0"/>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92782B">
      <w:pPr>
        <w:widowControl w:val="0"/>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92782B">
      <w:pPr>
        <w:widowControl w:val="0"/>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92782B">
      <w:pPr>
        <w:widowControl w:val="0"/>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92782B">
      <w:pPr>
        <w:widowControl w:val="0"/>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92782B">
      <w:pPr>
        <w:widowControl w:val="0"/>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92782B">
      <w:pPr>
        <w:widowControl w:val="0"/>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584" w:name="_Prílohy"/>
      <w:bookmarkStart w:id="585" w:name="_Toc7078335"/>
      <w:bookmarkEnd w:id="584"/>
      <w:r w:rsidRPr="00A374F2">
        <w:rPr>
          <w:b/>
          <w:color w:val="FFFFFF"/>
        </w:rPr>
        <w:lastRenderedPageBreak/>
        <w:t>Prílohy</w:t>
      </w:r>
      <w:bookmarkEnd w:id="585"/>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32D2A352" w:rsidR="00D826F9" w:rsidRDefault="00D826F9" w:rsidP="00A93431">
      <w:pPr>
        <w:keepNext/>
        <w:keepLines/>
        <w:spacing w:before="120" w:after="0" w:line="240" w:lineRule="auto"/>
        <w:rPr>
          <w:rFonts w:cs="Calibri"/>
          <w:color w:val="000000"/>
          <w:sz w:val="20"/>
        </w:rPr>
      </w:pPr>
      <w:r w:rsidRPr="00D826F9">
        <w:rPr>
          <w:rFonts w:cs="Calibri"/>
          <w:color w:val="000000"/>
          <w:sz w:val="20"/>
        </w:rPr>
        <w:t>Príloha č. 3 Spôsob overenia hospodárnosti výdavkov projektov OPII</w:t>
      </w:r>
    </w:p>
    <w:p w14:paraId="013C2B9B" w14:textId="7D340881" w:rsidR="00CA4113" w:rsidRPr="00CA4113" w:rsidRDefault="00CA4113" w:rsidP="00CA4113">
      <w:pPr>
        <w:keepNext/>
        <w:keepLines/>
        <w:spacing w:before="120" w:after="0" w:line="240" w:lineRule="auto"/>
        <w:rPr>
          <w:rFonts w:cs="Calibri"/>
          <w:color w:val="000000"/>
          <w:sz w:val="20"/>
        </w:rPr>
      </w:pPr>
      <w:r w:rsidRPr="00CA4113">
        <w:rPr>
          <w:rFonts w:cs="Calibri"/>
          <w:color w:val="000000"/>
          <w:sz w:val="20"/>
        </w:rPr>
        <w:t xml:space="preserve">Príloha č. 4 </w:t>
      </w:r>
      <w:r>
        <w:rPr>
          <w:rFonts w:cs="Calibri"/>
          <w:color w:val="000000"/>
          <w:sz w:val="20"/>
        </w:rPr>
        <w:t>Jednotná príručka k predkladaniu dokumentácie k ŽoP, kde prijímateľom je ministerstvo alebo ostatný ústredný orgán štátnej správy</w:t>
      </w:r>
    </w:p>
    <w:p w14:paraId="7F39A40E" w14:textId="21628589" w:rsidR="00CA4113" w:rsidRPr="00D826F9" w:rsidRDefault="00CA4113" w:rsidP="00CA4113">
      <w:pPr>
        <w:keepNext/>
        <w:keepLines/>
        <w:spacing w:before="120" w:after="0" w:line="240" w:lineRule="auto"/>
        <w:rPr>
          <w:rFonts w:cs="Calibri"/>
          <w:color w:val="000000"/>
          <w:sz w:val="20"/>
        </w:rPr>
        <w:sectPr w:rsidR="00CA4113" w:rsidRPr="00D826F9" w:rsidSect="001D7477">
          <w:footerReference w:type="default" r:id="rId31"/>
          <w:headerReference w:type="first" r:id="rId32"/>
          <w:footerReference w:type="first" r:id="rId33"/>
          <w:pgSz w:w="11906" w:h="16838" w:code="9"/>
          <w:pgMar w:top="1418" w:right="1418" w:bottom="1418" w:left="1247" w:header="709" w:footer="219" w:gutter="0"/>
          <w:pgNumType w:start="4"/>
          <w:cols w:space="708"/>
          <w:titlePg/>
          <w:docGrid w:linePitch="360"/>
        </w:sectPr>
      </w:pPr>
    </w:p>
    <w:p w14:paraId="786143DE" w14:textId="77777777" w:rsidR="00345A5B" w:rsidRDefault="00DF50AA" w:rsidP="00415B1C">
      <w:pPr>
        <w:keepNext/>
        <w:keepLines/>
        <w:spacing w:before="120" w:after="0" w:line="240" w:lineRule="auto"/>
        <w:jc w:val="both"/>
        <w:rPr>
          <w:rFonts w:cs="Calibri"/>
          <w:b/>
          <w:color w:val="000000"/>
          <w:sz w:val="28"/>
        </w:rPr>
      </w:pPr>
      <w:bookmarkStart w:id="586" w:name="Príloha1"/>
      <w:bookmarkEnd w:id="586"/>
      <w:r w:rsidRPr="004D6AEB">
        <w:rPr>
          <w:rFonts w:cs="Calibri"/>
          <w:b/>
          <w:color w:val="000000"/>
          <w:sz w:val="28"/>
        </w:rPr>
        <w:lastRenderedPageBreak/>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92782B">
      <w:pPr>
        <w:widowControl w:val="0"/>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92782B">
      <w:pPr>
        <w:widowControl w:val="0"/>
        <w:spacing w:before="120" w:after="0" w:line="240" w:lineRule="auto"/>
        <w:rPr>
          <w:rFonts w:cs="Calibri"/>
          <w:b/>
          <w:color w:val="000000"/>
        </w:rPr>
      </w:pPr>
    </w:p>
    <w:p w14:paraId="2754C7D4" w14:textId="77777777" w:rsidR="006F4A00" w:rsidRPr="005957AE" w:rsidRDefault="00C61E59" w:rsidP="0092782B">
      <w:pPr>
        <w:widowControl w:val="0"/>
        <w:numPr>
          <w:ilvl w:val="3"/>
          <w:numId w:val="54"/>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92782B">
            <w:pPr>
              <w:widowControl w:val="0"/>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92782B">
            <w:pPr>
              <w:widowControl w:val="0"/>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92782B">
            <w:pPr>
              <w:widowControl w:val="0"/>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92782B">
            <w:pPr>
              <w:widowControl w:val="0"/>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92782B">
            <w:pPr>
              <w:widowControl w:val="0"/>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92782B">
            <w:pPr>
              <w:widowControl w:val="0"/>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92782B">
      <w:pPr>
        <w:widowControl w:val="0"/>
        <w:spacing w:before="120" w:after="0" w:line="240" w:lineRule="auto"/>
        <w:rPr>
          <w:rFonts w:cs="Calibri"/>
          <w:b/>
          <w:color w:val="000000"/>
        </w:rPr>
      </w:pPr>
    </w:p>
    <w:p w14:paraId="49BC3C9E" w14:textId="77777777" w:rsidR="003D7BB6" w:rsidRDefault="003D7BB6" w:rsidP="0092782B">
      <w:pPr>
        <w:widowControl w:val="0"/>
        <w:spacing w:before="120" w:after="0" w:line="240" w:lineRule="auto"/>
        <w:rPr>
          <w:rFonts w:cs="Calibri"/>
          <w:b/>
          <w:color w:val="000000"/>
        </w:rPr>
      </w:pPr>
    </w:p>
    <w:p w14:paraId="556E6452" w14:textId="77777777" w:rsidR="000B3238" w:rsidRDefault="00DD33E8" w:rsidP="0092782B">
      <w:pPr>
        <w:widowControl w:val="0"/>
        <w:numPr>
          <w:ilvl w:val="3"/>
          <w:numId w:val="54"/>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92782B">
      <w:pPr>
        <w:widowControl w:val="0"/>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6"/>
            </w:r>
            <w:r w:rsidRPr="00D96C63">
              <w:rPr>
                <w:rFonts w:cs="Calibri"/>
                <w:b/>
                <w:bCs/>
                <w:sz w:val="20"/>
                <w:szCs w:val="20"/>
              </w:rPr>
              <w:t xml:space="preserve"> </w:t>
            </w:r>
            <w:r w:rsidR="00616675" w:rsidRPr="00D96C63">
              <w:rPr>
                <w:rFonts w:cs="Calibri"/>
                <w:b/>
                <w:bCs/>
                <w:sz w:val="20"/>
                <w:szCs w:val="20"/>
              </w:rPr>
              <w:t xml:space="preserve"> </w:t>
            </w:r>
          </w:p>
          <w:p w14:paraId="68439EA1" w14:textId="5A45DF0D" w:rsidR="00EF0D20" w:rsidRPr="00D96C63" w:rsidRDefault="00616675" w:rsidP="0092782B">
            <w:pPr>
              <w:widowControl w:val="0"/>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7"/>
            </w:r>
            <w:r w:rsidR="00616675" w:rsidRPr="00D96C63">
              <w:rPr>
                <w:rFonts w:cs="Calibri"/>
                <w:b/>
                <w:bCs/>
                <w:sz w:val="20"/>
                <w:szCs w:val="20"/>
              </w:rPr>
              <w:t xml:space="preserve"> </w:t>
            </w:r>
          </w:p>
          <w:p w14:paraId="2066DC6C" w14:textId="67F9A131" w:rsidR="00EF0D20" w:rsidRPr="00D96C63" w:rsidRDefault="00616675" w:rsidP="0092782B">
            <w:pPr>
              <w:widowControl w:val="0"/>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92782B">
            <w:pPr>
              <w:widowControl w:val="0"/>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92782B">
            <w:pPr>
              <w:widowControl w:val="0"/>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92782B">
            <w:pPr>
              <w:widowControl w:val="0"/>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92782B">
            <w:pPr>
              <w:widowControl w:val="0"/>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92782B">
            <w:pPr>
              <w:widowControl w:val="0"/>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92782B">
            <w:pPr>
              <w:widowControl w:val="0"/>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92782B">
            <w:pPr>
              <w:widowControl w:val="0"/>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92782B">
            <w:pPr>
              <w:widowControl w:val="0"/>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92782B">
            <w:pPr>
              <w:widowControl w:val="0"/>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92782B">
            <w:pPr>
              <w:widowControl w:val="0"/>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92782B">
            <w:pPr>
              <w:widowControl w:val="0"/>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92782B">
            <w:pPr>
              <w:widowControl w:val="0"/>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92782B">
            <w:pPr>
              <w:widowControl w:val="0"/>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92782B">
            <w:pPr>
              <w:widowControl w:val="0"/>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92782B">
            <w:pPr>
              <w:widowControl w:val="0"/>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92782B">
            <w:pPr>
              <w:widowControl w:val="0"/>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92782B">
            <w:pPr>
              <w:widowControl w:val="0"/>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92782B">
            <w:pPr>
              <w:widowControl w:val="0"/>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92782B">
            <w:pPr>
              <w:widowControl w:val="0"/>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92782B">
            <w:pPr>
              <w:widowControl w:val="0"/>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92782B">
            <w:pPr>
              <w:widowControl w:val="0"/>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92782B">
      <w:pPr>
        <w:widowControl w:val="0"/>
        <w:spacing w:before="120" w:after="0" w:line="240" w:lineRule="auto"/>
        <w:rPr>
          <w:rFonts w:cs="Calibri"/>
          <w:b/>
          <w:color w:val="000000"/>
        </w:rPr>
      </w:pPr>
    </w:p>
    <w:p w14:paraId="04BC5AA3" w14:textId="77777777" w:rsidR="003D7BB6" w:rsidRDefault="003D7BB6" w:rsidP="0092782B">
      <w:pPr>
        <w:widowControl w:val="0"/>
        <w:spacing w:before="120" w:after="0" w:line="240" w:lineRule="auto"/>
        <w:rPr>
          <w:rFonts w:cs="Calibri"/>
          <w:b/>
          <w:color w:val="000000"/>
        </w:rPr>
      </w:pPr>
    </w:p>
    <w:p w14:paraId="48EDD0BE" w14:textId="77777777" w:rsidR="003D7BB6" w:rsidRDefault="003D7BB6" w:rsidP="0092782B">
      <w:pPr>
        <w:widowControl w:val="0"/>
        <w:spacing w:before="120" w:after="0" w:line="240" w:lineRule="auto"/>
        <w:rPr>
          <w:rFonts w:cs="Calibri"/>
          <w:b/>
          <w:color w:val="000000"/>
        </w:rPr>
      </w:pPr>
    </w:p>
    <w:p w14:paraId="666DE555" w14:textId="77777777" w:rsidR="003D7BB6" w:rsidRDefault="003D7BB6" w:rsidP="0092782B">
      <w:pPr>
        <w:widowControl w:val="0"/>
        <w:spacing w:before="120" w:after="0" w:line="240" w:lineRule="auto"/>
        <w:rPr>
          <w:rFonts w:cs="Calibri"/>
          <w:b/>
          <w:color w:val="000000"/>
        </w:rPr>
      </w:pPr>
    </w:p>
    <w:p w14:paraId="2103E5B1" w14:textId="77777777" w:rsidR="003D7BB6" w:rsidRDefault="003D7BB6" w:rsidP="0092782B">
      <w:pPr>
        <w:widowControl w:val="0"/>
        <w:spacing w:before="120" w:after="0" w:line="240" w:lineRule="auto"/>
        <w:rPr>
          <w:rFonts w:cs="Calibri"/>
          <w:b/>
          <w:color w:val="000000"/>
        </w:rPr>
      </w:pPr>
    </w:p>
    <w:p w14:paraId="2D8F7BC9" w14:textId="77777777" w:rsidR="003D7BB6" w:rsidRDefault="003D7BB6" w:rsidP="0092782B">
      <w:pPr>
        <w:widowControl w:val="0"/>
        <w:spacing w:before="120" w:after="0" w:line="240" w:lineRule="auto"/>
        <w:rPr>
          <w:rFonts w:cs="Calibri"/>
          <w:b/>
          <w:color w:val="000000"/>
        </w:rPr>
      </w:pPr>
    </w:p>
    <w:p w14:paraId="748CA89B" w14:textId="77777777" w:rsidR="003D7BB6" w:rsidRDefault="003D7BB6" w:rsidP="0092782B">
      <w:pPr>
        <w:widowControl w:val="0"/>
        <w:spacing w:before="120" w:after="0" w:line="240" w:lineRule="auto"/>
        <w:rPr>
          <w:rFonts w:cs="Calibri"/>
          <w:b/>
          <w:color w:val="000000"/>
        </w:rPr>
      </w:pPr>
    </w:p>
    <w:p w14:paraId="532D334D" w14:textId="77777777" w:rsidR="00484E76" w:rsidRDefault="00484E76" w:rsidP="0092782B">
      <w:pPr>
        <w:widowControl w:val="0"/>
        <w:spacing w:before="120" w:after="0" w:line="240" w:lineRule="auto"/>
        <w:rPr>
          <w:rFonts w:cs="Calibri"/>
          <w:b/>
          <w:color w:val="000000"/>
        </w:rPr>
      </w:pPr>
    </w:p>
    <w:p w14:paraId="0815E785" w14:textId="77777777" w:rsidR="003D7BB6" w:rsidRPr="00A374F2" w:rsidRDefault="003D7BB6" w:rsidP="0092782B">
      <w:pPr>
        <w:widowControl w:val="0"/>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92782B">
      <w:pPr>
        <w:widowControl w:val="0"/>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92782B">
            <w:pPr>
              <w:widowControl w:val="0"/>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34F3145" w:rsidR="0046436C" w:rsidRPr="00D96C63" w:rsidRDefault="0046436C" w:rsidP="0092782B">
            <w:pPr>
              <w:widowControl w:val="0"/>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8"/>
            </w:r>
            <w:r w:rsidRPr="0046436C">
              <w:rPr>
                <w:rFonts w:cs="Calibri"/>
                <w:b/>
                <w:bCs/>
                <w:sz w:val="20"/>
                <w:szCs w:val="20"/>
              </w:rPr>
              <w:t xml:space="preserve"> (</w:t>
            </w:r>
            <w:r w:rsidR="00400C7A">
              <w:rPr>
                <w:rFonts w:cs="Calibri"/>
                <w:b/>
                <w:bCs/>
                <w:sz w:val="20"/>
                <w:szCs w:val="20"/>
              </w:rPr>
              <w:t xml:space="preserve">max. </w:t>
            </w:r>
            <w:r w:rsidRPr="0046436C">
              <w:rPr>
                <w:rFonts w:cs="Calibri"/>
                <w:b/>
                <w:bCs/>
                <w:sz w:val="20"/>
                <w:szCs w:val="20"/>
              </w:rPr>
              <w:t>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92782B">
            <w:pPr>
              <w:widowControl w:val="0"/>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3187511F" w:rsidR="0046436C" w:rsidRPr="00D96C63" w:rsidRDefault="0046436C" w:rsidP="0092782B">
            <w:pPr>
              <w:widowControl w:val="0"/>
              <w:spacing w:after="0" w:line="240" w:lineRule="auto"/>
              <w:jc w:val="center"/>
              <w:rPr>
                <w:rFonts w:cs="Calibri"/>
                <w:b/>
                <w:bCs/>
                <w:sz w:val="20"/>
                <w:szCs w:val="20"/>
              </w:rPr>
            </w:pPr>
            <w:r w:rsidRPr="0046436C">
              <w:rPr>
                <w:rFonts w:cs="Calibri"/>
                <w:b/>
                <w:bCs/>
                <w:sz w:val="20"/>
                <w:szCs w:val="20"/>
              </w:rPr>
              <w:t xml:space="preserve">s nárokom na vrátenie DPH </w:t>
            </w:r>
          </w:p>
        </w:tc>
        <w:tc>
          <w:tcPr>
            <w:tcW w:w="2339" w:type="dxa"/>
            <w:tcBorders>
              <w:bottom w:val="single" w:sz="4" w:space="0" w:color="auto"/>
            </w:tcBorders>
            <w:shd w:val="clear" w:color="auto" w:fill="8DB3E2"/>
            <w:vAlign w:val="center"/>
          </w:tcPr>
          <w:p w14:paraId="1880E7DB" w14:textId="2F3FE369" w:rsidR="0046436C" w:rsidRPr="00D96C63" w:rsidRDefault="0046436C" w:rsidP="0092782B">
            <w:pPr>
              <w:widowControl w:val="0"/>
              <w:spacing w:after="0" w:line="240" w:lineRule="auto"/>
              <w:jc w:val="center"/>
              <w:rPr>
                <w:rFonts w:cs="Calibri"/>
                <w:b/>
                <w:bCs/>
                <w:sz w:val="20"/>
                <w:szCs w:val="20"/>
              </w:rPr>
            </w:pPr>
            <w:r w:rsidRPr="0046436C">
              <w:rPr>
                <w:rFonts w:cs="Calibri"/>
                <w:b/>
                <w:bCs/>
                <w:sz w:val="20"/>
                <w:szCs w:val="20"/>
              </w:rPr>
              <w:t xml:space="preserve">bez nároku na vrátenie DPH </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92782B">
            <w:pPr>
              <w:widowControl w:val="0"/>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92782B">
            <w:pPr>
              <w:widowControl w:val="0"/>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92782B">
            <w:pPr>
              <w:widowControl w:val="0"/>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92782B">
            <w:pPr>
              <w:widowControl w:val="0"/>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92782B">
            <w:pPr>
              <w:widowControl w:val="0"/>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92782B">
            <w:pPr>
              <w:widowControl w:val="0"/>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92782B">
            <w:pPr>
              <w:widowControl w:val="0"/>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92782B">
            <w:pPr>
              <w:widowControl w:val="0"/>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92782B">
            <w:pPr>
              <w:widowControl w:val="0"/>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92782B">
            <w:pPr>
              <w:widowControl w:val="0"/>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92782B">
            <w:pPr>
              <w:widowControl w:val="0"/>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92782B">
            <w:pPr>
              <w:widowControl w:val="0"/>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92782B">
            <w:pPr>
              <w:widowControl w:val="0"/>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92782B">
            <w:pPr>
              <w:widowControl w:val="0"/>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92782B">
            <w:pPr>
              <w:widowControl w:val="0"/>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92782B">
            <w:pPr>
              <w:widowControl w:val="0"/>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92782B">
            <w:pPr>
              <w:widowControl w:val="0"/>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92782B">
            <w:pPr>
              <w:widowControl w:val="0"/>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92782B">
            <w:pPr>
              <w:widowControl w:val="0"/>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92782B">
            <w:pPr>
              <w:widowControl w:val="0"/>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92782B">
            <w:pPr>
              <w:widowControl w:val="0"/>
              <w:spacing w:before="120" w:after="0" w:line="240" w:lineRule="auto"/>
              <w:jc w:val="center"/>
              <w:rPr>
                <w:rFonts w:cs="Calibri"/>
                <w:sz w:val="20"/>
                <w:szCs w:val="20"/>
              </w:rPr>
            </w:pPr>
            <w:r>
              <w:rPr>
                <w:rFonts w:cs="Calibri"/>
                <w:sz w:val="20"/>
                <w:szCs w:val="20"/>
              </w:rPr>
              <w:t>6,40</w:t>
            </w:r>
          </w:p>
        </w:tc>
      </w:tr>
    </w:tbl>
    <w:p w14:paraId="03F6B193" w14:textId="6DAD76CA" w:rsidR="003D7BB6" w:rsidRDefault="003D7BB6" w:rsidP="0092782B">
      <w:pPr>
        <w:widowControl w:val="0"/>
        <w:spacing w:before="120" w:after="0" w:line="240" w:lineRule="auto"/>
        <w:rPr>
          <w:rFonts w:cs="Calibri"/>
          <w:b/>
          <w:color w:val="000000"/>
        </w:rPr>
      </w:pPr>
    </w:p>
    <w:p w14:paraId="32B31041" w14:textId="116F40C9" w:rsidR="00BE25A5" w:rsidRDefault="00BE25A5" w:rsidP="0092782B">
      <w:pPr>
        <w:widowControl w:val="0"/>
        <w:spacing w:before="120" w:after="0" w:line="240" w:lineRule="auto"/>
        <w:jc w:val="both"/>
        <w:rPr>
          <w:rFonts w:cs="Calibri"/>
          <w:b/>
          <w:color w:val="000000"/>
        </w:rPr>
      </w:pPr>
      <w:r>
        <w:rPr>
          <w:rFonts w:cs="Calibri"/>
          <w:b/>
          <w:color w:val="000000"/>
        </w:rPr>
        <w:t>c)</w:t>
      </w:r>
      <w:r w:rsidR="00400C7A">
        <w:rPr>
          <w:rFonts w:cs="Calibri"/>
          <w:b/>
          <w:color w:val="000000"/>
        </w:rPr>
        <w:t xml:space="preserve"> P</w:t>
      </w:r>
      <w:r w:rsidR="00400C7A" w:rsidRPr="00400C7A">
        <w:rPr>
          <w:rFonts w:cs="Calibri"/>
          <w:b/>
          <w:color w:val="000000"/>
        </w:rPr>
        <w:t>rojekty technickej pomoci realizované v rámci prioritnej osi č. 8</w:t>
      </w:r>
      <w:r w:rsidR="00400C7A">
        <w:rPr>
          <w:rFonts w:cs="Calibri"/>
          <w:b/>
          <w:color w:val="000000"/>
        </w:rPr>
        <w:t xml:space="preserve"> OPII - o</w:t>
      </w:r>
      <w:r w:rsidR="00400C7A" w:rsidRPr="00400C7A">
        <w:rPr>
          <w:rFonts w:cs="Calibri"/>
          <w:b/>
          <w:color w:val="000000"/>
        </w:rPr>
        <w:t>sob</w:t>
      </w:r>
      <w:r w:rsidR="00400C7A">
        <w:rPr>
          <w:rFonts w:cs="Calibri"/>
          <w:b/>
          <w:color w:val="000000"/>
        </w:rPr>
        <w:t xml:space="preserve">y zapojené do realizácie hl. aktivít projektu </w:t>
      </w:r>
      <w:r w:rsidR="00400C7A" w:rsidRPr="00400C7A">
        <w:rPr>
          <w:rFonts w:cs="Calibri"/>
          <w:b/>
          <w:color w:val="000000"/>
        </w:rPr>
        <w:t>na základe dohody o práci vykonávanej mimo pracovného pomeru</w:t>
      </w:r>
    </w:p>
    <w:p w14:paraId="1BE20956" w14:textId="77777777" w:rsidR="00BE25A5" w:rsidRDefault="00BE25A5" w:rsidP="0092782B">
      <w:pPr>
        <w:widowControl w:val="0"/>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6628"/>
        <w:gridCol w:w="1765"/>
      </w:tblGrid>
      <w:tr w:rsidR="00D44FD7" w:rsidRPr="00BE25A5" w14:paraId="4A5348FA" w14:textId="77777777" w:rsidTr="00D44FD7">
        <w:trPr>
          <w:trHeight w:val="660"/>
        </w:trPr>
        <w:tc>
          <w:tcPr>
            <w:tcW w:w="369" w:type="pct"/>
            <w:shd w:val="clear" w:color="auto" w:fill="8DB3E2"/>
          </w:tcPr>
          <w:p w14:paraId="34DB7921"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lastRenderedPageBreak/>
              <w:t>P. č.</w:t>
            </w:r>
          </w:p>
        </w:tc>
        <w:tc>
          <w:tcPr>
            <w:tcW w:w="3657" w:type="pct"/>
            <w:shd w:val="clear" w:color="auto" w:fill="8DB3E2"/>
          </w:tcPr>
          <w:p w14:paraId="62C2A6AD" w14:textId="77777777" w:rsidR="00D44FD7" w:rsidRPr="00BE25A5" w:rsidRDefault="00D44FD7" w:rsidP="0056714F">
            <w:pPr>
              <w:keepNext/>
              <w:keepLines/>
              <w:spacing w:before="120" w:after="0" w:line="240" w:lineRule="auto"/>
              <w:rPr>
                <w:rFonts w:cs="Calibri"/>
                <w:b/>
                <w:bCs/>
                <w:sz w:val="20"/>
                <w:szCs w:val="20"/>
              </w:rPr>
            </w:pPr>
            <w:r w:rsidRPr="00BE25A5">
              <w:rPr>
                <w:rFonts w:cs="Calibri"/>
                <w:b/>
                <w:bCs/>
                <w:sz w:val="20"/>
                <w:szCs w:val="20"/>
              </w:rPr>
              <w:t>Obsah práce</w:t>
            </w:r>
            <w:r w:rsidRPr="00400C7A">
              <w:rPr>
                <w:rFonts w:cs="Calibri"/>
                <w:b/>
                <w:bCs/>
                <w:sz w:val="20"/>
                <w:szCs w:val="20"/>
              </w:rPr>
              <w:t xml:space="preserve"> osob</w:t>
            </w:r>
            <w:r>
              <w:rPr>
                <w:rFonts w:cs="Calibri"/>
                <w:b/>
                <w:bCs/>
                <w:sz w:val="20"/>
                <w:szCs w:val="20"/>
              </w:rPr>
              <w:t xml:space="preserve">y, </w:t>
            </w:r>
            <w:r w:rsidRPr="00400C7A">
              <w:rPr>
                <w:rFonts w:cs="Calibri"/>
                <w:b/>
                <w:bCs/>
                <w:sz w:val="20"/>
                <w:szCs w:val="20"/>
              </w:rPr>
              <w:t xml:space="preserve">ktorá pracuje na </w:t>
            </w:r>
            <w:r>
              <w:rPr>
                <w:rFonts w:cs="Calibri"/>
                <w:b/>
                <w:bCs/>
                <w:sz w:val="20"/>
                <w:szCs w:val="20"/>
              </w:rPr>
              <w:t xml:space="preserve">realizácii hl. aktivít </w:t>
            </w:r>
            <w:r w:rsidRPr="00400C7A">
              <w:rPr>
                <w:rFonts w:cs="Calibri"/>
                <w:b/>
                <w:bCs/>
                <w:sz w:val="20"/>
                <w:szCs w:val="20"/>
              </w:rPr>
              <w:t>projekt</w:t>
            </w:r>
            <w:r>
              <w:rPr>
                <w:rFonts w:cs="Calibri"/>
                <w:b/>
                <w:bCs/>
                <w:sz w:val="20"/>
                <w:szCs w:val="20"/>
              </w:rPr>
              <w:t>u</w:t>
            </w:r>
            <w:r w:rsidRPr="00400C7A">
              <w:rPr>
                <w:rFonts w:cs="Calibri"/>
                <w:b/>
                <w:bCs/>
                <w:sz w:val="20"/>
                <w:szCs w:val="20"/>
              </w:rPr>
              <w:t xml:space="preserve"> </w:t>
            </w:r>
            <w:r>
              <w:rPr>
                <w:rFonts w:cs="Calibri"/>
                <w:b/>
                <w:bCs/>
                <w:sz w:val="20"/>
                <w:szCs w:val="20"/>
              </w:rPr>
              <w:t xml:space="preserve">technickej pomoci </w:t>
            </w:r>
            <w:r w:rsidRPr="00400C7A">
              <w:rPr>
                <w:rFonts w:cs="Calibri"/>
                <w:b/>
                <w:bCs/>
                <w:sz w:val="20"/>
                <w:szCs w:val="20"/>
              </w:rPr>
              <w:t>na základe dohody o práci vykonávanej mimo pracovného pomeru</w:t>
            </w:r>
          </w:p>
        </w:tc>
        <w:tc>
          <w:tcPr>
            <w:tcW w:w="974" w:type="pct"/>
            <w:shd w:val="clear" w:color="auto" w:fill="8DB3E2"/>
          </w:tcPr>
          <w:p w14:paraId="608123D2"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ýška hodinovej odmeny v eurách</w:t>
            </w:r>
          </w:p>
          <w:p w14:paraId="55481B7C"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D44FD7" w:rsidRPr="00BE25A5" w14:paraId="170F8C82" w14:textId="77777777" w:rsidTr="00D44FD7">
        <w:trPr>
          <w:trHeight w:val="660"/>
        </w:trPr>
        <w:tc>
          <w:tcPr>
            <w:tcW w:w="369" w:type="pct"/>
            <w:shd w:val="clear" w:color="auto" w:fill="C6D9F1"/>
          </w:tcPr>
          <w:p w14:paraId="78236BFE"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1.</w:t>
            </w:r>
          </w:p>
        </w:tc>
        <w:tc>
          <w:tcPr>
            <w:tcW w:w="3657" w:type="pct"/>
            <w:shd w:val="clear" w:color="auto" w:fill="C6D9F1"/>
          </w:tcPr>
          <w:p w14:paraId="01F2F2ED" w14:textId="3181527F"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junior</w:t>
            </w:r>
          </w:p>
        </w:tc>
        <w:tc>
          <w:tcPr>
            <w:tcW w:w="974" w:type="pct"/>
            <w:shd w:val="clear" w:color="auto" w:fill="FFFFFF"/>
          </w:tcPr>
          <w:p w14:paraId="605E271E"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19,00</w:t>
            </w:r>
          </w:p>
        </w:tc>
      </w:tr>
      <w:tr w:rsidR="00D44FD7" w:rsidRPr="00BE25A5" w14:paraId="3C26836C" w14:textId="77777777" w:rsidTr="00D44FD7">
        <w:trPr>
          <w:trHeight w:val="660"/>
        </w:trPr>
        <w:tc>
          <w:tcPr>
            <w:tcW w:w="369" w:type="pct"/>
            <w:shd w:val="clear" w:color="auto" w:fill="C6D9F1"/>
          </w:tcPr>
          <w:p w14:paraId="4A8E2334"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2.</w:t>
            </w:r>
          </w:p>
        </w:tc>
        <w:tc>
          <w:tcPr>
            <w:tcW w:w="3657" w:type="pct"/>
            <w:shd w:val="clear" w:color="auto" w:fill="C6D9F1"/>
          </w:tcPr>
          <w:p w14:paraId="49E962C6" w14:textId="54F609E9"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senior</w:t>
            </w:r>
          </w:p>
        </w:tc>
        <w:tc>
          <w:tcPr>
            <w:tcW w:w="974" w:type="pct"/>
            <w:shd w:val="clear" w:color="auto" w:fill="FFFFFF"/>
          </w:tcPr>
          <w:p w14:paraId="197F1A74"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23,00</w:t>
            </w:r>
          </w:p>
        </w:tc>
      </w:tr>
      <w:tr w:rsidR="00D44FD7" w:rsidRPr="00BE25A5" w14:paraId="4DA4E784" w14:textId="77777777" w:rsidTr="00D44FD7">
        <w:trPr>
          <w:trHeight w:val="321"/>
        </w:trPr>
        <w:tc>
          <w:tcPr>
            <w:tcW w:w="369" w:type="pct"/>
            <w:shd w:val="clear" w:color="auto" w:fill="C6D9F1"/>
          </w:tcPr>
          <w:p w14:paraId="2C8C9150"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3</w:t>
            </w:r>
            <w:r w:rsidRPr="00BE25A5">
              <w:rPr>
                <w:rFonts w:cs="Calibri"/>
                <w:b/>
                <w:sz w:val="20"/>
                <w:szCs w:val="20"/>
              </w:rPr>
              <w:t>.</w:t>
            </w:r>
          </w:p>
        </w:tc>
        <w:tc>
          <w:tcPr>
            <w:tcW w:w="3657" w:type="pct"/>
            <w:shd w:val="clear" w:color="auto" w:fill="C6D9F1"/>
          </w:tcPr>
          <w:p w14:paraId="27AF840E"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 agendou prostriedkov EÚ a iných finančných mechanizmov</w:t>
            </w:r>
          </w:p>
          <w:p w14:paraId="1369C656"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so zabezpečovaním činností zamestnávateľa</w:t>
            </w:r>
          </w:p>
        </w:tc>
        <w:tc>
          <w:tcPr>
            <w:tcW w:w="974" w:type="pct"/>
          </w:tcPr>
          <w:p w14:paraId="5BEA7C06"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30,00</w:t>
            </w:r>
          </w:p>
        </w:tc>
      </w:tr>
      <w:tr w:rsidR="00D44FD7" w:rsidRPr="00BE25A5" w14:paraId="7FC06C4B" w14:textId="77777777" w:rsidTr="00D44FD7">
        <w:trPr>
          <w:trHeight w:val="531"/>
        </w:trPr>
        <w:tc>
          <w:tcPr>
            <w:tcW w:w="369" w:type="pct"/>
            <w:shd w:val="clear" w:color="auto" w:fill="C6D9F1"/>
          </w:tcPr>
          <w:p w14:paraId="4A529E06"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4</w:t>
            </w:r>
            <w:r w:rsidRPr="00BE25A5">
              <w:rPr>
                <w:rFonts w:cs="Calibri"/>
                <w:b/>
                <w:sz w:val="20"/>
                <w:szCs w:val="20"/>
              </w:rPr>
              <w:t>.</w:t>
            </w:r>
          </w:p>
        </w:tc>
        <w:tc>
          <w:tcPr>
            <w:tcW w:w="3657" w:type="pct"/>
            <w:shd w:val="clear" w:color="auto" w:fill="C6D9F1"/>
          </w:tcPr>
          <w:p w14:paraId="5E853BAC" w14:textId="77777777" w:rsidR="00D44FD7" w:rsidRDefault="00D44FD7" w:rsidP="0056714F">
            <w:pPr>
              <w:keepNext/>
              <w:keepLines/>
              <w:spacing w:before="120" w:after="0" w:line="240" w:lineRule="auto"/>
              <w:rPr>
                <w:rFonts w:cs="Calibri"/>
                <w:b/>
                <w:sz w:val="20"/>
                <w:szCs w:val="20"/>
              </w:rPr>
            </w:pPr>
            <w:r>
              <w:rPr>
                <w:rFonts w:cs="Calibri"/>
                <w:b/>
                <w:sz w:val="20"/>
                <w:szCs w:val="20"/>
              </w:rPr>
              <w:t xml:space="preserve">- </w:t>
            </w:r>
            <w:r w:rsidRPr="00BE25A5">
              <w:rPr>
                <w:rFonts w:cs="Calibri"/>
                <w:b/>
                <w:sz w:val="20"/>
                <w:szCs w:val="20"/>
              </w:rPr>
              <w:t>Poskytovanie odborného vzdelávania - prednášky, semináre, lektorská činnosť, vypracovanie študijných materiálov</w:t>
            </w:r>
            <w:r>
              <w:rPr>
                <w:rFonts w:cs="Calibri"/>
                <w:b/>
                <w:sz w:val="20"/>
                <w:szCs w:val="20"/>
              </w:rPr>
              <w:t xml:space="preserve"> </w:t>
            </w:r>
          </w:p>
          <w:p w14:paraId="384F1A1D"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4DA9A233"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40,00</w:t>
            </w:r>
          </w:p>
        </w:tc>
      </w:tr>
      <w:tr w:rsidR="00D44FD7" w:rsidRPr="00BE25A5" w14:paraId="09081C81" w14:textId="77777777" w:rsidTr="00D44FD7">
        <w:trPr>
          <w:trHeight w:val="250"/>
        </w:trPr>
        <w:tc>
          <w:tcPr>
            <w:tcW w:w="369" w:type="pct"/>
            <w:shd w:val="clear" w:color="auto" w:fill="C6D9F1"/>
          </w:tcPr>
          <w:p w14:paraId="14077D6C"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5</w:t>
            </w:r>
            <w:r w:rsidRPr="00BE25A5">
              <w:rPr>
                <w:rFonts w:cs="Calibri"/>
                <w:b/>
                <w:sz w:val="20"/>
                <w:szCs w:val="20"/>
              </w:rPr>
              <w:t>.</w:t>
            </w:r>
          </w:p>
        </w:tc>
        <w:tc>
          <w:tcPr>
            <w:tcW w:w="3657" w:type="pct"/>
            <w:shd w:val="clear" w:color="auto" w:fill="C6D9F1"/>
          </w:tcPr>
          <w:p w14:paraId="7E635B97"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odborných, konzultačných a metodických činností, vypracovanie odborných materiálov</w:t>
            </w:r>
          </w:p>
          <w:p w14:paraId="44BDBB5F"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odborného vzdelávania v cudzom jazyku, príprava testov, vykonanie testovania, prednášky, semináre, lektorská činnosť, vrátane vypracovania študijných materiálov</w:t>
            </w:r>
          </w:p>
          <w:p w14:paraId="3DCA0DBE" w14:textId="77777777" w:rsidR="00D44FD7" w:rsidRDefault="00D44FD7" w:rsidP="0056714F">
            <w:pPr>
              <w:keepNext/>
              <w:keepLines/>
              <w:spacing w:before="120" w:after="0" w:line="240" w:lineRule="auto"/>
              <w:rPr>
                <w:rFonts w:cs="Calibri"/>
                <w:b/>
                <w:sz w:val="20"/>
                <w:szCs w:val="20"/>
              </w:rPr>
            </w:pPr>
            <w:r w:rsidRPr="00BE25A5">
              <w:rPr>
                <w:rFonts w:cs="Calibri"/>
                <w:b/>
                <w:sz w:val="20"/>
                <w:szCs w:val="20"/>
              </w:rPr>
              <w:t>- Tlmočnícke a prekladateľské práce</w:t>
            </w:r>
          </w:p>
          <w:p w14:paraId="0B7E10E3" w14:textId="77777777" w:rsidR="00D44FD7" w:rsidRPr="00AF0502" w:rsidRDefault="00D44FD7" w:rsidP="0056714F">
            <w:pPr>
              <w:keepNext/>
              <w:keepLines/>
              <w:spacing w:before="120" w:after="0" w:line="240" w:lineRule="auto"/>
              <w:rPr>
                <w:rFonts w:cs="Calibri"/>
                <w:b/>
                <w:sz w:val="20"/>
                <w:szCs w:val="20"/>
              </w:rPr>
            </w:pPr>
            <w:r>
              <w:rPr>
                <w:rFonts w:cs="Calibri"/>
                <w:b/>
                <w:sz w:val="20"/>
                <w:szCs w:val="20"/>
              </w:rPr>
              <w:t xml:space="preserve">- </w:t>
            </w:r>
            <w:r w:rsidRPr="00AF0502">
              <w:rPr>
                <w:rFonts w:cs="Calibri"/>
                <w:b/>
                <w:sz w:val="20"/>
                <w:szCs w:val="20"/>
              </w:rPr>
              <w:t>Odborné a poradenské činnosti pre ministra, štátneho tajomníka a generálneho tajomníka</w:t>
            </w:r>
          </w:p>
          <w:p w14:paraId="7E5A864A"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71DEBD11"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50,00</w:t>
            </w:r>
          </w:p>
        </w:tc>
      </w:tr>
      <w:tr w:rsidR="00D44FD7" w:rsidRPr="00BE25A5" w14:paraId="2CD6EB96" w14:textId="77777777" w:rsidTr="00D44FD7">
        <w:trPr>
          <w:trHeight w:val="379"/>
        </w:trPr>
        <w:tc>
          <w:tcPr>
            <w:tcW w:w="369" w:type="pct"/>
            <w:shd w:val="clear" w:color="auto" w:fill="C6D9F1"/>
          </w:tcPr>
          <w:p w14:paraId="173A46ED"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6</w:t>
            </w:r>
            <w:r w:rsidRPr="00BE25A5">
              <w:rPr>
                <w:rFonts w:cs="Calibri"/>
                <w:b/>
                <w:sz w:val="20"/>
                <w:szCs w:val="20"/>
              </w:rPr>
              <w:t>.</w:t>
            </w:r>
          </w:p>
        </w:tc>
        <w:tc>
          <w:tcPr>
            <w:tcW w:w="3657" w:type="pct"/>
            <w:shd w:val="clear" w:color="auto" w:fill="C6D9F1"/>
          </w:tcPr>
          <w:p w14:paraId="31BF9F35"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xml:space="preserve">Poskytovanie odborných činností v oblasti právneho poradenstva </w:t>
            </w:r>
          </w:p>
        </w:tc>
        <w:tc>
          <w:tcPr>
            <w:tcW w:w="974" w:type="pct"/>
          </w:tcPr>
          <w:p w14:paraId="1F4B7512"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66,00</w:t>
            </w:r>
          </w:p>
        </w:tc>
      </w:tr>
    </w:tbl>
    <w:p w14:paraId="6AC80002" w14:textId="1C07E8CD" w:rsidR="00BE25A5" w:rsidRDefault="00BE25A5" w:rsidP="00415B1C">
      <w:pPr>
        <w:keepNext/>
        <w:keepLines/>
        <w:spacing w:before="120" w:after="0" w:line="240" w:lineRule="auto"/>
        <w:rPr>
          <w:rFonts w:cs="Calibri"/>
          <w:b/>
          <w:color w:val="000000"/>
        </w:rPr>
      </w:pPr>
    </w:p>
    <w:p w14:paraId="0C892C22" w14:textId="46E37B40" w:rsidR="0056714F" w:rsidRDefault="0056714F" w:rsidP="0056714F">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5"/>
        <w:gridCol w:w="4564"/>
        <w:gridCol w:w="2733"/>
      </w:tblGrid>
      <w:tr w:rsidR="0056714F" w:rsidRPr="00BE25A5" w14:paraId="06A18670" w14:textId="77777777" w:rsidTr="00D53822">
        <w:trPr>
          <w:trHeight w:val="660"/>
        </w:trPr>
        <w:tc>
          <w:tcPr>
            <w:tcW w:w="974" w:type="pct"/>
            <w:shd w:val="clear" w:color="auto" w:fill="8DB3E2"/>
          </w:tcPr>
          <w:p w14:paraId="056ED252"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P</w:t>
            </w:r>
            <w:r>
              <w:rPr>
                <w:rFonts w:cs="Calibri"/>
                <w:b/>
                <w:bCs/>
                <w:sz w:val="20"/>
                <w:szCs w:val="20"/>
              </w:rPr>
              <w:t>rioritná os OPII</w:t>
            </w:r>
          </w:p>
        </w:tc>
        <w:tc>
          <w:tcPr>
            <w:tcW w:w="2518" w:type="pct"/>
            <w:shd w:val="clear" w:color="auto" w:fill="8DB3E2"/>
          </w:tcPr>
          <w:p w14:paraId="0001B4F1" w14:textId="171D9DFF" w:rsidR="0056714F" w:rsidRPr="001D09AB" w:rsidRDefault="0056714F" w:rsidP="0056714F">
            <w:pPr>
              <w:keepNext/>
              <w:keepLines/>
              <w:spacing w:before="120" w:after="0" w:line="240" w:lineRule="auto"/>
              <w:rPr>
                <w:rFonts w:cs="Calibri"/>
                <w:bCs/>
                <w:sz w:val="20"/>
                <w:szCs w:val="20"/>
              </w:rPr>
            </w:pPr>
            <w:r w:rsidRPr="00E064A3">
              <w:rPr>
                <w:rFonts w:cs="Calibri"/>
                <w:b/>
                <w:bCs/>
                <w:sz w:val="20"/>
                <w:szCs w:val="20"/>
              </w:rPr>
              <w:t xml:space="preserve">Limity pre </w:t>
            </w:r>
            <w:r w:rsidR="00280233">
              <w:rPr>
                <w:rFonts w:cs="Calibri"/>
                <w:b/>
                <w:bCs/>
                <w:sz w:val="20"/>
                <w:szCs w:val="20"/>
              </w:rPr>
              <w:t xml:space="preserve">odborných </w:t>
            </w:r>
            <w:r w:rsidRPr="00E064A3">
              <w:rPr>
                <w:rFonts w:cs="Calibri"/>
                <w:b/>
                <w:bCs/>
                <w:sz w:val="20"/>
                <w:szCs w:val="20"/>
              </w:rPr>
              <w:t xml:space="preserve">hodnotiteľov projektov OPII </w:t>
            </w:r>
            <w:r w:rsidR="00280233" w:rsidRPr="001D09AB">
              <w:rPr>
                <w:rFonts w:cs="Calibri"/>
                <w:bCs/>
                <w:sz w:val="20"/>
                <w:szCs w:val="20"/>
              </w:rPr>
              <w:t>(ŽoNFP</w:t>
            </w:r>
            <w:r w:rsidR="00172DFD" w:rsidRPr="001D09AB">
              <w:rPr>
                <w:rFonts w:cs="Calibri"/>
                <w:bCs/>
                <w:sz w:val="20"/>
                <w:szCs w:val="20"/>
              </w:rPr>
              <w:t xml:space="preserve"> riadne vy</w:t>
            </w:r>
            <w:r w:rsidR="00280233" w:rsidRPr="001D09AB">
              <w:rPr>
                <w:rFonts w:cs="Calibri"/>
                <w:bCs/>
                <w:sz w:val="20"/>
                <w:szCs w:val="20"/>
              </w:rPr>
              <w:t>hodnotené v rámci PO č. 1-8 OPII)</w:t>
            </w:r>
          </w:p>
          <w:p w14:paraId="7135DD4D" w14:textId="085D00C8" w:rsidR="00280233" w:rsidRPr="00280233" w:rsidRDefault="00280233" w:rsidP="0056714F">
            <w:pPr>
              <w:keepNext/>
              <w:keepLines/>
              <w:spacing w:before="120" w:after="0" w:line="240" w:lineRule="auto"/>
              <w:rPr>
                <w:rFonts w:cs="Calibri"/>
                <w:bCs/>
                <w:sz w:val="20"/>
                <w:szCs w:val="20"/>
              </w:rPr>
            </w:pPr>
          </w:p>
          <w:p w14:paraId="07874F96" w14:textId="16C441FD" w:rsidR="00D53822" w:rsidRPr="00BE25A5" w:rsidRDefault="00D53822" w:rsidP="0056714F">
            <w:pPr>
              <w:keepNext/>
              <w:keepLines/>
              <w:spacing w:before="120" w:after="0" w:line="240" w:lineRule="auto"/>
              <w:rPr>
                <w:rFonts w:cs="Calibri"/>
                <w:b/>
                <w:bCs/>
                <w:sz w:val="20"/>
                <w:szCs w:val="20"/>
              </w:rPr>
            </w:pPr>
          </w:p>
        </w:tc>
        <w:tc>
          <w:tcPr>
            <w:tcW w:w="1508" w:type="pct"/>
            <w:shd w:val="clear" w:color="auto" w:fill="8DB3E2"/>
          </w:tcPr>
          <w:p w14:paraId="6D04DF04" w14:textId="77777777"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 xml:space="preserve">ýška </w:t>
            </w:r>
            <w:r>
              <w:rPr>
                <w:rFonts w:cs="Calibri"/>
                <w:b/>
                <w:bCs/>
                <w:sz w:val="20"/>
                <w:szCs w:val="20"/>
              </w:rPr>
              <w:t>odmeny za vyhodnotenú žiadosť v eurách</w:t>
            </w:r>
          </w:p>
          <w:p w14:paraId="6EEC9F20"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56714F" w:rsidRPr="00BE25A5" w14:paraId="4C250C64" w14:textId="77777777" w:rsidTr="00D53822">
        <w:trPr>
          <w:trHeight w:val="660"/>
        </w:trPr>
        <w:tc>
          <w:tcPr>
            <w:tcW w:w="974" w:type="pct"/>
            <w:vMerge w:val="restart"/>
            <w:shd w:val="clear" w:color="auto" w:fill="C6D9F1"/>
          </w:tcPr>
          <w:p w14:paraId="076C0285" w14:textId="77777777" w:rsidR="00172DFD" w:rsidRDefault="00172DFD" w:rsidP="0056714F">
            <w:pPr>
              <w:keepNext/>
              <w:keepLines/>
              <w:spacing w:before="120" w:after="0" w:line="240" w:lineRule="auto"/>
              <w:jc w:val="center"/>
              <w:rPr>
                <w:rFonts w:cs="Calibri"/>
                <w:b/>
                <w:bCs/>
                <w:sz w:val="20"/>
                <w:szCs w:val="20"/>
              </w:rPr>
            </w:pPr>
          </w:p>
          <w:p w14:paraId="7DAF3B3E" w14:textId="1010895D"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č. 1-6 OPII (Doprava)</w:t>
            </w:r>
          </w:p>
        </w:tc>
        <w:tc>
          <w:tcPr>
            <w:tcW w:w="2518" w:type="pct"/>
            <w:shd w:val="clear" w:color="auto" w:fill="C6D9F1"/>
          </w:tcPr>
          <w:p w14:paraId="4680C171" w14:textId="4EDB608D"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veľký projekt</w:t>
            </w:r>
          </w:p>
        </w:tc>
        <w:tc>
          <w:tcPr>
            <w:tcW w:w="1508" w:type="pct"/>
            <w:shd w:val="clear" w:color="auto" w:fill="FFFFFF"/>
          </w:tcPr>
          <w:p w14:paraId="5489F912"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800,00</w:t>
            </w:r>
          </w:p>
        </w:tc>
      </w:tr>
      <w:tr w:rsidR="0056714F" w:rsidRPr="00BE25A5" w14:paraId="71142121" w14:textId="77777777" w:rsidTr="00D53822">
        <w:trPr>
          <w:trHeight w:val="660"/>
        </w:trPr>
        <w:tc>
          <w:tcPr>
            <w:tcW w:w="974" w:type="pct"/>
            <w:vMerge/>
            <w:shd w:val="clear" w:color="auto" w:fill="C6D9F1"/>
          </w:tcPr>
          <w:p w14:paraId="445944E6" w14:textId="77777777" w:rsidR="0056714F" w:rsidRPr="00BE25A5" w:rsidRDefault="0056714F" w:rsidP="0056714F">
            <w:pPr>
              <w:keepNext/>
              <w:keepLines/>
              <w:spacing w:before="120" w:after="0" w:line="240" w:lineRule="auto"/>
              <w:jc w:val="center"/>
              <w:rPr>
                <w:rFonts w:cs="Calibri"/>
                <w:b/>
                <w:bCs/>
                <w:sz w:val="20"/>
                <w:szCs w:val="20"/>
              </w:rPr>
            </w:pPr>
          </w:p>
        </w:tc>
        <w:tc>
          <w:tcPr>
            <w:tcW w:w="2518" w:type="pct"/>
            <w:shd w:val="clear" w:color="auto" w:fill="C6D9F1"/>
          </w:tcPr>
          <w:p w14:paraId="2FB50CF6" w14:textId="6F1426F3"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národný investičný projekt</w:t>
            </w:r>
          </w:p>
        </w:tc>
        <w:tc>
          <w:tcPr>
            <w:tcW w:w="1508" w:type="pct"/>
            <w:shd w:val="clear" w:color="auto" w:fill="FFFFFF"/>
          </w:tcPr>
          <w:p w14:paraId="4FBF184D"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500,00</w:t>
            </w:r>
          </w:p>
        </w:tc>
      </w:tr>
      <w:tr w:rsidR="0056714F" w:rsidRPr="00BE25A5" w14:paraId="2FD1D89A" w14:textId="77777777" w:rsidTr="00D53822">
        <w:trPr>
          <w:trHeight w:val="321"/>
        </w:trPr>
        <w:tc>
          <w:tcPr>
            <w:tcW w:w="974" w:type="pct"/>
            <w:vMerge/>
            <w:shd w:val="clear" w:color="auto" w:fill="C6D9F1"/>
          </w:tcPr>
          <w:p w14:paraId="2C47E30E" w14:textId="77777777" w:rsidR="0056714F" w:rsidRPr="00BE25A5" w:rsidRDefault="0056714F" w:rsidP="0056714F">
            <w:pPr>
              <w:keepNext/>
              <w:keepLines/>
              <w:spacing w:before="120" w:after="0" w:line="240" w:lineRule="auto"/>
              <w:jc w:val="center"/>
              <w:rPr>
                <w:rFonts w:cs="Calibri"/>
                <w:b/>
                <w:sz w:val="20"/>
                <w:szCs w:val="20"/>
              </w:rPr>
            </w:pPr>
          </w:p>
        </w:tc>
        <w:tc>
          <w:tcPr>
            <w:tcW w:w="2518" w:type="pct"/>
            <w:shd w:val="clear" w:color="auto" w:fill="C6D9F1"/>
          </w:tcPr>
          <w:p w14:paraId="5CDE517F" w14:textId="223BE5C7"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národný neinvestičný projekt</w:t>
            </w:r>
          </w:p>
        </w:tc>
        <w:tc>
          <w:tcPr>
            <w:tcW w:w="1508" w:type="pct"/>
          </w:tcPr>
          <w:p w14:paraId="57E964EE" w14:textId="77777777"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r w:rsidR="00D53822" w:rsidRPr="00BE25A5" w14:paraId="1B503E0A" w14:textId="77777777" w:rsidTr="00D53822">
        <w:trPr>
          <w:trHeight w:val="531"/>
        </w:trPr>
        <w:tc>
          <w:tcPr>
            <w:tcW w:w="974" w:type="pct"/>
            <w:shd w:val="clear" w:color="auto" w:fill="C6D9F1"/>
          </w:tcPr>
          <w:p w14:paraId="206F5321" w14:textId="28C64E92" w:rsidR="00D53822" w:rsidRPr="00BE25A5" w:rsidRDefault="00D53822" w:rsidP="0056714F">
            <w:pPr>
              <w:keepNext/>
              <w:keepLines/>
              <w:spacing w:before="120" w:after="0" w:line="240" w:lineRule="auto"/>
              <w:jc w:val="center"/>
              <w:rPr>
                <w:rFonts w:cs="Calibri"/>
                <w:b/>
                <w:sz w:val="20"/>
                <w:szCs w:val="20"/>
              </w:rPr>
            </w:pPr>
            <w:r>
              <w:rPr>
                <w:rFonts w:cs="Calibri"/>
                <w:b/>
                <w:bCs/>
                <w:sz w:val="20"/>
                <w:szCs w:val="20"/>
              </w:rPr>
              <w:t>č. 7 OPII (Informatizácia)</w:t>
            </w:r>
          </w:p>
        </w:tc>
        <w:tc>
          <w:tcPr>
            <w:tcW w:w="4026" w:type="pct"/>
            <w:gridSpan w:val="2"/>
            <w:shd w:val="clear" w:color="auto" w:fill="C6D9F1"/>
          </w:tcPr>
          <w:p w14:paraId="26EADDEB" w14:textId="68E2E6BB" w:rsidR="00D53822" w:rsidRPr="00BE25A5" w:rsidRDefault="00D53822" w:rsidP="00D53822">
            <w:pPr>
              <w:keepNext/>
              <w:keepLines/>
              <w:spacing w:before="120" w:after="0" w:line="240" w:lineRule="auto"/>
              <w:rPr>
                <w:rFonts w:cs="Calibri"/>
                <w:bCs/>
                <w:sz w:val="20"/>
                <w:szCs w:val="20"/>
              </w:rPr>
            </w:pPr>
            <w:r>
              <w:rPr>
                <w:rFonts w:cs="Calibri"/>
                <w:b/>
                <w:sz w:val="20"/>
                <w:szCs w:val="20"/>
              </w:rPr>
              <w:t xml:space="preserve">Platia </w:t>
            </w:r>
            <w:r w:rsidR="00172DFD">
              <w:rPr>
                <w:rFonts w:cs="Calibri"/>
                <w:b/>
                <w:sz w:val="20"/>
                <w:szCs w:val="20"/>
              </w:rPr>
              <w:t xml:space="preserve">finančné </w:t>
            </w:r>
            <w:r>
              <w:rPr>
                <w:rFonts w:cs="Calibri"/>
                <w:b/>
                <w:sz w:val="20"/>
                <w:szCs w:val="20"/>
              </w:rPr>
              <w:t xml:space="preserve">limity uvedené v </w:t>
            </w:r>
            <w:r w:rsidRPr="00D53822">
              <w:rPr>
                <w:rFonts w:cs="Calibri"/>
                <w:b/>
                <w:sz w:val="20"/>
                <w:szCs w:val="20"/>
              </w:rPr>
              <w:t>Smernic</w:t>
            </w:r>
            <w:r>
              <w:rPr>
                <w:rFonts w:cs="Calibri"/>
                <w:b/>
                <w:sz w:val="20"/>
                <w:szCs w:val="20"/>
              </w:rPr>
              <w:t>i</w:t>
            </w:r>
            <w:r w:rsidRPr="00D53822">
              <w:rPr>
                <w:rFonts w:cs="Calibri"/>
                <w:b/>
                <w:sz w:val="20"/>
                <w:szCs w:val="20"/>
              </w:rPr>
              <w:t xml:space="preserve"> Ministerstva investícií, regionálneho rozvoja a informatizácie Slovenskej republiky č. 4/2021 z 1. apríla 2021</w:t>
            </w:r>
            <w:r>
              <w:rPr>
                <w:rFonts w:cs="Calibri"/>
                <w:b/>
                <w:sz w:val="20"/>
                <w:szCs w:val="20"/>
              </w:rPr>
              <w:t xml:space="preserve"> </w:t>
            </w:r>
            <w:r w:rsidRPr="00D53822">
              <w:rPr>
                <w:rFonts w:cs="Calibri"/>
                <w:b/>
                <w:sz w:val="20"/>
                <w:szCs w:val="20"/>
              </w:rPr>
              <w:t>o dohodách o prácach vykonávaných mimo pracovného pomeru v</w:t>
            </w:r>
            <w:r>
              <w:rPr>
                <w:rFonts w:cs="Calibri"/>
                <w:b/>
                <w:sz w:val="20"/>
                <w:szCs w:val="20"/>
              </w:rPr>
              <w:t xml:space="preserve"> platnom</w:t>
            </w:r>
            <w:r w:rsidRPr="00D53822">
              <w:rPr>
                <w:rFonts w:cs="Calibri"/>
                <w:b/>
                <w:sz w:val="20"/>
                <w:szCs w:val="20"/>
              </w:rPr>
              <w:t xml:space="preserve"> znení</w:t>
            </w:r>
          </w:p>
        </w:tc>
      </w:tr>
      <w:tr w:rsidR="0056714F" w:rsidRPr="00BE25A5" w14:paraId="76C03BFC" w14:textId="77777777" w:rsidTr="00D53822">
        <w:trPr>
          <w:trHeight w:val="250"/>
        </w:trPr>
        <w:tc>
          <w:tcPr>
            <w:tcW w:w="974" w:type="pct"/>
            <w:shd w:val="clear" w:color="auto" w:fill="C6D9F1"/>
          </w:tcPr>
          <w:p w14:paraId="7068CBEA" w14:textId="7A143B32" w:rsidR="0056714F" w:rsidRPr="00BE25A5" w:rsidRDefault="0056714F" w:rsidP="0056714F">
            <w:pPr>
              <w:keepNext/>
              <w:keepLines/>
              <w:spacing w:before="120" w:after="0" w:line="240" w:lineRule="auto"/>
              <w:jc w:val="center"/>
              <w:rPr>
                <w:rFonts w:cs="Calibri"/>
                <w:b/>
                <w:sz w:val="20"/>
                <w:szCs w:val="20"/>
              </w:rPr>
            </w:pPr>
            <w:r>
              <w:rPr>
                <w:rFonts w:cs="Calibri"/>
                <w:b/>
                <w:bCs/>
                <w:sz w:val="20"/>
                <w:szCs w:val="20"/>
              </w:rPr>
              <w:t>č. 8 OPII (Technická pomoc)</w:t>
            </w:r>
          </w:p>
        </w:tc>
        <w:tc>
          <w:tcPr>
            <w:tcW w:w="2518" w:type="pct"/>
            <w:shd w:val="clear" w:color="auto" w:fill="C6D9F1"/>
          </w:tcPr>
          <w:p w14:paraId="7F63B861" w14:textId="60927E2B"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projekt technickej pomoci</w:t>
            </w:r>
          </w:p>
        </w:tc>
        <w:tc>
          <w:tcPr>
            <w:tcW w:w="1508" w:type="pct"/>
          </w:tcPr>
          <w:p w14:paraId="2FA5627E" w14:textId="117B05B9"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bl>
    <w:p w14:paraId="319B28B4" w14:textId="3300C281" w:rsidR="00D44FD7" w:rsidRDefault="00D44FD7" w:rsidP="00415B1C">
      <w:pPr>
        <w:keepNext/>
        <w:keepLines/>
        <w:spacing w:before="120" w:after="0" w:line="240" w:lineRule="auto"/>
        <w:rPr>
          <w:rFonts w:cs="Calibri"/>
          <w:b/>
          <w:color w:val="000000"/>
        </w:rPr>
      </w:pPr>
    </w:p>
    <w:p w14:paraId="2A06F55F" w14:textId="77777777" w:rsidR="00453766" w:rsidRDefault="00453766" w:rsidP="00AA5196">
      <w:pPr>
        <w:keepNext/>
        <w:keepLines/>
        <w:numPr>
          <w:ilvl w:val="3"/>
          <w:numId w:val="54"/>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CC0DD5" w:rsidP="00415B1C">
            <w:pPr>
              <w:keepNext/>
              <w:keepLines/>
              <w:spacing w:after="0" w:line="240" w:lineRule="auto"/>
              <w:jc w:val="center"/>
              <w:rPr>
                <w:rFonts w:eastAsia="Times New Roman"/>
                <w:color w:val="494949"/>
                <w:sz w:val="20"/>
                <w:szCs w:val="20"/>
                <w:lang w:eastAsia="sk-SK"/>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CC0DD5" w:rsidP="00415B1C">
            <w:pPr>
              <w:keepNext/>
              <w:keepLines/>
              <w:spacing w:after="0" w:line="240" w:lineRule="auto"/>
              <w:jc w:val="center"/>
              <w:rPr>
                <w:rFonts w:cs="Calibri"/>
                <w:b/>
                <w:sz w:val="20"/>
                <w:szCs w:val="18"/>
              </w:rPr>
            </w:pPr>
            <w:hyperlink r:id="rId35"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AA5196">
      <w:pPr>
        <w:keepNext/>
        <w:keepLines/>
        <w:numPr>
          <w:ilvl w:val="3"/>
          <w:numId w:val="54"/>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AA5196">
      <w:pPr>
        <w:keepNext/>
        <w:keepLines/>
        <w:numPr>
          <w:ilvl w:val="3"/>
          <w:numId w:val="54"/>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4604"/>
        <w:gridCol w:w="4605"/>
      </w:tblGrid>
      <w:tr w:rsidR="00AF0359" w:rsidRPr="00D96C63" w14:paraId="7A494459" w14:textId="77777777" w:rsidTr="00333E62">
        <w:trPr>
          <w:trHeight w:val="527"/>
        </w:trPr>
        <w:tc>
          <w:tcPr>
            <w:tcW w:w="9209"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F151CB" w:rsidRPr="00D96C63" w14:paraId="5C029D1D" w14:textId="77777777" w:rsidTr="00F151CB">
        <w:trPr>
          <w:trHeight w:val="540"/>
        </w:trPr>
        <w:tc>
          <w:tcPr>
            <w:tcW w:w="4604" w:type="dxa"/>
            <w:tcBorders>
              <w:top w:val="nil"/>
              <w:left w:val="single" w:sz="4" w:space="0" w:color="auto"/>
              <w:bottom w:val="single" w:sz="4" w:space="0" w:color="auto"/>
              <w:right w:val="single" w:sz="4" w:space="0" w:color="auto"/>
            </w:tcBorders>
            <w:shd w:val="clear" w:color="auto" w:fill="8DB3E2"/>
            <w:vAlign w:val="center"/>
            <w:hideMark/>
          </w:tcPr>
          <w:p w14:paraId="30F4F52E" w14:textId="44BC64B2" w:rsidR="00F151CB" w:rsidRPr="00D96C63" w:rsidRDefault="00F151CB"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 xml:space="preserve">Maximálna sadzba v EUR/noc vrátane DPH </w:t>
            </w:r>
          </w:p>
        </w:tc>
        <w:tc>
          <w:tcPr>
            <w:tcW w:w="4605" w:type="dxa"/>
            <w:tcBorders>
              <w:top w:val="nil"/>
              <w:left w:val="nil"/>
              <w:bottom w:val="single" w:sz="4" w:space="0" w:color="auto"/>
              <w:right w:val="single" w:sz="4" w:space="0" w:color="auto"/>
            </w:tcBorders>
            <w:shd w:val="clear" w:color="auto" w:fill="auto"/>
            <w:vAlign w:val="center"/>
          </w:tcPr>
          <w:p w14:paraId="164A162D" w14:textId="51D223F8" w:rsidR="00F151CB" w:rsidRPr="00D96C63" w:rsidRDefault="00F151CB" w:rsidP="00415B1C">
            <w:pPr>
              <w:keepNext/>
              <w:keepLines/>
              <w:spacing w:before="120" w:after="0" w:line="240" w:lineRule="auto"/>
              <w:jc w:val="center"/>
              <w:rPr>
                <w:rFonts w:eastAsia="Times New Roman" w:cs="Arial"/>
                <w:sz w:val="20"/>
                <w:szCs w:val="20"/>
              </w:rPr>
            </w:pPr>
            <w:r w:rsidRPr="006A7380">
              <w:rPr>
                <w:rFonts w:cs="Calibri"/>
                <w:b/>
                <w:sz w:val="20"/>
                <w:szCs w:val="20"/>
              </w:rPr>
              <w:t xml:space="preserve">max. </w:t>
            </w:r>
            <w:r>
              <w:rPr>
                <w:rFonts w:cs="Calibri"/>
                <w:b/>
                <w:sz w:val="20"/>
                <w:szCs w:val="20"/>
              </w:rPr>
              <w:t>16</w:t>
            </w:r>
            <w:r w:rsidRPr="006A7380">
              <w:rPr>
                <w:rFonts w:cs="Calibri"/>
                <w:b/>
                <w:sz w:val="20"/>
                <w:szCs w:val="20"/>
              </w:rPr>
              <w:t xml:space="preserve">0,- EUR </w:t>
            </w:r>
          </w:p>
          <w:p w14:paraId="70111FEC" w14:textId="05BAD097" w:rsidR="00F151CB" w:rsidRPr="00D96C63" w:rsidRDefault="00F151CB" w:rsidP="00415B1C">
            <w:pPr>
              <w:keepNext/>
              <w:keepLines/>
              <w:spacing w:before="120" w:after="0" w:line="240" w:lineRule="auto"/>
              <w:jc w:val="center"/>
              <w:rPr>
                <w:rFonts w:eastAsia="Times New Roman" w:cs="Arial"/>
                <w:sz w:val="20"/>
                <w:szCs w:val="20"/>
              </w:rPr>
            </w:pP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AA5196">
      <w:pPr>
        <w:keepNext/>
        <w:keepLines/>
        <w:numPr>
          <w:ilvl w:val="3"/>
          <w:numId w:val="54"/>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6"/>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AA5196">
      <w:pPr>
        <w:keepNext/>
        <w:keepLines/>
        <w:numPr>
          <w:ilvl w:val="3"/>
          <w:numId w:val="54"/>
        </w:numPr>
        <w:spacing w:before="120" w:after="0" w:line="240" w:lineRule="auto"/>
        <w:ind w:left="284" w:hanging="284"/>
        <w:rPr>
          <w:rFonts w:cs="Calibri"/>
          <w:szCs w:val="24"/>
        </w:rPr>
      </w:pPr>
      <w:r>
        <w:rPr>
          <w:b/>
        </w:rPr>
        <w:lastRenderedPageBreak/>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9"/>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AA5196">
      <w:pPr>
        <w:keepNext/>
        <w:keepLines/>
        <w:numPr>
          <w:ilvl w:val="3"/>
          <w:numId w:val="54"/>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40"/>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41"/>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AA5196">
      <w:pPr>
        <w:keepNext/>
        <w:keepLines/>
        <w:numPr>
          <w:ilvl w:val="3"/>
          <w:numId w:val="54"/>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858"/>
        <w:gridCol w:w="3347"/>
        <w:gridCol w:w="2788"/>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lastRenderedPageBreak/>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2"/>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3"/>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085AD9F3" w14:textId="2F9821E4" w:rsidR="00A93431" w:rsidRDefault="00A93431" w:rsidP="00A93431">
      <w:pPr>
        <w:keepNext/>
        <w:keepLines/>
        <w:spacing w:before="120" w:after="0" w:line="240" w:lineRule="auto"/>
        <w:jc w:val="both"/>
        <w:rPr>
          <w:rFonts w:cs="Calibri"/>
          <w:b/>
          <w:color w:val="000000"/>
          <w:sz w:val="28"/>
        </w:rPr>
      </w:pPr>
      <w:r>
        <w:br w:type="page"/>
      </w:r>
      <w:bookmarkStart w:id="587" w:name="Príloha2"/>
      <w:bookmarkEnd w:id="587"/>
      <w:r w:rsidRPr="004D6AEB">
        <w:rPr>
          <w:rFonts w:cs="Calibri"/>
          <w:b/>
          <w:color w:val="000000"/>
          <w:sz w:val="28"/>
        </w:rPr>
        <w:lastRenderedPageBreak/>
        <w:t xml:space="preserve">Príloha č. </w:t>
      </w:r>
      <w:r>
        <w:rPr>
          <w:rFonts w:cs="Calibri"/>
          <w:b/>
          <w:color w:val="000000"/>
          <w:sz w:val="28"/>
        </w:rPr>
        <w:t>2</w:t>
      </w:r>
      <w:r w:rsidRPr="004D6AEB">
        <w:rPr>
          <w:rFonts w:cs="Calibri"/>
          <w:b/>
          <w:color w:val="000000"/>
          <w:sz w:val="28"/>
        </w:rPr>
        <w:t xml:space="preserve">   </w:t>
      </w:r>
    </w:p>
    <w:p w14:paraId="2067FA9F" w14:textId="4C343CDC"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ins w:id="588" w:author="OKMP" w:date="2022-11-09T08:23:00Z">
        <w:r w:rsidR="0006435B" w:rsidRPr="0006435B">
          <w:rPr>
            <w:rFonts w:cs="Calibri"/>
            <w:b/>
            <w:caps/>
            <w:color w:val="000000"/>
            <w:sz w:val="28"/>
          </w:rPr>
          <w:t xml:space="preserve"> </w:t>
        </w:r>
        <w:r w:rsidR="0006435B">
          <w:rPr>
            <w:rFonts w:cs="Calibri"/>
            <w:b/>
            <w:caps/>
            <w:color w:val="000000"/>
            <w:sz w:val="28"/>
          </w:rPr>
          <w:t xml:space="preserve">pre financovanie z rezervy na </w:t>
        </w:r>
        <w:r w:rsidR="0006435B" w:rsidRPr="00FA7D66">
          <w:rPr>
            <w:rFonts w:cs="Calibri"/>
            <w:b/>
            <w:caps/>
            <w:color w:val="000000"/>
            <w:sz w:val="28"/>
            <w:u w:val="single"/>
          </w:rPr>
          <w:t>nepredvídané výdavky</w:t>
        </w:r>
      </w:ins>
      <w:r>
        <w:rPr>
          <w:rStyle w:val="Odkaznapoznmkupodiarou"/>
          <w:rFonts w:cs="Calibri"/>
          <w:b/>
          <w:caps/>
          <w:color w:val="000000"/>
        </w:rPr>
        <w:footnoteReference w:id="144"/>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w:t>
      </w:r>
      <w:del w:id="589" w:author="OKMP" w:date="2022-11-09T10:07:00Z">
        <w:r w:rsidDel="00773338">
          <w:rPr>
            <w:rFonts w:cs="Calibri"/>
            <w:b/>
            <w:caps/>
            <w:color w:val="000000"/>
            <w:sz w:val="28"/>
          </w:rPr>
          <w:delText> </w:delText>
        </w:r>
      </w:del>
      <w:ins w:id="590" w:author="OKMP" w:date="2022-11-09T10:06:00Z">
        <w:r w:rsidR="00773338">
          <w:rPr>
            <w:rFonts w:cs="Calibri"/>
            <w:b/>
            <w:caps/>
            <w:color w:val="000000"/>
            <w:sz w:val="28"/>
          </w:rPr>
          <w:t xml:space="preserve"> </w:t>
        </w:r>
      </w:ins>
      <w:r w:rsidRPr="00333E62">
        <w:rPr>
          <w:rFonts w:cs="Calibri"/>
          <w:b/>
          <w:caps/>
          <w:color w:val="000000"/>
          <w:sz w:val="28"/>
        </w:rPr>
        <w:t>OPII</w:t>
      </w:r>
      <w:ins w:id="591" w:author="OKMP" w:date="2022-11-09T08:24:00Z">
        <w:r w:rsidR="0006435B">
          <w:rPr>
            <w:rFonts w:cs="Calibri"/>
            <w:b/>
            <w:caps/>
            <w:color w:val="000000"/>
            <w:sz w:val="28"/>
          </w:rPr>
          <w:t xml:space="preserve"> - </w:t>
        </w:r>
        <w:r w:rsidR="0006435B" w:rsidRPr="00D22B76">
          <w:rPr>
            <w:rFonts w:cs="Calibri"/>
            <w:b/>
            <w:color w:val="000000"/>
            <w:sz w:val="28"/>
          </w:rPr>
          <w:t>zmena zmluvy podľa § 18 ods. 1 písm. c) zákona č. 343/2015 z. z.  o verejnom obstarávaní a o zmene a doplnení niektorých zákonov</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586"/>
        <w:gridCol w:w="3794"/>
        <w:gridCol w:w="2406"/>
        <w:gridCol w:w="1274"/>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6F2DCCBF"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4904A3AA" w:rsidR="00CE70C1" w:rsidRPr="00A93431" w:rsidRDefault="00CE70C1" w:rsidP="00AB1A7E">
            <w:pPr>
              <w:autoSpaceDE w:val="0"/>
              <w:autoSpaceDN w:val="0"/>
              <w:adjustRightInd w:val="0"/>
              <w:spacing w:after="0"/>
              <w:rPr>
                <w:rFonts w:cs="Calibri"/>
                <w:b/>
                <w:sz w:val="16"/>
                <w:szCs w:val="16"/>
                <w:lang w:eastAsia="cs-CZ"/>
              </w:rPr>
            </w:pPr>
            <w:del w:id="592" w:author="OKMP" w:date="2022-11-09T10:06:00Z">
              <w:r w:rsidDel="00773338">
                <w:rPr>
                  <w:rFonts w:cs="Calibri"/>
                  <w:b/>
                  <w:sz w:val="16"/>
                  <w:szCs w:val="16"/>
                  <w:lang w:eastAsia="cs-CZ"/>
                </w:rPr>
                <w:delText>V</w:delText>
              </w:r>
              <w:r w:rsidRPr="00CE70C1" w:rsidDel="00773338">
                <w:rPr>
                  <w:rFonts w:cs="Calibri"/>
                  <w:b/>
                  <w:sz w:val="16"/>
                  <w:szCs w:val="16"/>
                  <w:lang w:eastAsia="cs-CZ"/>
                </w:rPr>
                <w:delText>alorizáci</w:delText>
              </w:r>
              <w:r w:rsidDel="00773338">
                <w:rPr>
                  <w:rFonts w:cs="Calibri"/>
                  <w:b/>
                  <w:sz w:val="16"/>
                  <w:szCs w:val="16"/>
                  <w:lang w:eastAsia="cs-CZ"/>
                </w:rPr>
                <w:delText>a</w:delText>
              </w:r>
              <w:r w:rsidRPr="00CE70C1" w:rsidDel="00773338">
                <w:rPr>
                  <w:rFonts w:cs="Calibri"/>
                  <w:b/>
                  <w:sz w:val="16"/>
                  <w:szCs w:val="16"/>
                  <w:lang w:eastAsia="cs-CZ"/>
                </w:rPr>
                <w:delText xml:space="preserve"> v zmysle Metodického pokynu MDV SR č. </w:delText>
              </w:r>
              <w:r w:rsidR="00AB1A7E" w:rsidDel="00773338">
                <w:rPr>
                  <w:rFonts w:cs="Calibri"/>
                  <w:b/>
                  <w:sz w:val="16"/>
                  <w:szCs w:val="16"/>
                  <w:lang w:eastAsia="cs-CZ"/>
                </w:rPr>
                <w:delText>6</w:delText>
              </w:r>
              <w:r w:rsidRPr="00CE70C1" w:rsidDel="00773338">
                <w:rPr>
                  <w:rFonts w:cs="Calibri"/>
                  <w:b/>
                  <w:sz w:val="16"/>
                  <w:szCs w:val="16"/>
                  <w:lang w:eastAsia="cs-CZ"/>
                </w:rPr>
                <w:delText>/201</w:delText>
              </w:r>
              <w:r w:rsidR="00AB1A7E" w:rsidDel="00773338">
                <w:rPr>
                  <w:rFonts w:cs="Calibri"/>
                  <w:b/>
                  <w:sz w:val="16"/>
                  <w:szCs w:val="16"/>
                  <w:lang w:eastAsia="cs-CZ"/>
                </w:rPr>
                <w:delText>8</w:delText>
              </w:r>
            </w:del>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1DBCF002" w:rsidR="00CE70C1" w:rsidRPr="00A93431" w:rsidRDefault="00CE70C1" w:rsidP="00AB1A7E">
            <w:pPr>
              <w:autoSpaceDE w:val="0"/>
              <w:autoSpaceDN w:val="0"/>
              <w:adjustRightInd w:val="0"/>
              <w:spacing w:after="0"/>
              <w:rPr>
                <w:rFonts w:cs="Calibri"/>
                <w:sz w:val="16"/>
                <w:szCs w:val="16"/>
                <w:lang w:eastAsia="cs-CZ"/>
              </w:rPr>
            </w:pPr>
            <w:del w:id="593" w:author="OKMP" w:date="2022-11-09T10:06:00Z">
              <w:r w:rsidRPr="00CE70C1" w:rsidDel="00773338">
                <w:rPr>
                  <w:rFonts w:cs="Calibri"/>
                  <w:sz w:val="16"/>
                  <w:szCs w:val="16"/>
                  <w:lang w:eastAsia="cs-CZ"/>
                </w:rPr>
                <w:delText>Metodick</w:delText>
              </w:r>
              <w:r w:rsidDel="00773338">
                <w:rPr>
                  <w:rFonts w:cs="Calibri"/>
                  <w:sz w:val="16"/>
                  <w:szCs w:val="16"/>
                  <w:lang w:eastAsia="cs-CZ"/>
                </w:rPr>
                <w:delText>ý</w:delText>
              </w:r>
              <w:r w:rsidRPr="00CE70C1" w:rsidDel="00773338">
                <w:rPr>
                  <w:rFonts w:cs="Calibri"/>
                  <w:sz w:val="16"/>
                  <w:szCs w:val="16"/>
                  <w:lang w:eastAsia="cs-CZ"/>
                </w:rPr>
                <w:delText xml:space="preserve"> pokyn MDV SR č. </w:delText>
              </w:r>
              <w:r w:rsidR="00AB1A7E" w:rsidDel="00773338">
                <w:rPr>
                  <w:rFonts w:cs="Calibri"/>
                  <w:sz w:val="16"/>
                  <w:szCs w:val="16"/>
                  <w:lang w:eastAsia="cs-CZ"/>
                </w:rPr>
                <w:delText>6</w:delText>
              </w:r>
              <w:r w:rsidRPr="00CE70C1" w:rsidDel="00773338">
                <w:rPr>
                  <w:rFonts w:cs="Calibri"/>
                  <w:sz w:val="16"/>
                  <w:szCs w:val="16"/>
                  <w:lang w:eastAsia="cs-CZ"/>
                </w:rPr>
                <w:delText>/201</w:delText>
              </w:r>
              <w:r w:rsidR="00AB1A7E" w:rsidDel="00773338">
                <w:rPr>
                  <w:rFonts w:cs="Calibri"/>
                  <w:sz w:val="16"/>
                  <w:szCs w:val="16"/>
                  <w:lang w:eastAsia="cs-CZ"/>
                </w:rPr>
                <w:delText>8</w:delText>
              </w:r>
              <w:r w:rsidRPr="00CE70C1" w:rsidDel="00773338">
                <w:rPr>
                  <w:rFonts w:cs="Calibri"/>
                  <w:sz w:val="16"/>
                  <w:szCs w:val="16"/>
                  <w:lang w:eastAsia="cs-CZ"/>
                </w:rPr>
                <w:delText>, na použitie úpravy ceny v dôsledku zmien nákladov pri výstavbe diaľnic, rýchlostných ciest a ciest  I. triedy a pri výstavbe a modernizácii železničnej infraštruktúry.</w:delText>
              </w:r>
            </w:del>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8601749" w:rsidR="00CE70C1" w:rsidRPr="00A93431" w:rsidRDefault="00CE70C1" w:rsidP="001A1DCD">
            <w:pPr>
              <w:autoSpaceDE w:val="0"/>
              <w:autoSpaceDN w:val="0"/>
              <w:adjustRightInd w:val="0"/>
              <w:spacing w:after="0"/>
              <w:rPr>
                <w:rFonts w:cs="Calibri"/>
                <w:sz w:val="16"/>
                <w:szCs w:val="16"/>
                <w:lang w:eastAsia="cs-CZ"/>
              </w:rPr>
            </w:pPr>
            <w:del w:id="594" w:author="OKMP" w:date="2022-11-09T10:06:00Z">
              <w:r w:rsidRPr="00A93431" w:rsidDel="00773338">
                <w:rPr>
                  <w:rFonts w:cs="Calibri"/>
                  <w:sz w:val="16"/>
                  <w:szCs w:val="16"/>
                  <w:lang w:eastAsia="cs-CZ"/>
                </w:rPr>
                <w:delText>Výkaz výmer</w:delText>
              </w:r>
            </w:del>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44FB5105" w:rsidR="00CE70C1" w:rsidRPr="00A93431" w:rsidRDefault="00CE70C1" w:rsidP="001A1DCD">
            <w:pPr>
              <w:autoSpaceDE w:val="0"/>
              <w:autoSpaceDN w:val="0"/>
              <w:adjustRightInd w:val="0"/>
              <w:spacing w:after="0"/>
              <w:jc w:val="center"/>
              <w:rPr>
                <w:rFonts w:cs="Calibri"/>
                <w:b/>
                <w:sz w:val="16"/>
                <w:szCs w:val="16"/>
                <w:lang w:eastAsia="cs-CZ"/>
              </w:rPr>
            </w:pPr>
            <w:del w:id="595" w:author="OKMP" w:date="2022-11-09T10:06:00Z">
              <w:r w:rsidRPr="00A93431" w:rsidDel="00773338">
                <w:rPr>
                  <w:rFonts w:cs="Calibri"/>
                  <w:b/>
                  <w:sz w:val="16"/>
                  <w:szCs w:val="16"/>
                  <w:lang w:eastAsia="cs-CZ"/>
                </w:rPr>
                <w:delText>oprávnené</w:delText>
              </w:r>
            </w:del>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CC0DD5">
      <w:pPr>
        <w:keepNext/>
        <w:keepLines/>
        <w:spacing w:before="120" w:after="0" w:line="240" w:lineRule="auto"/>
        <w:jc w:val="both"/>
        <w:rPr>
          <w:rFonts w:cs="Calibri"/>
          <w:b/>
          <w:color w:val="000000"/>
          <w:sz w:val="28"/>
        </w:rPr>
      </w:pPr>
      <w:r w:rsidRPr="004D6AEB">
        <w:rPr>
          <w:rFonts w:cs="Calibri"/>
          <w:b/>
          <w:color w:val="000000"/>
          <w:sz w:val="28"/>
        </w:rPr>
        <w:lastRenderedPageBreak/>
        <w:t xml:space="preserve">Príloha č. </w:t>
      </w:r>
      <w:r>
        <w:rPr>
          <w:rFonts w:cs="Calibri"/>
          <w:b/>
          <w:color w:val="000000"/>
          <w:sz w:val="28"/>
        </w:rPr>
        <w:t>3</w:t>
      </w:r>
      <w:r w:rsidRPr="004D6AEB">
        <w:rPr>
          <w:rFonts w:cs="Calibri"/>
          <w:b/>
          <w:color w:val="000000"/>
          <w:sz w:val="28"/>
        </w:rPr>
        <w:t xml:space="preserve">   </w:t>
      </w:r>
    </w:p>
    <w:p w14:paraId="10729233" w14:textId="64CBB5B0" w:rsidR="00E1674B" w:rsidDel="00CC0DD5" w:rsidRDefault="00577363" w:rsidP="00CC0DD5">
      <w:pPr>
        <w:keepNext/>
        <w:keepLines/>
        <w:spacing w:before="120" w:after="0" w:line="240" w:lineRule="auto"/>
        <w:rPr>
          <w:del w:id="596" w:author="Uzivatel" w:date="2022-12-22T09:00:00Z"/>
        </w:rPr>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 xml:space="preserve">Projektov </w:t>
      </w:r>
      <w:proofErr w:type="spellStart"/>
      <w:r>
        <w:rPr>
          <w:rFonts w:cs="Calibri"/>
          <w:b/>
          <w:caps/>
          <w:color w:val="000000"/>
          <w:sz w:val="28"/>
        </w:rPr>
        <w:t>OPII</w:t>
      </w:r>
    </w:p>
    <w:p w14:paraId="65749951" w14:textId="45CA9758" w:rsidR="00E1674B" w:rsidDel="00CC0DD5" w:rsidRDefault="00E1674B" w:rsidP="00CC0DD5">
      <w:pPr>
        <w:keepNext/>
        <w:keepLines/>
        <w:spacing w:before="120" w:after="0" w:line="240" w:lineRule="auto"/>
        <w:rPr>
          <w:del w:id="597" w:author="Uzivatel" w:date="2022-12-22T09:00:00Z"/>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CC0DD5">
            <w:pPr>
              <w:keepNext/>
              <w:keepLines/>
              <w:spacing w:before="120" w:after="0" w:line="240" w:lineRule="auto"/>
            </w:pPr>
            <w:r w:rsidRPr="00E1674B">
              <w:t>Skupina</w:t>
            </w:r>
            <w:proofErr w:type="spellEnd"/>
            <w:r w:rsidRPr="00E1674B">
              <w:t xml:space="preserve"> výdavkov</w:t>
            </w:r>
          </w:p>
        </w:tc>
        <w:tc>
          <w:tcPr>
            <w:tcW w:w="5103" w:type="dxa"/>
            <w:gridSpan w:val="3"/>
            <w:shd w:val="clear" w:color="auto" w:fill="auto"/>
          </w:tcPr>
          <w:p w14:paraId="0DFEC7F3" w14:textId="77777777" w:rsidR="00E1674B" w:rsidRPr="00E1674B" w:rsidRDefault="00E1674B" w:rsidP="00CC0DD5">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CC0DD5">
            <w:pPr>
              <w:keepNext/>
              <w:keepLines/>
              <w:spacing w:before="120" w:after="0" w:line="240" w:lineRule="auto"/>
            </w:pPr>
          </w:p>
        </w:tc>
        <w:tc>
          <w:tcPr>
            <w:tcW w:w="1559" w:type="dxa"/>
            <w:shd w:val="clear" w:color="auto" w:fill="auto"/>
          </w:tcPr>
          <w:p w14:paraId="5898E308" w14:textId="77777777" w:rsidR="00E1674B" w:rsidRPr="00E1674B" w:rsidRDefault="00E1674B" w:rsidP="00CC0DD5">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CC0DD5">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CC0DD5">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CC0DD5">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CC0DD5">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CC0DD5">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CC0DD5">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CC0DD5">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CC0DD5">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CC0DD5">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CC0DD5">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CC0DD5">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CC0DD5">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CC0DD5">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CC0DD5">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CC0DD5">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CC0DD5">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CC0DD5">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CC0DD5">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CC0DD5">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CC0DD5">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CC0DD5">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CC0DD5">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CC0DD5">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CC0DD5">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CC0DD5">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CC0DD5">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CC0DD5">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CC0DD5">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CC0DD5">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CC0DD5">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CC0DD5">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CC0DD5">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CC0DD5">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CC0DD5">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CC0DD5">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CC0DD5">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CC0DD5">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CC0DD5">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CC0DD5">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CC0DD5">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CC0DD5">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CC0DD5">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CC0DD5">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CC0DD5">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CC0DD5">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CC0DD5">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CC0DD5">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CC0DD5">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CC0DD5">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CC0DD5">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CC0DD5">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CC0DD5">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CC0DD5">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CC0DD5">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CC0DD5">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CC0DD5">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CC0DD5">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CC0DD5">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CC0DD5">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CC0DD5">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CC0DD5">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CC0DD5">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CC0DD5">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CC0DD5">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CC0DD5">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CC0DD5">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CC0DD5">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CC0DD5">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CC0DD5">
            <w:pPr>
              <w:keepNext/>
              <w:keepLines/>
              <w:spacing w:before="120" w:after="0" w:line="240" w:lineRule="auto"/>
              <w:jc w:val="center"/>
            </w:pPr>
            <w:r w:rsidRPr="00E1674B">
              <w:t>zákazky malého rozsahu</w:t>
            </w:r>
          </w:p>
        </w:tc>
      </w:tr>
    </w:tbl>
    <w:p w14:paraId="783BE45A" w14:textId="576344A1" w:rsidR="00E1674B" w:rsidRDefault="00E1674B" w:rsidP="00CC0DD5">
      <w:pPr>
        <w:keepNext/>
        <w:keepLines/>
        <w:spacing w:before="120" w:after="0" w:line="240" w:lineRule="auto"/>
      </w:pPr>
    </w:p>
    <w:p w14:paraId="1E83999A" w14:textId="56F83786" w:rsidR="003C638B" w:rsidRDefault="003C638B" w:rsidP="00CC0DD5">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4</w:t>
      </w:r>
      <w:r w:rsidRPr="004D6AEB">
        <w:rPr>
          <w:rFonts w:cs="Calibri"/>
          <w:b/>
          <w:color w:val="000000"/>
          <w:sz w:val="28"/>
        </w:rPr>
        <w:t xml:space="preserve">   </w:t>
      </w:r>
    </w:p>
    <w:p w14:paraId="164CBC6B" w14:textId="6141257D" w:rsidR="00E1674B" w:rsidRPr="003C638B" w:rsidRDefault="003C638B" w:rsidP="00CC0DD5">
      <w:pPr>
        <w:keepNext/>
        <w:keepLines/>
        <w:spacing w:before="120" w:after="0" w:line="240" w:lineRule="auto"/>
        <w:jc w:val="both"/>
        <w:rPr>
          <w:rFonts w:cs="Calibri"/>
          <w:b/>
          <w:caps/>
          <w:color w:val="000000"/>
          <w:sz w:val="24"/>
        </w:rPr>
      </w:pPr>
      <w:r w:rsidRPr="003C638B">
        <w:rPr>
          <w:rFonts w:cs="Calibri"/>
          <w:b/>
          <w:caps/>
          <w:color w:val="000000"/>
          <w:sz w:val="24"/>
        </w:rPr>
        <w:t>Jednotná príručka k predkladaniu dokumentácie k žiadosti o platbu, kde prijímateľom je ministerstvo alebo ostatný ústredný orgán štátnej správy</w:t>
      </w:r>
    </w:p>
    <w:p w14:paraId="2C8E6E11" w14:textId="511172E7" w:rsidR="00E1674B" w:rsidRPr="00E91FA3" w:rsidRDefault="00792357" w:rsidP="00CC0DD5">
      <w:pPr>
        <w:keepNext/>
        <w:keepLines/>
        <w:spacing w:before="120" w:after="0" w:line="240" w:lineRule="auto"/>
        <w:jc w:val="both"/>
        <w:rPr>
          <w:rFonts w:cs="Calibri"/>
          <w:b/>
          <w:bCs/>
          <w:sz w:val="20"/>
          <w:szCs w:val="20"/>
          <w:u w:val="single"/>
          <w:lang w:eastAsia="cs-CZ"/>
        </w:rPr>
      </w:pPr>
      <w:r>
        <w:rPr>
          <w:rFonts w:cs="Calibri"/>
          <w:bCs/>
          <w:sz w:val="20"/>
          <w:szCs w:val="20"/>
          <w:lang w:eastAsia="cs-CZ"/>
        </w:rPr>
        <w:t>Podľa</w:t>
      </w:r>
      <w:r w:rsidR="00E91FA3">
        <w:rPr>
          <w:rFonts w:cs="Calibri"/>
          <w:bCs/>
          <w:sz w:val="20"/>
          <w:szCs w:val="20"/>
          <w:lang w:eastAsia="cs-CZ"/>
        </w:rPr>
        <w:t xml:space="preserve"> týchto metodických postupov uvedených v samostatnej prílohe č. 4 PkOV sa postupuje pri </w:t>
      </w:r>
      <w:r w:rsidRPr="00792357">
        <w:rPr>
          <w:rFonts w:cs="Calibri"/>
          <w:bCs/>
          <w:sz w:val="20"/>
          <w:szCs w:val="20"/>
          <w:lang w:eastAsia="cs-CZ"/>
        </w:rPr>
        <w:t>predkladan</w:t>
      </w:r>
      <w:r w:rsidR="00E91FA3">
        <w:rPr>
          <w:rFonts w:cs="Calibri"/>
          <w:bCs/>
          <w:sz w:val="20"/>
          <w:szCs w:val="20"/>
          <w:lang w:eastAsia="cs-CZ"/>
        </w:rPr>
        <w:t>í</w:t>
      </w:r>
      <w:r w:rsidRPr="00792357">
        <w:rPr>
          <w:rFonts w:cs="Calibri"/>
          <w:bCs/>
          <w:sz w:val="20"/>
          <w:szCs w:val="20"/>
          <w:lang w:eastAsia="cs-CZ"/>
        </w:rPr>
        <w:t xml:space="preserve"> dokumentácie k </w:t>
      </w:r>
      <w:r>
        <w:rPr>
          <w:rFonts w:cs="Calibri"/>
          <w:bCs/>
          <w:sz w:val="20"/>
          <w:szCs w:val="20"/>
          <w:lang w:eastAsia="cs-CZ"/>
        </w:rPr>
        <w:t>ŽoP</w:t>
      </w:r>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 alebo ostatný ústredný orgán štátnej správy</w:t>
      </w:r>
      <w:r w:rsidRPr="00E91FA3">
        <w:rPr>
          <w:rFonts w:cs="Calibri"/>
          <w:b/>
          <w:bCs/>
          <w:sz w:val="20"/>
          <w:szCs w:val="20"/>
          <w:u w:val="single"/>
          <w:vertAlign w:val="superscript"/>
          <w:lang w:eastAsia="cs-CZ"/>
        </w:rPr>
        <w:footnoteReference w:id="145"/>
      </w:r>
      <w:r w:rsidRPr="00E91FA3">
        <w:rPr>
          <w:rFonts w:cs="Calibri"/>
          <w:b/>
          <w:bCs/>
          <w:sz w:val="20"/>
          <w:szCs w:val="20"/>
          <w:u w:val="single"/>
          <w:lang w:eastAsia="cs-CZ"/>
        </w:rPr>
        <w:t xml:space="preserve">  alebo organizácie v ich zriaďovateľskej pôsobnosti.</w:t>
      </w:r>
    </w:p>
    <w:p w14:paraId="18C6C1C4" w14:textId="2FB27CA8" w:rsidR="00E1674B" w:rsidRPr="00792357" w:rsidRDefault="00E1674B" w:rsidP="00CC0DD5">
      <w:pPr>
        <w:keepNext/>
        <w:keepLines/>
        <w:spacing w:before="120" w:after="0" w:line="240" w:lineRule="auto"/>
        <w:rPr>
          <w:rFonts w:cs="Calibri"/>
          <w:bCs/>
          <w:sz w:val="20"/>
          <w:szCs w:val="20"/>
          <w:lang w:eastAsia="cs-CZ"/>
        </w:rPr>
      </w:pPr>
    </w:p>
    <w:p w14:paraId="6D65011C" w14:textId="4CFC90D4" w:rsidR="00E1674B" w:rsidRDefault="00E1674B" w:rsidP="00CC0DD5">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7"/>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C3A7" w14:textId="77777777" w:rsidR="00AE064B" w:rsidRDefault="00AE064B" w:rsidP="003302EF">
      <w:pPr>
        <w:spacing w:after="0" w:line="240" w:lineRule="auto"/>
      </w:pPr>
      <w:r>
        <w:separator/>
      </w:r>
    </w:p>
  </w:endnote>
  <w:endnote w:type="continuationSeparator" w:id="0">
    <w:p w14:paraId="0F8DE6E2" w14:textId="77777777" w:rsidR="00AE064B" w:rsidRDefault="00AE064B"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3F4F604F" w:rsidR="00AE064B" w:rsidRDefault="00AE064B">
    <w:pPr>
      <w:pStyle w:val="Pta"/>
      <w:jc w:val="right"/>
    </w:pPr>
    <w:r>
      <w:fldChar w:fldCharType="begin"/>
    </w:r>
    <w:r>
      <w:instrText>PAGE   \* MERGEFORMAT</w:instrText>
    </w:r>
    <w:r>
      <w:fldChar w:fldCharType="separate"/>
    </w:r>
    <w:r w:rsidR="00CC0DD5" w:rsidRPr="00CC0DD5">
      <w:rPr>
        <w:noProof/>
        <w:lang w:val="sk-SK"/>
      </w:rPr>
      <w:t>3</w:t>
    </w:r>
    <w:r>
      <w:fldChar w:fldCharType="end"/>
    </w:r>
  </w:p>
  <w:p w14:paraId="223D0B5C" w14:textId="77777777" w:rsidR="00AE064B" w:rsidRDefault="00AE064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1AC34978" w:rsidR="00AE064B" w:rsidRDefault="00AE064B">
    <w:pPr>
      <w:pStyle w:val="Pta"/>
      <w:jc w:val="right"/>
    </w:pPr>
    <w:r>
      <w:fldChar w:fldCharType="begin"/>
    </w:r>
    <w:r>
      <w:instrText>PAGE   \* MERGEFORMAT</w:instrText>
    </w:r>
    <w:r>
      <w:fldChar w:fldCharType="separate"/>
    </w:r>
    <w:r w:rsidR="00CC0DD5" w:rsidRPr="00CC0DD5">
      <w:rPr>
        <w:noProof/>
        <w:lang w:val="sk-SK"/>
      </w:rPr>
      <w:t>21</w:t>
    </w:r>
    <w:r>
      <w:fldChar w:fldCharType="end"/>
    </w:r>
  </w:p>
  <w:p w14:paraId="4E9BB8A6" w14:textId="77777777" w:rsidR="00AE064B" w:rsidRDefault="00AE064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AE064B" w:rsidRDefault="00AE064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AE064B" w:rsidRPr="00482035" w:rsidRDefault="00AE064B">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7B0E0" w14:textId="77777777" w:rsidR="00AE064B" w:rsidRDefault="00AE064B" w:rsidP="003302EF">
      <w:pPr>
        <w:spacing w:after="0" w:line="240" w:lineRule="auto"/>
      </w:pPr>
      <w:r>
        <w:separator/>
      </w:r>
    </w:p>
  </w:footnote>
  <w:footnote w:type="continuationSeparator" w:id="0">
    <w:p w14:paraId="1462E2B9" w14:textId="77777777" w:rsidR="00AE064B" w:rsidRDefault="00AE064B" w:rsidP="003302EF">
      <w:pPr>
        <w:spacing w:after="0" w:line="240" w:lineRule="auto"/>
      </w:pPr>
      <w:r>
        <w:continuationSeparator/>
      </w:r>
    </w:p>
  </w:footnote>
  <w:footnote w:id="1">
    <w:p w14:paraId="7004E30A" w14:textId="77777777" w:rsidR="00AE064B" w:rsidRPr="00333E62" w:rsidRDefault="00AE064B"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AE064B" w:rsidRPr="001D3F15" w:rsidRDefault="00AE064B">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AE064B" w:rsidRPr="001D3F15" w:rsidRDefault="00AE064B">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AE064B" w:rsidRPr="00333E62" w:rsidRDefault="00AE064B">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AE064B" w:rsidRPr="00333E62" w:rsidRDefault="00AE064B">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DBB47E" w14:textId="5D18B252" w:rsidR="00AE064B" w:rsidRPr="00CA6CC8" w:rsidRDefault="00AE064B" w:rsidP="00CA6CC8">
      <w:pPr>
        <w:pStyle w:val="Textpoznmkypodiarou"/>
        <w:jc w:val="both"/>
        <w:rPr>
          <w:rFonts w:ascii="Calibri" w:hAnsi="Calibri" w:cs="Calibri"/>
          <w:szCs w:val="16"/>
          <w:lang w:val="sk-SK"/>
        </w:rPr>
      </w:pPr>
      <w:r>
        <w:rPr>
          <w:rStyle w:val="Odkaznapoznmkupodiarou"/>
        </w:rPr>
        <w:footnoteRef/>
      </w:r>
      <w:r>
        <w:t xml:space="preserve"> </w:t>
      </w:r>
      <w:r w:rsidRPr="00CA6CC8">
        <w:rPr>
          <w:rFonts w:ascii="Calibri" w:hAnsi="Calibri" w:cs="Calibri"/>
          <w:szCs w:val="16"/>
          <w:lang w:val="sk-SK"/>
        </w:rPr>
        <w:t>V prípade projektov</w:t>
      </w:r>
      <w:r>
        <w:rPr>
          <w:rFonts w:ascii="Calibri" w:hAnsi="Calibri" w:cs="Calibri"/>
          <w:szCs w:val="16"/>
          <w:lang w:val="sk-SK"/>
        </w:rPr>
        <w:t xml:space="preserve"> fázovaných medzi dvoma programovými obdobiami (OPII/OPSK) sa predmetné časové obmedzenie vzťahuje na 1.fázu projektu financovanú z OPII 2014-2020.</w:t>
      </w:r>
    </w:p>
  </w:footnote>
  <w:footnote w:id="7">
    <w:p w14:paraId="58E72E03" w14:textId="77777777" w:rsidR="00AE064B" w:rsidRPr="008E548B" w:rsidRDefault="00AE064B"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8">
    <w:p w14:paraId="024EAEED" w14:textId="77777777" w:rsidR="00AE064B" w:rsidRPr="00475D62" w:rsidRDefault="00AE064B"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9">
    <w:p w14:paraId="6F4D781E" w14:textId="77777777" w:rsidR="00AE064B" w:rsidRPr="00C503D1" w:rsidRDefault="00AE064B"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10">
    <w:p w14:paraId="1F996735" w14:textId="77777777" w:rsidR="00AE064B" w:rsidRPr="002E39E2" w:rsidRDefault="00AE064B"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1">
    <w:p w14:paraId="5B191D11" w14:textId="77777777" w:rsidR="00AE064B" w:rsidRPr="00C503D1" w:rsidRDefault="00AE064B"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2">
    <w:p w14:paraId="6D7D0A96" w14:textId="77777777" w:rsidR="00AE064B" w:rsidRPr="00333E62" w:rsidRDefault="00AE064B"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3">
    <w:p w14:paraId="710C0E88" w14:textId="77777777" w:rsidR="00AE064B" w:rsidRPr="00FE6C82" w:rsidRDefault="00AE064B"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4">
    <w:p w14:paraId="769662ED" w14:textId="77777777" w:rsidR="00AE064B" w:rsidRPr="004B47F3" w:rsidRDefault="00AE064B"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w:t>
      </w:r>
      <w:proofErr w:type="spellStart"/>
      <w:r w:rsidRPr="004B47F3">
        <w:rPr>
          <w:rFonts w:ascii="Calibri" w:hAnsi="Calibri" w:cs="Calibri"/>
          <w:szCs w:val="16"/>
          <w:lang w:val="sk-SK"/>
        </w:rPr>
        <w:t>priraditeľné</w:t>
      </w:r>
      <w:proofErr w:type="spellEnd"/>
      <w:r w:rsidRPr="004B47F3">
        <w:rPr>
          <w:rFonts w:ascii="Calibri" w:hAnsi="Calibri" w:cs="Calibri"/>
          <w:szCs w:val="16"/>
          <w:lang w:val="sk-SK"/>
        </w:rPr>
        <w:t xml:space="preserve">.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5">
    <w:p w14:paraId="025E111E" w14:textId="77777777" w:rsidR="00AE064B" w:rsidRPr="00333E62" w:rsidRDefault="00AE064B"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6">
    <w:p w14:paraId="38392071" w14:textId="77777777" w:rsidR="00AE064B" w:rsidRDefault="00AE064B" w:rsidP="0060279E">
      <w:pPr>
        <w:pStyle w:val="Textpoznmkypodiarou"/>
        <w:jc w:val="both"/>
      </w:pPr>
      <w:r>
        <w:rPr>
          <w:rStyle w:val="Odkaznapoznmkupodiarou"/>
        </w:rPr>
        <w:footnoteRef/>
      </w:r>
      <w:r>
        <w:t xml:space="preserve"> Forma </w:t>
      </w:r>
      <w:proofErr w:type="spellStart"/>
      <w:r>
        <w:t>financovania</w:t>
      </w:r>
      <w:proofErr w:type="spellEnd"/>
      <w:r>
        <w:t xml:space="preserve"> </w:t>
      </w:r>
      <w:proofErr w:type="spellStart"/>
      <w:r>
        <w:t>uvedená</w:t>
      </w:r>
      <w:proofErr w:type="spellEnd"/>
      <w:r>
        <w:t xml:space="preserve"> v </w:t>
      </w:r>
      <w:proofErr w:type="spellStart"/>
      <w:r>
        <w:t>písmene</w:t>
      </w:r>
      <w:proofErr w:type="spellEnd"/>
      <w:r>
        <w:t xml:space="preserve"> d) </w:t>
      </w:r>
      <w:proofErr w:type="spellStart"/>
      <w:r>
        <w:t>tohto</w:t>
      </w:r>
      <w:proofErr w:type="spellEnd"/>
      <w:r>
        <w:t xml:space="preserve"> </w:t>
      </w:r>
      <w:proofErr w:type="spellStart"/>
      <w:r>
        <w:t>odseku</w:t>
      </w:r>
      <w:proofErr w:type="spellEnd"/>
      <w:r>
        <w:t xml:space="preserve"> </w:t>
      </w:r>
      <w:proofErr w:type="spellStart"/>
      <w:r>
        <w:t>nie</w:t>
      </w:r>
      <w:proofErr w:type="spellEnd"/>
      <w:r>
        <w:t xml:space="preserve"> je </w:t>
      </w:r>
      <w:proofErr w:type="spellStart"/>
      <w:r>
        <w:t>považovaná</w:t>
      </w:r>
      <w:proofErr w:type="spellEnd"/>
      <w:r>
        <w:t xml:space="preserve"> </w:t>
      </w:r>
      <w:proofErr w:type="spellStart"/>
      <w:r>
        <w:t>za</w:t>
      </w:r>
      <w:proofErr w:type="spellEnd"/>
      <w:r>
        <w:t xml:space="preserve"> </w:t>
      </w:r>
      <w:proofErr w:type="spellStart"/>
      <w:r>
        <w:t>formu</w:t>
      </w:r>
      <w:proofErr w:type="spellEnd"/>
      <w:r>
        <w:t xml:space="preserve"> </w:t>
      </w:r>
      <w:proofErr w:type="spellStart"/>
      <w:r>
        <w:t>predstavujúcu</w:t>
      </w:r>
      <w:proofErr w:type="spellEnd"/>
      <w:r>
        <w:t xml:space="preserve"> </w:t>
      </w:r>
      <w:proofErr w:type="spellStart"/>
      <w:r>
        <w:t>zjednodušené</w:t>
      </w:r>
      <w:proofErr w:type="spellEnd"/>
      <w:r>
        <w:t xml:space="preserve"> </w:t>
      </w:r>
      <w:proofErr w:type="spellStart"/>
      <w:r>
        <w:t>vykazovanie</w:t>
      </w:r>
      <w:proofErr w:type="spellEnd"/>
      <w:r>
        <w:t xml:space="preserve"> </w:t>
      </w:r>
      <w:proofErr w:type="spellStart"/>
      <w:r>
        <w:t>výdavkov</w:t>
      </w:r>
      <w:proofErr w:type="spellEnd"/>
      <w:r>
        <w:t>.</w:t>
      </w:r>
    </w:p>
  </w:footnote>
  <w:footnote w:id="17">
    <w:p w14:paraId="6263116F" w14:textId="77777777" w:rsidR="00AE064B" w:rsidRDefault="00AE064B" w:rsidP="0060279E">
      <w:pPr>
        <w:pStyle w:val="Textpoznmkypodiarou"/>
        <w:jc w:val="both"/>
      </w:pPr>
      <w:r>
        <w:rPr>
          <w:rStyle w:val="Odkaznapoznmkupodiarou"/>
        </w:rPr>
        <w:footnoteRef/>
      </w:r>
      <w:r>
        <w:t xml:space="preserve"> </w:t>
      </w:r>
      <w:proofErr w:type="spellStart"/>
      <w:r>
        <w:t>Delegované</w:t>
      </w:r>
      <w:proofErr w:type="spellEnd"/>
      <w:r>
        <w:t xml:space="preserve"> </w:t>
      </w:r>
      <w:proofErr w:type="spellStart"/>
      <w:r>
        <w:t>nariadenie</w:t>
      </w:r>
      <w:proofErr w:type="spellEnd"/>
      <w:r>
        <w:t xml:space="preserve"> </w:t>
      </w:r>
      <w:proofErr w:type="spellStart"/>
      <w:r>
        <w:t>Komisie</w:t>
      </w:r>
      <w:proofErr w:type="spellEnd"/>
      <w:r>
        <w:t xml:space="preserve"> (EÚ) 2019/694 z 15. </w:t>
      </w:r>
      <w:proofErr w:type="spellStart"/>
      <w:r>
        <w:t>februára</w:t>
      </w:r>
      <w:proofErr w:type="spellEnd"/>
      <w:r>
        <w:t xml:space="preserve"> 2019 </w:t>
      </w:r>
      <w:proofErr w:type="spellStart"/>
      <w:r>
        <w:t>ktorým</w:t>
      </w:r>
      <w:proofErr w:type="spellEnd"/>
      <w:r>
        <w:t xml:space="preserve"> </w:t>
      </w:r>
      <w:proofErr w:type="spellStart"/>
      <w:r>
        <w:t>sa</w:t>
      </w:r>
      <w:proofErr w:type="spellEnd"/>
      <w:r>
        <w:t xml:space="preserve"> </w:t>
      </w:r>
      <w:proofErr w:type="spellStart"/>
      <w:r>
        <w:t>dopĺňa</w:t>
      </w:r>
      <w:proofErr w:type="spellEnd"/>
      <w:r>
        <w:t xml:space="preserve"> </w:t>
      </w:r>
      <w:proofErr w:type="spellStart"/>
      <w:r>
        <w:t>nariadenie</w:t>
      </w:r>
      <w:proofErr w:type="spellEnd"/>
      <w:r>
        <w:t xml:space="preserve"> </w:t>
      </w:r>
      <w:proofErr w:type="spellStart"/>
      <w:r>
        <w:t>Európskeho</w:t>
      </w:r>
      <w:proofErr w:type="spellEnd"/>
      <w:r>
        <w:t xml:space="preserve"> </w:t>
      </w:r>
      <w:proofErr w:type="spellStart"/>
      <w:r>
        <w:t>parlamentu</w:t>
      </w:r>
      <w:proofErr w:type="spellEnd"/>
      <w:r>
        <w:t xml:space="preserve"> a </w:t>
      </w:r>
      <w:proofErr w:type="spellStart"/>
      <w:r>
        <w:t>Rady</w:t>
      </w:r>
      <w:proofErr w:type="spellEnd"/>
      <w:r>
        <w:t xml:space="preserve"> (EÚ) č. 1303/2013, </w:t>
      </w:r>
      <w:proofErr w:type="spellStart"/>
      <w:r>
        <w:t>pokiaľ</w:t>
      </w:r>
      <w:proofErr w:type="spellEnd"/>
      <w:r>
        <w:t xml:space="preserve"> ide o </w:t>
      </w:r>
      <w:proofErr w:type="spellStart"/>
      <w:r>
        <w:t>formu</w:t>
      </w:r>
      <w:proofErr w:type="spellEnd"/>
      <w:r>
        <w:t xml:space="preserve"> </w:t>
      </w:r>
      <w:proofErr w:type="spellStart"/>
      <w:r>
        <w:t>financovania</w:t>
      </w:r>
      <w:proofErr w:type="spellEnd"/>
      <w:r>
        <w:t xml:space="preserve">, </w:t>
      </w:r>
      <w:proofErr w:type="spellStart"/>
      <w:r>
        <w:t>ktorá</w:t>
      </w:r>
      <w:proofErr w:type="spellEnd"/>
      <w:r>
        <w:t xml:space="preserve"> </w:t>
      </w:r>
      <w:proofErr w:type="spellStart"/>
      <w:r>
        <w:t>nesúvisí</w:t>
      </w:r>
      <w:proofErr w:type="spellEnd"/>
      <w:r>
        <w:t xml:space="preserve"> s </w:t>
      </w:r>
      <w:proofErr w:type="spellStart"/>
      <w:r>
        <w:t>nákladmi</w:t>
      </w:r>
      <w:proofErr w:type="spellEnd"/>
      <w:r>
        <w:t xml:space="preserve"> </w:t>
      </w:r>
      <w:proofErr w:type="spellStart"/>
      <w:r>
        <w:t>na</w:t>
      </w:r>
      <w:proofErr w:type="spellEnd"/>
      <w:r>
        <w:t xml:space="preserve"> </w:t>
      </w:r>
      <w:proofErr w:type="spellStart"/>
      <w:r>
        <w:t>príslušné</w:t>
      </w:r>
      <w:proofErr w:type="spellEnd"/>
      <w:r>
        <w:t xml:space="preserve"> </w:t>
      </w:r>
      <w:proofErr w:type="spellStart"/>
      <w:r>
        <w:t>operácie</w:t>
      </w:r>
      <w:proofErr w:type="spellEnd"/>
      <w:r>
        <w:t xml:space="preserve">. </w:t>
      </w:r>
    </w:p>
  </w:footnote>
  <w:footnote w:id="18">
    <w:p w14:paraId="6DC3587A" w14:textId="77777777" w:rsidR="00AE064B" w:rsidRPr="008E2DA2" w:rsidRDefault="00AE064B"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9">
    <w:p w14:paraId="7A264372" w14:textId="77777777" w:rsidR="00AE064B" w:rsidRPr="00B541E6" w:rsidRDefault="00AE064B">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20">
    <w:p w14:paraId="28F65863" w14:textId="77777777" w:rsidR="00AE064B" w:rsidRPr="00C503D1" w:rsidRDefault="00AE064B"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1">
    <w:p w14:paraId="0DA99E11" w14:textId="77777777" w:rsidR="00AE064B" w:rsidRPr="00C503D1" w:rsidRDefault="00AE064B"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2">
    <w:p w14:paraId="32B40D0E" w14:textId="4065A5EE" w:rsidR="00AE064B" w:rsidRPr="00C35C9D" w:rsidRDefault="00AE064B" w:rsidP="00C35C9D">
      <w:pPr>
        <w:pStyle w:val="Textpoznmkypodiarou"/>
        <w:jc w:val="both"/>
      </w:pPr>
      <w:r>
        <w:rPr>
          <w:rStyle w:val="Odkaznapoznmkupodiarou"/>
        </w:rPr>
        <w:footnoteRef/>
      </w:r>
      <w:r>
        <w:t xml:space="preserve"> V</w:t>
      </w:r>
      <w:r w:rsidRPr="00981700">
        <w:rPr>
          <w:lang w:val="sk-SK"/>
        </w:rPr>
        <w:t xml:space="preserve"> zmysle vyššie uvedeného metodického usmernenia platného </w:t>
      </w:r>
      <w:proofErr w:type="gramStart"/>
      <w:r w:rsidRPr="00981700">
        <w:rPr>
          <w:lang w:val="sk-SK"/>
        </w:rPr>
        <w:t>od</w:t>
      </w:r>
      <w:proofErr w:type="gramEnd"/>
      <w:r w:rsidRPr="00981700">
        <w:rPr>
          <w:lang w:val="sk-SK"/>
        </w:rPr>
        <w:t xml:space="preserve"> 1.1.2020, ak hodnota investície sa rovná alebo je vyššia ako 40 mil. EUR (s DPH</w:t>
      </w:r>
      <w:r>
        <w:rPr>
          <w:lang w:val="sk-SK"/>
        </w:rPr>
        <w:t>) je</w:t>
      </w:r>
      <w:r w:rsidRPr="00981700">
        <w:rPr>
          <w:rFonts w:ascii="Calibri" w:eastAsia="Calibri" w:hAnsi="Calibri"/>
          <w:sz w:val="20"/>
          <w:lang w:val="sk-SK"/>
        </w:rPr>
        <w:t xml:space="preserve"> </w:t>
      </w:r>
      <w:r w:rsidRPr="00981700">
        <w:rPr>
          <w:lang w:val="sk-SK"/>
        </w:rPr>
        <w:t>investor povinný vypracovať a na svojom webovom sídle zverejniť ŠÚ, ktorá následne podlieha ekonomickému hodnoteniu Ministerstva financií SR.</w:t>
      </w:r>
      <w:r w:rsidRPr="00C824AA">
        <w:rPr>
          <w:rFonts w:ascii="Calibri" w:eastAsia="Calibri" w:hAnsi="Calibri"/>
          <w:color w:val="1F497D"/>
        </w:rPr>
        <w:t xml:space="preserve"> </w:t>
      </w:r>
      <w:proofErr w:type="spellStart"/>
      <w:r w:rsidRPr="00C35C9D">
        <w:t>Podmienka</w:t>
      </w:r>
      <w:proofErr w:type="spellEnd"/>
      <w:r w:rsidRPr="00C35C9D">
        <w:t xml:space="preserve"> </w:t>
      </w:r>
      <w:proofErr w:type="spellStart"/>
      <w:proofErr w:type="gramStart"/>
      <w:r w:rsidRPr="00C35C9D">
        <w:t>sa</w:t>
      </w:r>
      <w:proofErr w:type="spellEnd"/>
      <w:proofErr w:type="gramEnd"/>
      <w:r w:rsidRPr="00C35C9D">
        <w:t xml:space="preserve"> </w:t>
      </w:r>
      <w:proofErr w:type="spellStart"/>
      <w:r w:rsidRPr="00C35C9D">
        <w:t>nevzťahuje</w:t>
      </w:r>
      <w:proofErr w:type="spellEnd"/>
      <w:r w:rsidRPr="00C35C9D">
        <w:t xml:space="preserve"> </w:t>
      </w:r>
      <w:proofErr w:type="spellStart"/>
      <w:r w:rsidRPr="00C35C9D">
        <w:t>na</w:t>
      </w:r>
      <w:proofErr w:type="spellEnd"/>
      <w:r w:rsidRPr="00C35C9D">
        <w:t xml:space="preserve"> </w:t>
      </w:r>
      <w:proofErr w:type="spellStart"/>
      <w:r w:rsidRPr="00C35C9D">
        <w:t>investície</w:t>
      </w:r>
      <w:proofErr w:type="spellEnd"/>
      <w:r w:rsidRPr="00C35C9D">
        <w:t xml:space="preserve"> </w:t>
      </w:r>
      <w:proofErr w:type="spellStart"/>
      <w:r w:rsidRPr="00C35C9D">
        <w:t>žiadateľov</w:t>
      </w:r>
      <w:proofErr w:type="spellEnd"/>
      <w:r w:rsidRPr="00C35C9D">
        <w:t>/</w:t>
      </w:r>
      <w:proofErr w:type="spellStart"/>
      <w:r w:rsidRPr="00C35C9D">
        <w:t>prijímateľov</w:t>
      </w:r>
      <w:proofErr w:type="spellEnd"/>
      <w:r w:rsidRPr="00C35C9D">
        <w:t xml:space="preserve"> OPII, </w:t>
      </w:r>
      <w:proofErr w:type="spellStart"/>
      <w:r w:rsidRPr="00C35C9D">
        <w:t>ktoré</w:t>
      </w:r>
      <w:proofErr w:type="spellEnd"/>
      <w:r w:rsidRPr="00C35C9D">
        <w:t xml:space="preserve"> </w:t>
      </w:r>
      <w:proofErr w:type="spellStart"/>
      <w:r w:rsidRPr="00C35C9D">
        <w:t>nie</w:t>
      </w:r>
      <w:proofErr w:type="spellEnd"/>
      <w:r w:rsidRPr="00C35C9D">
        <w:t xml:space="preserve"> </w:t>
      </w:r>
      <w:proofErr w:type="spellStart"/>
      <w:r w:rsidRPr="00C35C9D">
        <w:t>sú</w:t>
      </w:r>
      <w:proofErr w:type="spellEnd"/>
      <w:r w:rsidRPr="00C35C9D">
        <w:t xml:space="preserve"> v </w:t>
      </w:r>
      <w:proofErr w:type="spellStart"/>
      <w:r w:rsidRPr="00C35C9D">
        <w:t>priamej</w:t>
      </w:r>
      <w:proofErr w:type="spellEnd"/>
      <w:r w:rsidRPr="00C35C9D">
        <w:t xml:space="preserve"> </w:t>
      </w:r>
      <w:proofErr w:type="spellStart"/>
      <w:r w:rsidRPr="00C35C9D">
        <w:t>zriaďovateľskej</w:t>
      </w:r>
      <w:proofErr w:type="spellEnd"/>
      <w:r w:rsidRPr="00C35C9D">
        <w:t>/</w:t>
      </w:r>
      <w:proofErr w:type="spellStart"/>
      <w:r w:rsidRPr="00C35C9D">
        <w:t>zakladateľskej</w:t>
      </w:r>
      <w:proofErr w:type="spellEnd"/>
      <w:r w:rsidRPr="00C35C9D">
        <w:t xml:space="preserve"> </w:t>
      </w:r>
      <w:proofErr w:type="spellStart"/>
      <w:r w:rsidRPr="00C35C9D">
        <w:t>pôsobnosti</w:t>
      </w:r>
      <w:proofErr w:type="spellEnd"/>
      <w:r w:rsidRPr="00C35C9D">
        <w:t xml:space="preserve"> MDV SR, </w:t>
      </w:r>
      <w:proofErr w:type="spellStart"/>
      <w:r w:rsidRPr="00C35C9D">
        <w:t>t.j.</w:t>
      </w:r>
      <w:proofErr w:type="spellEnd"/>
      <w:r w:rsidRPr="00C35C9D">
        <w:t xml:space="preserve"> </w:t>
      </w:r>
      <w:proofErr w:type="spellStart"/>
      <w:r w:rsidRPr="00C35C9D">
        <w:t>nerelevantné</w:t>
      </w:r>
      <w:proofErr w:type="spellEnd"/>
      <w:r w:rsidRPr="00C35C9D">
        <w:t xml:space="preserve"> pre </w:t>
      </w:r>
      <w:proofErr w:type="spellStart"/>
      <w:r w:rsidRPr="00C35C9D">
        <w:t>mestá</w:t>
      </w:r>
      <w:proofErr w:type="spellEnd"/>
      <w:r w:rsidRPr="00C35C9D">
        <w:t xml:space="preserve">, </w:t>
      </w:r>
      <w:proofErr w:type="spellStart"/>
      <w:r w:rsidRPr="00C35C9D">
        <w:t>dopravné</w:t>
      </w:r>
      <w:proofErr w:type="spellEnd"/>
      <w:r w:rsidRPr="00C35C9D">
        <w:t xml:space="preserve"> </w:t>
      </w:r>
      <w:proofErr w:type="spellStart"/>
      <w:r w:rsidRPr="00C35C9D">
        <w:t>podniky</w:t>
      </w:r>
      <w:proofErr w:type="spellEnd"/>
      <w:r w:rsidRPr="00C35C9D">
        <w:t xml:space="preserve"> a pod.</w:t>
      </w:r>
    </w:p>
    <w:p w14:paraId="20EAC0D0" w14:textId="3A6D6757" w:rsidR="00AE064B" w:rsidRPr="00981700" w:rsidRDefault="00AE064B" w:rsidP="00981700">
      <w:pPr>
        <w:pStyle w:val="Textpoznmkypodiarou"/>
        <w:jc w:val="both"/>
        <w:rPr>
          <w:lang w:val="sk-SK"/>
        </w:rPr>
      </w:pPr>
    </w:p>
  </w:footnote>
  <w:footnote w:id="23">
    <w:p w14:paraId="3F21AC52" w14:textId="77777777" w:rsidR="00AE064B" w:rsidRPr="002732B2" w:rsidRDefault="00AE064B">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4">
    <w:p w14:paraId="09DC9DD5" w14:textId="77777777" w:rsidR="00AE064B" w:rsidRPr="002732B2" w:rsidRDefault="00AE064B">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5">
    <w:p w14:paraId="6F9FB843" w14:textId="77777777" w:rsidR="00AE064B" w:rsidRPr="002732B2" w:rsidRDefault="00AE064B">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6">
    <w:p w14:paraId="5D6CD1E8" w14:textId="77777777" w:rsidR="00AE064B" w:rsidRPr="002732B2" w:rsidRDefault="00AE064B"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7">
    <w:p w14:paraId="32BD9CF4" w14:textId="77777777" w:rsidR="00AE064B" w:rsidRPr="002732B2" w:rsidRDefault="00AE064B">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8">
    <w:p w14:paraId="2F3B1728" w14:textId="77777777" w:rsidR="00AE064B" w:rsidRPr="00333E62" w:rsidRDefault="00AE064B"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9">
    <w:p w14:paraId="08F41D32" w14:textId="77777777" w:rsidR="00AE064B" w:rsidRPr="00333E62" w:rsidRDefault="00AE064B"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30">
    <w:p w14:paraId="1810BB77" w14:textId="77777777" w:rsidR="00AE064B" w:rsidRPr="00333E62" w:rsidRDefault="00AE064B">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31">
    <w:p w14:paraId="54F495D4" w14:textId="77777777" w:rsidR="00AE064B" w:rsidRPr="00C503D1" w:rsidRDefault="00AE064B"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2">
    <w:p w14:paraId="4624B870" w14:textId="77777777" w:rsidR="00AE064B" w:rsidRPr="00333E62" w:rsidRDefault="00AE064B"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3">
    <w:p w14:paraId="09C4730A" w14:textId="77777777" w:rsidR="00AE064B" w:rsidRPr="00333E62" w:rsidRDefault="00AE064B"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4">
    <w:p w14:paraId="507DEBA6" w14:textId="77777777" w:rsidR="00AE064B" w:rsidRPr="00333E62" w:rsidRDefault="00AE064B"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5">
    <w:p w14:paraId="09C60ECF" w14:textId="77777777" w:rsidR="00AE064B" w:rsidRPr="00333E62" w:rsidRDefault="00AE064B"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6">
    <w:p w14:paraId="0E32C3F7" w14:textId="55A675D1" w:rsidR="00AE064B" w:rsidRPr="00333E62" w:rsidRDefault="00AE064B"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7">
    <w:p w14:paraId="4C948703" w14:textId="6E02BB99" w:rsidR="00AE064B" w:rsidRPr="006A017F" w:rsidRDefault="00AE064B"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8">
    <w:p w14:paraId="6B989FFB" w14:textId="77777777" w:rsidR="00AE064B" w:rsidRPr="00333E62" w:rsidRDefault="00AE064B"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9">
    <w:p w14:paraId="2CE621B1" w14:textId="77777777" w:rsidR="00AE064B" w:rsidRPr="00333E62" w:rsidRDefault="00AE064B"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40">
    <w:p w14:paraId="7BC3FD89" w14:textId="490EB876" w:rsidR="00AE064B" w:rsidRPr="00333E62" w:rsidRDefault="00AE064B"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41">
    <w:p w14:paraId="695B90AD" w14:textId="425F869F" w:rsidR="00AE064B" w:rsidRPr="00FE1741" w:rsidRDefault="00AE064B"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2">
    <w:p w14:paraId="47A5D77D" w14:textId="77777777" w:rsidR="00AE064B" w:rsidRPr="00333E62" w:rsidRDefault="00AE064B"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133A6B0" w14:textId="77777777" w:rsidR="00AE064B" w:rsidRPr="00333E62" w:rsidRDefault="00AE064B"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4">
    <w:p w14:paraId="08AB4085" w14:textId="584300A4" w:rsidR="00AE064B" w:rsidRPr="00481BA2" w:rsidRDefault="00AE064B"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5">
    <w:p w14:paraId="758E81B4" w14:textId="77777777" w:rsidR="00AE064B" w:rsidRPr="00C503D1" w:rsidRDefault="00AE064B"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6">
    <w:p w14:paraId="7712D970" w14:textId="77777777" w:rsidR="00AE064B" w:rsidRPr="00C503D1" w:rsidRDefault="00AE064B"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7">
    <w:p w14:paraId="4E2EDE7B" w14:textId="77777777" w:rsidR="00AE064B" w:rsidRPr="00481BA2" w:rsidRDefault="00AE064B"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8">
    <w:p w14:paraId="6D95BEF8" w14:textId="0EA12497" w:rsidR="00AE064B" w:rsidRPr="00175249" w:rsidRDefault="00AE064B"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9">
    <w:p w14:paraId="292C920E" w14:textId="77777777" w:rsidR="00AE064B" w:rsidRPr="00333E62" w:rsidRDefault="00AE064B"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0">
    <w:p w14:paraId="2DEBDA03" w14:textId="77777777" w:rsidR="00AE064B" w:rsidRPr="00333E62" w:rsidRDefault="00AE064B"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1">
    <w:p w14:paraId="4C175E09" w14:textId="77777777" w:rsidR="00AE064B" w:rsidRPr="005A6BBB" w:rsidRDefault="00AE064B"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2">
    <w:p w14:paraId="377F5AE8" w14:textId="77777777" w:rsidR="00AE064B" w:rsidRPr="005A6BBB" w:rsidRDefault="00AE064B"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3">
    <w:p w14:paraId="6940DF98" w14:textId="77777777" w:rsidR="00AE064B" w:rsidRDefault="00AE064B" w:rsidP="00175249">
      <w:pPr>
        <w:pStyle w:val="Textpoznmkypodiarou"/>
      </w:pPr>
      <w:r>
        <w:rPr>
          <w:rStyle w:val="Odkaznapoznmkupodiarou"/>
        </w:rPr>
        <w:footnoteRef/>
      </w:r>
      <w:r>
        <w:t xml:space="preserve"> </w:t>
      </w:r>
      <w:proofErr w:type="spellStart"/>
      <w:r>
        <w:t>B</w:t>
      </w:r>
      <w:r w:rsidRPr="00A74FD6">
        <w:t>ližšie</w:t>
      </w:r>
      <w:proofErr w:type="spellEnd"/>
      <w:r w:rsidRPr="00A74FD6">
        <w:t xml:space="preserve"> </w:t>
      </w:r>
      <w:proofErr w:type="spellStart"/>
      <w:r w:rsidRPr="00A74FD6">
        <w:t>informácie</w:t>
      </w:r>
      <w:proofErr w:type="spellEnd"/>
      <w:r w:rsidRPr="00A74FD6">
        <w:t xml:space="preserve"> </w:t>
      </w:r>
      <w:proofErr w:type="spellStart"/>
      <w:r w:rsidRPr="00A74FD6">
        <w:t>aj</w:t>
      </w:r>
      <w:proofErr w:type="spellEnd"/>
      <w:r w:rsidRPr="00A74FD6">
        <w:t xml:space="preserve"> s </w:t>
      </w:r>
      <w:proofErr w:type="spellStart"/>
      <w:r w:rsidRPr="00A74FD6">
        <w:t>príkladmi</w:t>
      </w:r>
      <w:proofErr w:type="spellEnd"/>
      <w:r w:rsidRPr="00A74FD6">
        <w:t xml:space="preserve"> </w:t>
      </w:r>
      <w:proofErr w:type="spellStart"/>
      <w:r w:rsidRPr="00A74FD6">
        <w:t>sú</w:t>
      </w:r>
      <w:proofErr w:type="spellEnd"/>
      <w:r w:rsidRPr="00A74FD6">
        <w:t xml:space="preserve"> </w:t>
      </w:r>
      <w:proofErr w:type="spellStart"/>
      <w:r w:rsidRPr="00A74FD6">
        <w:t>uvedené</w:t>
      </w:r>
      <w:proofErr w:type="spellEnd"/>
      <w:r w:rsidRPr="00A74FD6">
        <w:t xml:space="preserve"> v</w:t>
      </w:r>
      <w:r>
        <w:t> </w:t>
      </w:r>
      <w:proofErr w:type="spellStart"/>
      <w:r>
        <w:fldChar w:fldCharType="begin"/>
      </w:r>
      <w:r>
        <w:instrText xml:space="preserve"> HYPERLINK "https://www.financnasprava.sk/_img/pfsedit/Dokumenty_PFS/Infoservis/Aktualne_informacie/dp/2016/2016.10.27_financny_prenajom.pdf" </w:instrText>
      </w:r>
      <w:r>
        <w:fldChar w:fldCharType="separate"/>
      </w:r>
      <w:r w:rsidRPr="00A74FD6">
        <w:rPr>
          <w:rStyle w:val="Hypertextovprepojenie"/>
        </w:rPr>
        <w:t>dokumente</w:t>
      </w:r>
      <w:proofErr w:type="spellEnd"/>
      <w:r>
        <w:rPr>
          <w:rStyle w:val="Hypertextovprepojenie"/>
        </w:rPr>
        <w:fldChar w:fldCharType="end"/>
      </w:r>
      <w:r>
        <w:t xml:space="preserve"> </w:t>
      </w:r>
      <w:proofErr w:type="spellStart"/>
      <w:r>
        <w:t>Finančnej</w:t>
      </w:r>
      <w:proofErr w:type="spellEnd"/>
      <w:r>
        <w:t xml:space="preserve"> </w:t>
      </w:r>
      <w:proofErr w:type="spellStart"/>
      <w:r>
        <w:t>správy</w:t>
      </w:r>
      <w:proofErr w:type="spellEnd"/>
      <w:r w:rsidRPr="00A74FD6">
        <w:t xml:space="preserve"> </w:t>
      </w:r>
      <w:r>
        <w:t>SR</w:t>
      </w:r>
    </w:p>
  </w:footnote>
  <w:footnote w:id="54">
    <w:p w14:paraId="7A835E03" w14:textId="77777777" w:rsidR="00AE064B" w:rsidRPr="00121B9A" w:rsidRDefault="00AE064B"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5">
    <w:p w14:paraId="0A3D5BF6" w14:textId="4D1A5CD5" w:rsidR="00AE064B" w:rsidRPr="002F12B3" w:rsidRDefault="00AE064B"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 alebo údaje Štatistického úradu SR.</w:t>
      </w:r>
    </w:p>
  </w:footnote>
  <w:footnote w:id="56">
    <w:p w14:paraId="24DEB569" w14:textId="77777777" w:rsidR="00AE064B" w:rsidRDefault="00AE064B" w:rsidP="001B6D94">
      <w:pPr>
        <w:pStyle w:val="Textpoznmkypodiarou"/>
        <w:jc w:val="both"/>
      </w:pPr>
      <w:r>
        <w:rPr>
          <w:rStyle w:val="Odkaznapoznmkupodiarou"/>
        </w:rPr>
        <w:footnoteRef/>
      </w:r>
      <w:r>
        <w:t xml:space="preserve"> </w:t>
      </w:r>
      <w:proofErr w:type="spellStart"/>
      <w:r>
        <w:t>Ak</w:t>
      </w:r>
      <w:proofErr w:type="spellEnd"/>
      <w:r>
        <w:t xml:space="preserve"> </w:t>
      </w:r>
      <w:proofErr w:type="spellStart"/>
      <w:proofErr w:type="gramStart"/>
      <w:r>
        <w:t>sa</w:t>
      </w:r>
      <w:proofErr w:type="spellEnd"/>
      <w:proofErr w:type="gramEnd"/>
      <w:r>
        <w:t xml:space="preserve"> </w:t>
      </w:r>
      <w:proofErr w:type="spellStart"/>
      <w:r>
        <w:t>nepožaduje</w:t>
      </w:r>
      <w:proofErr w:type="spellEnd"/>
      <w:r>
        <w:t xml:space="preserve"> </w:t>
      </w:r>
      <w:proofErr w:type="spellStart"/>
      <w:r>
        <w:t>kvalifikácia</w:t>
      </w:r>
      <w:proofErr w:type="spellEnd"/>
      <w:r>
        <w:t xml:space="preserve">, </w:t>
      </w:r>
      <w:proofErr w:type="spellStart"/>
      <w:r>
        <w:t>alebo</w:t>
      </w:r>
      <w:proofErr w:type="spellEnd"/>
      <w:r>
        <w:t xml:space="preserve"> </w:t>
      </w:r>
      <w:proofErr w:type="spellStart"/>
      <w:r>
        <w:t>odborná</w:t>
      </w:r>
      <w:proofErr w:type="spellEnd"/>
      <w:r>
        <w:t xml:space="preserve"> </w:t>
      </w:r>
      <w:proofErr w:type="spellStart"/>
      <w:r>
        <w:t>spôsobilosť</w:t>
      </w:r>
      <w:proofErr w:type="spellEnd"/>
      <w:r>
        <w:t xml:space="preserve"> </w:t>
      </w:r>
      <w:proofErr w:type="spellStart"/>
      <w:r>
        <w:t>musí</w:t>
      </w:r>
      <w:proofErr w:type="spellEnd"/>
      <w:r>
        <w:t xml:space="preserve"> </w:t>
      </w:r>
      <w:proofErr w:type="spellStart"/>
      <w:r>
        <w:t>poskytovateľ</w:t>
      </w:r>
      <w:proofErr w:type="spellEnd"/>
      <w:r>
        <w:t xml:space="preserve"> </w:t>
      </w:r>
      <w:proofErr w:type="spellStart"/>
      <w:r>
        <w:t>vedieť</w:t>
      </w:r>
      <w:proofErr w:type="spellEnd"/>
      <w:r>
        <w:t xml:space="preserve"> </w:t>
      </w:r>
      <w:proofErr w:type="spellStart"/>
      <w:r>
        <w:t>posúdiť</w:t>
      </w:r>
      <w:proofErr w:type="spellEnd"/>
      <w:r>
        <w:t xml:space="preserve">, </w:t>
      </w:r>
      <w:proofErr w:type="spellStart"/>
      <w:r>
        <w:t>či</w:t>
      </w:r>
      <w:proofErr w:type="spellEnd"/>
      <w:r>
        <w:t xml:space="preserve"> </w:t>
      </w:r>
      <w:proofErr w:type="spellStart"/>
      <w:r>
        <w:t>kvalita</w:t>
      </w:r>
      <w:proofErr w:type="spellEnd"/>
      <w:r>
        <w:t xml:space="preserve"> </w:t>
      </w:r>
      <w:proofErr w:type="spellStart"/>
      <w:r>
        <w:t>výstupu</w:t>
      </w:r>
      <w:proofErr w:type="spellEnd"/>
      <w:r>
        <w:t xml:space="preserve"> je v </w:t>
      </w:r>
      <w:proofErr w:type="spellStart"/>
      <w:r>
        <w:t>požadovanej</w:t>
      </w:r>
      <w:proofErr w:type="spellEnd"/>
      <w:r>
        <w:t xml:space="preserve"> </w:t>
      </w:r>
      <w:proofErr w:type="spellStart"/>
      <w:r>
        <w:t>kvalite</w:t>
      </w:r>
      <w:proofErr w:type="spellEnd"/>
      <w:r>
        <w:t xml:space="preserve">. </w:t>
      </w:r>
    </w:p>
  </w:footnote>
  <w:footnote w:id="57">
    <w:p w14:paraId="730F4A62" w14:textId="77777777" w:rsidR="00AE064B" w:rsidRPr="002F56FC" w:rsidRDefault="00AE064B"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8">
    <w:p w14:paraId="2CA57A21" w14:textId="77777777" w:rsidR="00AE064B" w:rsidRPr="009C2187" w:rsidRDefault="00AE064B">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59">
    <w:p w14:paraId="6E5AEE70" w14:textId="77777777" w:rsidR="00AE064B" w:rsidRDefault="00AE064B" w:rsidP="00C95F62">
      <w:pPr>
        <w:pStyle w:val="Textpoznmkypodiarou"/>
        <w:jc w:val="both"/>
      </w:pPr>
      <w:r>
        <w:rPr>
          <w:rStyle w:val="Odkaznapoznmkupodiarou"/>
        </w:rPr>
        <w:footnoteRef/>
      </w:r>
      <w:r>
        <w:t xml:space="preserve"> </w:t>
      </w:r>
      <w:proofErr w:type="spellStart"/>
      <w:r>
        <w:t>Uvedené</w:t>
      </w:r>
      <w:proofErr w:type="spellEnd"/>
      <w:r>
        <w:t xml:space="preserve"> </w:t>
      </w:r>
      <w:proofErr w:type="spellStart"/>
      <w:r>
        <w:t>nemá</w:t>
      </w:r>
      <w:proofErr w:type="spellEnd"/>
      <w:r>
        <w:t xml:space="preserve"> </w:t>
      </w:r>
      <w:proofErr w:type="spellStart"/>
      <w:r>
        <w:t>vplyv</w:t>
      </w:r>
      <w:proofErr w:type="spellEnd"/>
      <w:r>
        <w:t xml:space="preserve"> </w:t>
      </w:r>
      <w:proofErr w:type="spellStart"/>
      <w:proofErr w:type="gramStart"/>
      <w:r>
        <w:t>na</w:t>
      </w:r>
      <w:proofErr w:type="spellEnd"/>
      <w:proofErr w:type="gramEnd"/>
      <w:r>
        <w:t xml:space="preserve"> </w:t>
      </w:r>
      <w:proofErr w:type="spellStart"/>
      <w:r>
        <w:t>povinnosť</w:t>
      </w:r>
      <w:proofErr w:type="spellEnd"/>
      <w:r>
        <w:t xml:space="preserve"> </w:t>
      </w:r>
      <w:proofErr w:type="spellStart"/>
      <w:r>
        <w:t>zamestnávateľa</w:t>
      </w:r>
      <w:proofErr w:type="spellEnd"/>
      <w:r>
        <w:t xml:space="preserve"> </w:t>
      </w:r>
      <w:proofErr w:type="spellStart"/>
      <w:r>
        <w:t>viesť</w:t>
      </w:r>
      <w:proofErr w:type="spellEnd"/>
      <w:r>
        <w:t xml:space="preserve"> </w:t>
      </w:r>
      <w:proofErr w:type="spellStart"/>
      <w:r>
        <w:t>evidenciu</w:t>
      </w:r>
      <w:proofErr w:type="spellEnd"/>
      <w:r>
        <w:t xml:space="preserve"> </w:t>
      </w:r>
      <w:proofErr w:type="spellStart"/>
      <w:r>
        <w:t>pracovného</w:t>
      </w:r>
      <w:proofErr w:type="spellEnd"/>
      <w:r>
        <w:t xml:space="preserve"> </w:t>
      </w:r>
      <w:proofErr w:type="spellStart"/>
      <w:r>
        <w:t>času</w:t>
      </w:r>
      <w:proofErr w:type="spellEnd"/>
      <w:r>
        <w:t xml:space="preserve"> </w:t>
      </w:r>
      <w:proofErr w:type="spellStart"/>
      <w:r>
        <w:t>podľa</w:t>
      </w:r>
      <w:proofErr w:type="spellEnd"/>
      <w:r>
        <w:t xml:space="preserve"> §99 </w:t>
      </w:r>
      <w:proofErr w:type="spellStart"/>
      <w:r>
        <w:t>zákonníka</w:t>
      </w:r>
      <w:proofErr w:type="spellEnd"/>
      <w:r>
        <w:t xml:space="preserve"> </w:t>
      </w:r>
      <w:proofErr w:type="spellStart"/>
      <w:r>
        <w:t>práce</w:t>
      </w:r>
      <w:proofErr w:type="spellEnd"/>
      <w:r>
        <w:t>.</w:t>
      </w:r>
    </w:p>
  </w:footnote>
  <w:footnote w:id="60">
    <w:p w14:paraId="634B0673" w14:textId="77777777" w:rsidR="00AE064B" w:rsidRPr="009C2187" w:rsidRDefault="00AE064B"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1">
    <w:p w14:paraId="50434809" w14:textId="77777777" w:rsidR="00AE064B" w:rsidRPr="00C503D1" w:rsidRDefault="00AE064B"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2">
    <w:p w14:paraId="65ACDD02" w14:textId="77777777" w:rsidR="00AE064B" w:rsidRPr="00DA6978" w:rsidRDefault="00AE064B"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w:t>
      </w:r>
      <w:proofErr w:type="spellStart"/>
      <w:r w:rsidRPr="00462CC1">
        <w:t>prípade</w:t>
      </w:r>
      <w:proofErr w:type="spellEnd"/>
      <w:r w:rsidRPr="00462CC1">
        <w:t xml:space="preserve"> </w:t>
      </w:r>
      <w:proofErr w:type="spellStart"/>
      <w:r w:rsidRPr="00462CC1">
        <w:t>dohôd</w:t>
      </w:r>
      <w:proofErr w:type="spellEnd"/>
      <w:r w:rsidRPr="00462CC1">
        <w:t xml:space="preserve"> o </w:t>
      </w:r>
      <w:proofErr w:type="spellStart"/>
      <w:r w:rsidRPr="00462CC1">
        <w:t>prácach</w:t>
      </w:r>
      <w:proofErr w:type="spellEnd"/>
      <w:r w:rsidRPr="00462CC1">
        <w:t xml:space="preserve"> </w:t>
      </w:r>
      <w:proofErr w:type="spellStart"/>
      <w:r w:rsidRPr="00462CC1">
        <w:t>vykonávaných</w:t>
      </w:r>
      <w:proofErr w:type="spellEnd"/>
      <w:r w:rsidRPr="00462CC1">
        <w:t xml:space="preserve"> </w:t>
      </w:r>
      <w:proofErr w:type="spellStart"/>
      <w:r w:rsidRPr="00462CC1">
        <w:t>mimo</w:t>
      </w:r>
      <w:proofErr w:type="spellEnd"/>
      <w:r w:rsidRPr="00462CC1">
        <w:t xml:space="preserve"> </w:t>
      </w:r>
      <w:proofErr w:type="spellStart"/>
      <w:r w:rsidRPr="00462CC1">
        <w:t>pracovného</w:t>
      </w:r>
      <w:proofErr w:type="spellEnd"/>
      <w:r w:rsidRPr="00462CC1">
        <w:t xml:space="preserve"> </w:t>
      </w:r>
      <w:proofErr w:type="spellStart"/>
      <w:r w:rsidRPr="00462CC1">
        <w:t>pomeru</w:t>
      </w:r>
      <w:proofErr w:type="spellEnd"/>
      <w:r w:rsidRPr="00462CC1">
        <w:t xml:space="preserve"> (§§ 223 </w:t>
      </w:r>
      <w:proofErr w:type="spellStart"/>
      <w:r w:rsidRPr="00462CC1">
        <w:t>až</w:t>
      </w:r>
      <w:proofErr w:type="spellEnd"/>
      <w:r w:rsidRPr="00462CC1">
        <w:t xml:space="preserve"> 228a </w:t>
      </w:r>
      <w:proofErr w:type="spellStart"/>
      <w:r w:rsidRPr="00462CC1">
        <w:t>Zákonníka</w:t>
      </w:r>
      <w:proofErr w:type="spellEnd"/>
      <w:r w:rsidRPr="00462CC1">
        <w:t xml:space="preserve"> </w:t>
      </w:r>
      <w:proofErr w:type="spellStart"/>
      <w:r w:rsidRPr="00462CC1">
        <w:t>práce</w:t>
      </w:r>
      <w:proofErr w:type="spellEnd"/>
      <w:r w:rsidRPr="00462CC1">
        <w:t>) ide o </w:t>
      </w:r>
      <w:proofErr w:type="spellStart"/>
      <w:r w:rsidRPr="00462CC1">
        <w:t>obdobie</w:t>
      </w:r>
      <w:proofErr w:type="spellEnd"/>
      <w:r w:rsidRPr="00462CC1">
        <w:t xml:space="preserve"> </w:t>
      </w:r>
      <w:proofErr w:type="spellStart"/>
      <w:r w:rsidRPr="00462CC1">
        <w:t>najviac</w:t>
      </w:r>
      <w:proofErr w:type="spellEnd"/>
      <w:r w:rsidRPr="00462CC1">
        <w:t xml:space="preserve"> 12 </w:t>
      </w:r>
      <w:proofErr w:type="spellStart"/>
      <w:r w:rsidRPr="00462CC1">
        <w:t>mesiacov</w:t>
      </w:r>
      <w:proofErr w:type="spellEnd"/>
      <w:r w:rsidRPr="00462CC1">
        <w:t>.</w:t>
      </w:r>
    </w:p>
  </w:footnote>
  <w:footnote w:id="63">
    <w:p w14:paraId="402F6E71" w14:textId="77777777" w:rsidR="00AE064B" w:rsidRPr="0051501C" w:rsidRDefault="00AE064B"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4">
    <w:p w14:paraId="76ACB17A" w14:textId="77777777" w:rsidR="00AE064B" w:rsidRPr="00C503D1" w:rsidRDefault="00AE064B"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5">
    <w:p w14:paraId="5A2179A6" w14:textId="77777777" w:rsidR="00AE064B" w:rsidRPr="00C503D1" w:rsidRDefault="00AE064B"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6">
    <w:p w14:paraId="5144B789" w14:textId="77777777" w:rsidR="00AE064B" w:rsidRPr="008D6A6D" w:rsidRDefault="00AE064B"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7">
    <w:p w14:paraId="5441E1A1" w14:textId="77777777" w:rsidR="00AE064B" w:rsidRPr="00C503D1" w:rsidRDefault="00AE064B"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w:t>
      </w:r>
      <w:proofErr w:type="spellStart"/>
      <w:r w:rsidRPr="008D6A6D">
        <w:rPr>
          <w:rFonts w:ascii="Calibri" w:hAnsi="Calibri"/>
          <w:sz w:val="18"/>
          <w:szCs w:val="18"/>
          <w:lang w:val="sk-SK"/>
        </w:rPr>
        <w:t>z.n.p</w:t>
      </w:r>
      <w:proofErr w:type="spellEnd"/>
      <w:r w:rsidRPr="008D6A6D">
        <w:rPr>
          <w:rFonts w:ascii="Calibri" w:hAnsi="Calibri"/>
          <w:sz w:val="18"/>
          <w:szCs w:val="18"/>
          <w:lang w:val="sk-SK"/>
        </w:rPr>
        <w:t>.</w:t>
      </w:r>
    </w:p>
  </w:footnote>
  <w:footnote w:id="68">
    <w:p w14:paraId="7E79B5AD" w14:textId="77777777" w:rsidR="00AE064B" w:rsidRPr="008D6A6D" w:rsidRDefault="00AE064B"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9">
    <w:p w14:paraId="1E3BA609" w14:textId="77777777" w:rsidR="00AE064B" w:rsidRPr="00C503D1" w:rsidRDefault="00AE064B"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0">
    <w:p w14:paraId="715D683B" w14:textId="77777777" w:rsidR="00AE064B" w:rsidRPr="009C2187" w:rsidRDefault="00AE064B"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1">
    <w:p w14:paraId="27748BC8" w14:textId="77777777" w:rsidR="00AE064B" w:rsidRPr="009C2187" w:rsidRDefault="00AE064B"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w:t>
      </w:r>
      <w:proofErr w:type="spellStart"/>
      <w:r w:rsidRPr="009C2187">
        <w:rPr>
          <w:rFonts w:ascii="Calibri" w:hAnsi="Calibri"/>
          <w:sz w:val="18"/>
          <w:szCs w:val="18"/>
          <w:lang w:val="sk-SK"/>
        </w:rPr>
        <w:t>value</w:t>
      </w:r>
      <w:proofErr w:type="spellEnd"/>
      <w:r w:rsidRPr="009C2187">
        <w:rPr>
          <w:rFonts w:ascii="Calibri" w:hAnsi="Calibri"/>
          <w:sz w:val="18"/>
          <w:szCs w:val="18"/>
          <w:lang w:val="sk-SK"/>
        </w:rPr>
        <w:t xml:space="preserve"> </w:t>
      </w:r>
      <w:proofErr w:type="spellStart"/>
      <w:r w:rsidRPr="009C2187">
        <w:rPr>
          <w:rFonts w:ascii="Calibri" w:hAnsi="Calibri"/>
          <w:sz w:val="18"/>
          <w:szCs w:val="18"/>
          <w:lang w:val="sk-SK"/>
        </w:rPr>
        <w:t>for</w:t>
      </w:r>
      <w:proofErr w:type="spellEnd"/>
      <w:r w:rsidRPr="009C2187">
        <w:rPr>
          <w:rFonts w:ascii="Calibri" w:hAnsi="Calibri"/>
          <w:sz w:val="18"/>
          <w:szCs w:val="18"/>
          <w:lang w:val="sk-SK"/>
        </w:rPr>
        <w:t xml:space="preserve"> </w:t>
      </w:r>
      <w:proofErr w:type="spellStart"/>
      <w:r w:rsidRPr="009C2187">
        <w:rPr>
          <w:rFonts w:ascii="Calibri" w:hAnsi="Calibri"/>
          <w:sz w:val="18"/>
          <w:szCs w:val="18"/>
          <w:lang w:val="sk-SK"/>
        </w:rPr>
        <w:t>money</w:t>
      </w:r>
      <w:proofErr w:type="spellEnd"/>
      <w:r w:rsidRPr="009C2187">
        <w:rPr>
          <w:rFonts w:ascii="Calibri" w:hAnsi="Calibri"/>
          <w:sz w:val="18"/>
          <w:szCs w:val="18"/>
          <w:lang w:val="sk-SK"/>
        </w:rPr>
        <w:t>“.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2">
    <w:p w14:paraId="3D23444F" w14:textId="77777777" w:rsidR="00AE064B" w:rsidRPr="009C2187" w:rsidRDefault="00AE064B"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3">
    <w:p w14:paraId="0D005D93" w14:textId="77777777" w:rsidR="00AE064B" w:rsidRPr="00C310F6" w:rsidRDefault="00AE064B"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4">
    <w:p w14:paraId="62127FD5" w14:textId="77777777" w:rsidR="00AE064B" w:rsidRPr="009C2187" w:rsidRDefault="00AE064B"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5">
    <w:p w14:paraId="7ABEE764" w14:textId="77777777" w:rsidR="00AE064B" w:rsidRPr="002732B2" w:rsidRDefault="00AE064B">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6">
    <w:p w14:paraId="08BFDF71" w14:textId="77777777" w:rsidR="00AE064B" w:rsidRPr="00C503D1" w:rsidRDefault="00AE064B"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7">
    <w:p w14:paraId="43EBAC1F" w14:textId="77777777" w:rsidR="00AE064B" w:rsidRPr="009C2187" w:rsidRDefault="00AE064B"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336F256" w14:textId="77777777" w:rsidR="00AE064B" w:rsidRPr="009C2187" w:rsidRDefault="00AE064B"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9">
    <w:p w14:paraId="2DFB9540" w14:textId="77777777" w:rsidR="00AE064B" w:rsidRPr="009C2187" w:rsidRDefault="00AE064B"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3"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4"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0">
    <w:p w14:paraId="27998115" w14:textId="77777777" w:rsidR="00AE064B" w:rsidRPr="00F510AA" w:rsidRDefault="00AE064B"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1">
    <w:p w14:paraId="46F9CB62" w14:textId="77777777" w:rsidR="00AE064B" w:rsidRDefault="00AE064B"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2">
    <w:p w14:paraId="77FC56C0" w14:textId="77777777" w:rsidR="00AE064B" w:rsidRDefault="00AE064B"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 xml:space="preserve">V prípade, ak má zhotoviteľ v </w:t>
      </w:r>
      <w:proofErr w:type="spellStart"/>
      <w:r>
        <w:rPr>
          <w:rFonts w:ascii="Calibri" w:hAnsi="Calibri" w:cs="Calibri"/>
          <w:sz w:val="18"/>
          <w:szCs w:val="18"/>
          <w:lang w:val="sk-SK"/>
        </w:rPr>
        <w:t>ZoD</w:t>
      </w:r>
      <w:proofErr w:type="spellEnd"/>
      <w:r>
        <w:rPr>
          <w:rFonts w:ascii="Calibri" w:hAnsi="Calibri" w:cs="Calibri"/>
          <w:sz w:val="18"/>
          <w:szCs w:val="18"/>
          <w:lang w:val="sk-SK"/>
        </w:rPr>
        <w:t xml:space="preserve"> alebo v zmluve o poskytnutí NFP uvedenú položku „rezerva“, neznamená to, že výdavky čerpané z tejto položky sú automaticky oprávnené</w:t>
      </w:r>
    </w:p>
  </w:footnote>
  <w:footnote w:id="83">
    <w:p w14:paraId="2698F006" w14:textId="77777777" w:rsidR="00AE064B" w:rsidRDefault="00AE064B"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4">
    <w:p w14:paraId="4CB22691" w14:textId="77777777" w:rsidR="00AE064B" w:rsidRPr="00956F45" w:rsidRDefault="00AE064B" w:rsidP="00AE064B">
      <w:pPr>
        <w:pStyle w:val="Textpoznmkypodiarou"/>
        <w:rPr>
          <w:ins w:id="433" w:author="OKMP" w:date="2022-11-22T11:24:00Z"/>
          <w:lang w:val="sk-SK"/>
        </w:rPr>
      </w:pPr>
      <w:ins w:id="434" w:author="OKMP" w:date="2022-11-22T11:24:00Z">
        <w:r>
          <w:rPr>
            <w:rStyle w:val="Odkaznapoznmkupodiarou"/>
          </w:rPr>
          <w:footnoteRef/>
        </w:r>
        <w:r>
          <w:t xml:space="preserve"> </w:t>
        </w:r>
        <w:r>
          <w:rPr>
            <w:rFonts w:ascii="Calibri" w:hAnsi="Calibri" w:cs="Calibri"/>
            <w:sz w:val="18"/>
            <w:szCs w:val="18"/>
            <w:lang w:val="sk-SK"/>
          </w:rPr>
          <w:t>Určujúci je dátum zverejnenia Oznámenia o vyhlásení verejného obstarávania vo vestníku VO</w:t>
        </w:r>
      </w:ins>
    </w:p>
  </w:footnote>
  <w:footnote w:id="85">
    <w:p w14:paraId="543CDBCA" w14:textId="77777777" w:rsidR="00AE064B" w:rsidDel="00956F45" w:rsidRDefault="00AE064B" w:rsidP="00F06F64">
      <w:pPr>
        <w:pStyle w:val="Textpoznmkypodiarou"/>
        <w:rPr>
          <w:del w:id="438" w:author="OKMP" w:date="2022-11-09T11:38:00Z"/>
          <w:rFonts w:ascii="Calibri" w:hAnsi="Calibri"/>
          <w:sz w:val="18"/>
          <w:szCs w:val="18"/>
          <w:lang w:val="sk-SK"/>
        </w:rPr>
      </w:pPr>
      <w:del w:id="439" w:author="OKMP" w:date="2022-11-09T11:38:00Z">
        <w:r w:rsidDel="00956F45">
          <w:rPr>
            <w:rStyle w:val="Odkaznapoznmkupodiarou"/>
            <w:rFonts w:ascii="Calibri" w:hAnsi="Calibri"/>
            <w:sz w:val="18"/>
            <w:szCs w:val="18"/>
            <w:lang w:val="sk-SK"/>
          </w:rPr>
          <w:footnoteRef/>
        </w:r>
        <w:r w:rsidDel="00956F45">
          <w:rPr>
            <w:rFonts w:ascii="Calibri" w:hAnsi="Calibri"/>
            <w:sz w:val="18"/>
            <w:szCs w:val="18"/>
            <w:lang w:val="sk-SK"/>
          </w:rPr>
          <w:delText xml:space="preserve"> </w:delText>
        </w:r>
        <w:r w:rsidDel="00956F45">
          <w:rPr>
            <w:rFonts w:ascii="Calibri" w:hAnsi="Calibri" w:cs="Calibri"/>
            <w:sz w:val="18"/>
            <w:szCs w:val="18"/>
            <w:lang w:val="sk-SK"/>
          </w:rPr>
          <w:delText>Určujúci je dátum zverejnenia Oznámenia o vyhlásení verejného obstarávania vo vestníku VO</w:delText>
        </w:r>
      </w:del>
    </w:p>
  </w:footnote>
  <w:footnote w:id="86">
    <w:p w14:paraId="50FFC4CC" w14:textId="4159DB85" w:rsidR="00AE064B" w:rsidRDefault="00AE064B" w:rsidP="006C6410">
      <w:pPr>
        <w:pStyle w:val="Textpoznmkypodiarou"/>
      </w:pPr>
      <w:r>
        <w:rPr>
          <w:rStyle w:val="Odkaznapoznmkupodiarou"/>
        </w:rPr>
        <w:footnoteRef/>
      </w:r>
      <w:r>
        <w:t xml:space="preserve"> </w:t>
      </w:r>
      <w:proofErr w:type="spellStart"/>
      <w:r>
        <w:t>Obdobie</w:t>
      </w:r>
      <w:proofErr w:type="spellEnd"/>
      <w:r>
        <w:t xml:space="preserve"> </w:t>
      </w:r>
      <w:proofErr w:type="spellStart"/>
      <w:r>
        <w:t>realizácie</w:t>
      </w:r>
      <w:proofErr w:type="spellEnd"/>
      <w:r>
        <w:t xml:space="preserve"> </w:t>
      </w:r>
      <w:proofErr w:type="spellStart"/>
      <w:r>
        <w:t>projektu</w:t>
      </w:r>
      <w:proofErr w:type="spellEnd"/>
      <w:r>
        <w:t xml:space="preserve"> </w:t>
      </w:r>
      <w:proofErr w:type="spellStart"/>
      <w:r>
        <w:t>stanovené</w:t>
      </w:r>
      <w:proofErr w:type="spellEnd"/>
      <w:r>
        <w:t xml:space="preserve"> </w:t>
      </w:r>
      <w:proofErr w:type="spellStart"/>
      <w:proofErr w:type="gramStart"/>
      <w:r>
        <w:t>vo</w:t>
      </w:r>
      <w:proofErr w:type="spellEnd"/>
      <w:proofErr w:type="gramEnd"/>
      <w:r>
        <w:t xml:space="preserve"> </w:t>
      </w:r>
      <w:proofErr w:type="spellStart"/>
      <w:r>
        <w:t>vyzvaní</w:t>
      </w:r>
      <w:proofErr w:type="spellEnd"/>
      <w:r>
        <w:t xml:space="preserve"> </w:t>
      </w:r>
      <w:proofErr w:type="spellStart"/>
      <w:r>
        <w:t>ohraničuje</w:t>
      </w:r>
      <w:proofErr w:type="spellEnd"/>
      <w:r>
        <w:t xml:space="preserve"> </w:t>
      </w:r>
      <w:proofErr w:type="spellStart"/>
      <w:r>
        <w:t>obdobie</w:t>
      </w:r>
      <w:proofErr w:type="spellEnd"/>
      <w:r>
        <w:t xml:space="preserve">, do </w:t>
      </w:r>
      <w:proofErr w:type="spellStart"/>
      <w:r>
        <w:t>kedy</w:t>
      </w:r>
      <w:proofErr w:type="spellEnd"/>
      <w:r>
        <w:t xml:space="preserve"> </w:t>
      </w:r>
      <w:proofErr w:type="spellStart"/>
      <w:r>
        <w:t>musí</w:t>
      </w:r>
      <w:proofErr w:type="spellEnd"/>
      <w:r>
        <w:t xml:space="preserve"> </w:t>
      </w:r>
      <w:proofErr w:type="spellStart"/>
      <w:r>
        <w:t>prijímate</w:t>
      </w:r>
      <w:proofErr w:type="spellEnd"/>
      <w:r>
        <w:t xml:space="preserve"> </w:t>
      </w:r>
      <w:proofErr w:type="spellStart"/>
      <w:r>
        <w:t>uhradiť</w:t>
      </w:r>
      <w:proofErr w:type="spellEnd"/>
      <w:r>
        <w:t xml:space="preserve"> </w:t>
      </w:r>
      <w:proofErr w:type="spellStart"/>
      <w:r>
        <w:t>výdavky</w:t>
      </w:r>
      <w:proofErr w:type="spellEnd"/>
      <w:r>
        <w:t xml:space="preserve"> </w:t>
      </w:r>
      <w:proofErr w:type="spellStart"/>
      <w:r>
        <w:t>projektu</w:t>
      </w:r>
      <w:proofErr w:type="spellEnd"/>
      <w:r>
        <w:t>.</w:t>
      </w:r>
    </w:p>
  </w:footnote>
  <w:footnote w:id="87">
    <w:p w14:paraId="3096FCC3" w14:textId="77777777" w:rsidR="00AE064B" w:rsidRPr="00E91FA3" w:rsidRDefault="00AE064B" w:rsidP="00F92419">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 w:id="88">
    <w:p w14:paraId="55580352" w14:textId="77777777" w:rsidR="00AE064B" w:rsidRPr="00117D92" w:rsidRDefault="00AE064B">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9">
    <w:p w14:paraId="394AA518" w14:textId="2C0A98D4" w:rsidR="00AE064B" w:rsidRPr="007E391B" w:rsidRDefault="00AE064B" w:rsidP="007E391B">
      <w:pPr>
        <w:pStyle w:val="Textpoznmkypodiarou"/>
        <w:jc w:val="both"/>
        <w:rPr>
          <w:lang w:val="sk-SK"/>
        </w:rPr>
      </w:pPr>
      <w:r>
        <w:rPr>
          <w:rStyle w:val="Odkaznapoznmkupodiarou"/>
        </w:rPr>
        <w:footnoteRef/>
      </w:r>
      <w:r>
        <w:t xml:space="preserve"> Resp. </w:t>
      </w:r>
      <w:proofErr w:type="spellStart"/>
      <w:r>
        <w:t>odkaz</w:t>
      </w:r>
      <w:proofErr w:type="spellEnd"/>
      <w:r>
        <w:t xml:space="preserve"> </w:t>
      </w:r>
      <w:proofErr w:type="spellStart"/>
      <w:proofErr w:type="gramStart"/>
      <w:r>
        <w:t>na</w:t>
      </w:r>
      <w:proofErr w:type="spellEnd"/>
      <w:proofErr w:type="gramEnd"/>
      <w:r>
        <w:t xml:space="preserve">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90">
    <w:p w14:paraId="4C3B99D5" w14:textId="77777777" w:rsidR="00AE064B" w:rsidRDefault="00AE064B" w:rsidP="00ED16AC">
      <w:pPr>
        <w:pStyle w:val="Textpoznmkypodiarou"/>
      </w:pPr>
      <w:r>
        <w:rPr>
          <w:rStyle w:val="Odkaznapoznmkupodiarou"/>
        </w:rPr>
        <w:footnoteRef/>
      </w:r>
      <w:r>
        <w:t xml:space="preserve"> </w:t>
      </w:r>
      <w:proofErr w:type="spellStart"/>
      <w:r>
        <w:t>Upozorňujeme</w:t>
      </w:r>
      <w:proofErr w:type="spellEnd"/>
      <w:r>
        <w:t xml:space="preserve"> </w:t>
      </w:r>
      <w:proofErr w:type="spellStart"/>
      <w:proofErr w:type="gramStart"/>
      <w:r>
        <w:t>na</w:t>
      </w:r>
      <w:proofErr w:type="spellEnd"/>
      <w:proofErr w:type="gramEnd"/>
      <w:r>
        <w:t xml:space="preserve"> </w:t>
      </w:r>
      <w:proofErr w:type="spellStart"/>
      <w:r>
        <w:t>povinnosť</w:t>
      </w:r>
      <w:proofErr w:type="spellEnd"/>
      <w:r>
        <w:t xml:space="preserve"> </w:t>
      </w:r>
      <w:proofErr w:type="spellStart"/>
      <w:r>
        <w:t>energetického</w:t>
      </w:r>
      <w:proofErr w:type="spellEnd"/>
      <w:r>
        <w:t xml:space="preserve"> </w:t>
      </w:r>
      <w:proofErr w:type="spellStart"/>
      <w:r>
        <w:t>certifikátu</w:t>
      </w:r>
      <w:proofErr w:type="spellEnd"/>
      <w:r>
        <w:t>.</w:t>
      </w:r>
      <w:r w:rsidRPr="003D5990">
        <w:t xml:space="preserve"> </w:t>
      </w:r>
      <w:proofErr w:type="spellStart"/>
      <w:proofErr w:type="gramStart"/>
      <w:r w:rsidRPr="003D5990">
        <w:t>pri</w:t>
      </w:r>
      <w:proofErr w:type="spellEnd"/>
      <w:proofErr w:type="gramEnd"/>
      <w:r w:rsidRPr="003D5990">
        <w:t xml:space="preserve"> </w:t>
      </w:r>
      <w:proofErr w:type="spellStart"/>
      <w:r w:rsidRPr="003D5990">
        <w:t>dokončení</w:t>
      </w:r>
      <w:proofErr w:type="spellEnd"/>
      <w:r w:rsidRPr="003D5990">
        <w:t xml:space="preserve"> </w:t>
      </w:r>
      <w:proofErr w:type="spellStart"/>
      <w:r w:rsidRPr="003D5990">
        <w:t>novej</w:t>
      </w:r>
      <w:proofErr w:type="spellEnd"/>
      <w:r w:rsidRPr="003D5990">
        <w:t xml:space="preserve"> </w:t>
      </w:r>
      <w:proofErr w:type="spellStart"/>
      <w:r w:rsidRPr="003D5990">
        <w:t>budovy</w:t>
      </w:r>
      <w:proofErr w:type="spellEnd"/>
      <w:r w:rsidRPr="003D5990">
        <w:t xml:space="preserve"> </w:t>
      </w:r>
      <w:proofErr w:type="spellStart"/>
      <w:r w:rsidRPr="003D5990">
        <w:t>alebo</w:t>
      </w:r>
      <w:proofErr w:type="spellEnd"/>
      <w:r w:rsidRPr="003D5990">
        <w:t xml:space="preserve"> </w:t>
      </w:r>
      <w:proofErr w:type="spellStart"/>
      <w:r w:rsidRPr="003D5990">
        <w:t>významnej</w:t>
      </w:r>
      <w:proofErr w:type="spellEnd"/>
      <w:r w:rsidRPr="003D5990">
        <w:t xml:space="preserve"> </w:t>
      </w:r>
      <w:proofErr w:type="spellStart"/>
      <w:r w:rsidRPr="003D5990">
        <w:t>obnov</w:t>
      </w:r>
      <w:r>
        <w:t>e</w:t>
      </w:r>
      <w:proofErr w:type="spellEnd"/>
      <w:r w:rsidRPr="003D5990">
        <w:t xml:space="preserve"> </w:t>
      </w:r>
      <w:proofErr w:type="spellStart"/>
      <w:r w:rsidRPr="003D5990">
        <w:t>existujúcej</w:t>
      </w:r>
      <w:proofErr w:type="spellEnd"/>
      <w:r w:rsidRPr="003D5990">
        <w:t xml:space="preserve"> </w:t>
      </w:r>
      <w:proofErr w:type="spellStart"/>
      <w:r w:rsidRPr="003D5990">
        <w:t>budovy</w:t>
      </w:r>
      <w:proofErr w:type="spellEnd"/>
      <w:r>
        <w:t>.</w:t>
      </w:r>
    </w:p>
  </w:footnote>
  <w:footnote w:id="91">
    <w:p w14:paraId="68232026" w14:textId="77777777" w:rsidR="00AE064B" w:rsidRPr="0023706D" w:rsidRDefault="00AE064B">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2">
    <w:p w14:paraId="269544E5" w14:textId="77777777" w:rsidR="00AE064B" w:rsidRPr="00B36A60" w:rsidRDefault="00AE064B"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3">
    <w:p w14:paraId="2874BBD7" w14:textId="77777777" w:rsidR="00AE064B" w:rsidRDefault="00AE064B" w:rsidP="00ED16A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94">
    <w:p w14:paraId="38EEE85C" w14:textId="77777777" w:rsidR="00AE064B" w:rsidRDefault="00AE064B" w:rsidP="00ED16A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95">
    <w:p w14:paraId="1BC7502E" w14:textId="77777777" w:rsidR="00AE064B" w:rsidRPr="003D5F0F" w:rsidRDefault="00AE064B"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 xml:space="preserve">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w:t>
      </w:r>
      <w:proofErr w:type="spellStart"/>
      <w:r w:rsidRPr="00E70E37">
        <w:rPr>
          <w:rFonts w:ascii="Calibri" w:hAnsi="Calibri"/>
          <w:sz w:val="18"/>
          <w:szCs w:val="18"/>
          <w:lang w:val="sk-SK"/>
        </w:rPr>
        <w:t>SAPu</w:t>
      </w:r>
      <w:proofErr w:type="spellEnd"/>
      <w:r w:rsidRPr="00E70E37">
        <w:rPr>
          <w:rFonts w:ascii="Calibri" w:hAnsi="Calibri"/>
          <w:sz w:val="18"/>
          <w:szCs w:val="18"/>
          <w:lang w:val="sk-SK"/>
        </w:rPr>
        <w:t>).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6">
    <w:p w14:paraId="485BB0CE" w14:textId="77777777" w:rsidR="00AE064B" w:rsidRPr="009C2187" w:rsidRDefault="00AE064B"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7">
    <w:p w14:paraId="009A9C3E" w14:textId="77777777" w:rsidR="00AE064B" w:rsidRPr="009C2187" w:rsidRDefault="00AE064B"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8">
    <w:p w14:paraId="46689BFD" w14:textId="77777777" w:rsidR="00AE064B" w:rsidRPr="0050342E" w:rsidRDefault="00AE064B"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9">
    <w:p w14:paraId="36350BDC" w14:textId="1DDDECCC" w:rsidR="00AE064B" w:rsidRPr="00C503D1" w:rsidRDefault="00AE064B" w:rsidP="00DB4550">
      <w:pPr>
        <w:pStyle w:val="Textpoznmkypodiarou"/>
        <w:jc w:val="both"/>
        <w:rPr>
          <w:lang w:val="sk-SK"/>
        </w:rPr>
      </w:pPr>
      <w:r>
        <w:rPr>
          <w:rStyle w:val="Odkaznapoznmkupodiarou"/>
        </w:rPr>
        <w:footnoteRef/>
      </w:r>
      <w:r w:rsidRPr="00C503D1">
        <w:rPr>
          <w:lang w:val="sk-SK"/>
        </w:rPr>
        <w:t xml:space="preserve"> </w:t>
      </w:r>
      <w:r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100">
    <w:p w14:paraId="2C14B8C9" w14:textId="77777777" w:rsidR="00AE064B" w:rsidRPr="00303684" w:rsidRDefault="00AE064B"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101">
    <w:p w14:paraId="3201C3E6" w14:textId="77777777" w:rsidR="00AE064B" w:rsidRPr="0050342E" w:rsidRDefault="00AE064B"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2">
    <w:p w14:paraId="0B026687" w14:textId="77777777" w:rsidR="00AE064B" w:rsidRPr="00B453DB" w:rsidRDefault="00AE064B"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3">
    <w:p w14:paraId="7623FCD1" w14:textId="77777777" w:rsidR="00AE064B" w:rsidRPr="006F0A56" w:rsidRDefault="00AE064B">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4">
    <w:p w14:paraId="5DA6CB78" w14:textId="77777777" w:rsidR="00AE064B" w:rsidRPr="006F0A56" w:rsidRDefault="00AE064B"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5">
    <w:p w14:paraId="62D8AA03" w14:textId="77777777" w:rsidR="00AE064B" w:rsidRPr="006F0A56" w:rsidRDefault="00AE064B"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6">
    <w:p w14:paraId="2CFF12C0" w14:textId="77777777" w:rsidR="00AE064B" w:rsidRPr="006F0A56" w:rsidRDefault="00AE064B"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w:t>
      </w:r>
      <w:proofErr w:type="gramStart"/>
      <w:r w:rsidRPr="00C0553A">
        <w:rPr>
          <w:rFonts w:ascii="Calibri" w:hAnsi="Calibri"/>
          <w:sz w:val="18"/>
          <w:szCs w:val="18"/>
          <w:lang w:val="sk-SK"/>
        </w:rPr>
        <w:t>sa</w:t>
      </w:r>
      <w:proofErr w:type="gramEnd"/>
      <w:r w:rsidRPr="00C0553A">
        <w:rPr>
          <w:rFonts w:ascii="Calibri" w:hAnsi="Calibri"/>
          <w:sz w:val="18"/>
          <w:szCs w:val="18"/>
          <w:lang w:val="sk-SK"/>
        </w:rPr>
        <w:t xml:space="preserve"> aplikujú ustanovenia Metodického pokynu CKO č. 24. </w:t>
      </w:r>
      <w:r w:rsidRPr="006F0A56">
        <w:rPr>
          <w:rFonts w:ascii="Calibri" w:hAnsi="Calibri"/>
          <w:sz w:val="18"/>
          <w:szCs w:val="18"/>
          <w:lang w:val="sk-SK"/>
        </w:rPr>
        <w:t xml:space="preserve"> </w:t>
      </w:r>
    </w:p>
  </w:footnote>
  <w:footnote w:id="107">
    <w:p w14:paraId="507F2B89" w14:textId="77777777" w:rsidR="00AE064B" w:rsidRPr="003177A3" w:rsidRDefault="00AE064B">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8">
    <w:p w14:paraId="39B6142A" w14:textId="77777777" w:rsidR="00AE064B" w:rsidRPr="001F2221" w:rsidRDefault="00AE064B">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9">
    <w:p w14:paraId="19307098" w14:textId="77777777" w:rsidR="00AE064B" w:rsidRPr="00365DF0" w:rsidRDefault="00AE064B">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10">
    <w:p w14:paraId="32E5B983" w14:textId="77777777" w:rsidR="00AE064B" w:rsidRPr="007D3CDC" w:rsidRDefault="00AE064B"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11">
    <w:p w14:paraId="725C28D2" w14:textId="77777777" w:rsidR="00AE064B" w:rsidRPr="00B63D6B" w:rsidRDefault="00AE064B"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2">
    <w:p w14:paraId="3622875C" w14:textId="77777777" w:rsidR="00AE064B" w:rsidRDefault="00AE064B" w:rsidP="007D3CD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113">
    <w:p w14:paraId="3A9229AF" w14:textId="44B9077C" w:rsidR="00AE064B" w:rsidRPr="009664EF" w:rsidRDefault="00AE064B"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Pr>
          <w:rFonts w:ascii="Calibri" w:hAnsi="Calibri"/>
          <w:sz w:val="18"/>
          <w:szCs w:val="18"/>
          <w:lang w:val="sk-SK"/>
        </w:rPr>
        <w:t xml:space="preserve"> súčasť </w:t>
      </w:r>
      <w:r w:rsidRPr="00A16B9E">
        <w:rPr>
          <w:rFonts w:ascii="Calibri" w:hAnsi="Calibri"/>
          <w:sz w:val="18"/>
          <w:szCs w:val="18"/>
          <w:lang w:val="sk-SK"/>
        </w:rPr>
        <w:t>preberac</w:t>
      </w:r>
      <w:r>
        <w:rPr>
          <w:rFonts w:ascii="Calibri" w:hAnsi="Calibri"/>
          <w:sz w:val="18"/>
          <w:szCs w:val="18"/>
          <w:lang w:val="sk-SK"/>
        </w:rPr>
        <w:t>ieho</w:t>
      </w:r>
      <w:r w:rsidRPr="00A16B9E">
        <w:rPr>
          <w:rFonts w:ascii="Calibri" w:hAnsi="Calibri"/>
          <w:sz w:val="18"/>
          <w:szCs w:val="18"/>
          <w:lang w:val="sk-SK"/>
        </w:rPr>
        <w:t xml:space="preserve"> protokol</w:t>
      </w:r>
      <w:r>
        <w:rPr>
          <w:rFonts w:ascii="Calibri" w:hAnsi="Calibri"/>
          <w:sz w:val="18"/>
          <w:szCs w:val="18"/>
          <w:lang w:val="sk-SK"/>
        </w:rPr>
        <w:t>u</w:t>
      </w:r>
      <w:r w:rsidRPr="00A16B9E">
        <w:rPr>
          <w:rFonts w:ascii="Calibri" w:hAnsi="Calibri"/>
          <w:sz w:val="18"/>
          <w:szCs w:val="18"/>
          <w:lang w:val="sk-SK"/>
        </w:rPr>
        <w:t xml:space="preserve"> aj pracovný výkaz </w:t>
      </w:r>
      <w:r>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4">
    <w:p w14:paraId="704F3196" w14:textId="77777777" w:rsidR="00A6690F" w:rsidRDefault="00A6690F" w:rsidP="00A6690F">
      <w:pPr>
        <w:pStyle w:val="Textpoznmkypodiarou"/>
        <w:rPr>
          <w:ins w:id="563" w:author="OKMP" w:date="2022-11-22T11:42:00Z"/>
          <w:rFonts w:ascii="Calibri" w:hAnsi="Calibri"/>
          <w:sz w:val="18"/>
          <w:szCs w:val="18"/>
          <w:lang w:val="sk-SK"/>
        </w:rPr>
      </w:pPr>
      <w:ins w:id="564" w:author="OKMP" w:date="2022-11-22T11:42:00Z">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ins>
    </w:p>
  </w:footnote>
  <w:footnote w:id="115">
    <w:p w14:paraId="1455FB57" w14:textId="77777777" w:rsidR="00AE064B" w:rsidRPr="00717FBF" w:rsidRDefault="00AE064B">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6">
    <w:p w14:paraId="4197E723" w14:textId="77777777" w:rsidR="00AE064B" w:rsidDel="00A6690F" w:rsidRDefault="00AE064B" w:rsidP="0001691D">
      <w:pPr>
        <w:pStyle w:val="Textpoznmkypodiarou"/>
        <w:rPr>
          <w:del w:id="571" w:author="OKMP" w:date="2022-11-22T11:42:00Z"/>
          <w:rFonts w:ascii="Calibri" w:hAnsi="Calibri"/>
          <w:sz w:val="18"/>
          <w:szCs w:val="18"/>
          <w:lang w:val="sk-SK"/>
        </w:rPr>
      </w:pPr>
      <w:del w:id="572" w:author="OKMP" w:date="2022-11-22T11:42:00Z">
        <w:r w:rsidDel="00A6690F">
          <w:rPr>
            <w:rStyle w:val="Odkaznapoznmkupodiarou"/>
            <w:rFonts w:ascii="Calibri" w:hAnsi="Calibri"/>
            <w:sz w:val="18"/>
            <w:szCs w:val="18"/>
          </w:rPr>
          <w:footnoteRef/>
        </w:r>
        <w:r w:rsidRPr="00C503D1" w:rsidDel="00A6690F">
          <w:rPr>
            <w:rFonts w:ascii="Calibri" w:hAnsi="Calibri"/>
            <w:sz w:val="18"/>
            <w:szCs w:val="18"/>
            <w:lang w:val="sk-SK"/>
          </w:rPr>
          <w:delText xml:space="preserve"> </w:delText>
        </w:r>
        <w:r w:rsidDel="00A6690F">
          <w:rPr>
            <w:rFonts w:ascii="Calibri" w:hAnsi="Calibri" w:cs="Calibri"/>
            <w:sz w:val="18"/>
            <w:szCs w:val="18"/>
            <w:lang w:val="sk-SK"/>
          </w:rPr>
          <w:delText>Určujúci je dátum zverejnenia Oznámenia o vyhlásení verejného obstarávania vo vestníku VO</w:delText>
        </w:r>
      </w:del>
    </w:p>
  </w:footnote>
  <w:footnote w:id="117">
    <w:p w14:paraId="7B8AFBD5" w14:textId="77777777" w:rsidR="00AE064B" w:rsidRPr="00717FBF" w:rsidRDefault="00AE064B">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8">
    <w:p w14:paraId="1DEC1D95" w14:textId="77777777" w:rsidR="00AE064B" w:rsidRPr="006746E7" w:rsidRDefault="00AE064B"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9">
    <w:p w14:paraId="6B928014" w14:textId="77777777" w:rsidR="00AE064B" w:rsidRPr="001D0A98" w:rsidRDefault="00AE064B"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20">
    <w:p w14:paraId="1D03D85D" w14:textId="5DC2CCCA" w:rsidR="00AE064B" w:rsidRPr="00D96C63" w:rsidRDefault="00AE064B"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21">
    <w:p w14:paraId="1F4971CD" w14:textId="77777777" w:rsidR="00AE064B" w:rsidRPr="00E50FC8" w:rsidRDefault="00AE064B"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22">
    <w:p w14:paraId="37901A83" w14:textId="77777777" w:rsidR="00AE064B" w:rsidRPr="00C503D1" w:rsidRDefault="00AE064B"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3">
    <w:p w14:paraId="2E55EC4E" w14:textId="77777777" w:rsidR="00AE064B" w:rsidRPr="001D0A98" w:rsidRDefault="00AE064B"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4">
    <w:p w14:paraId="31574893" w14:textId="77777777" w:rsidR="00AE064B" w:rsidRPr="001D0A98" w:rsidRDefault="00AE064B"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5">
    <w:p w14:paraId="7C87F9E1" w14:textId="77777777" w:rsidR="00AE064B" w:rsidRPr="001D0A98" w:rsidRDefault="00AE064B"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6">
    <w:p w14:paraId="078A1BB6" w14:textId="77777777" w:rsidR="00AE064B" w:rsidRPr="00333E62" w:rsidRDefault="00AE064B">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7">
    <w:p w14:paraId="5855C90B" w14:textId="77777777" w:rsidR="00AE064B" w:rsidRPr="008D4D24" w:rsidRDefault="00AE064B"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8">
    <w:p w14:paraId="6E0E801D" w14:textId="77777777" w:rsidR="00AE064B" w:rsidRPr="008D4D24" w:rsidRDefault="00AE064B"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9">
    <w:p w14:paraId="3D55BF90" w14:textId="77777777" w:rsidR="00AE064B" w:rsidRPr="008D4D24" w:rsidRDefault="00AE064B"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30">
    <w:p w14:paraId="1DA2C7DD" w14:textId="77777777" w:rsidR="00AE064B" w:rsidRPr="008D4D24" w:rsidRDefault="00AE064B"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31">
    <w:p w14:paraId="08DA26E1" w14:textId="77777777" w:rsidR="00AE064B" w:rsidRPr="008D4D24" w:rsidRDefault="00AE064B"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32">
    <w:p w14:paraId="3412450E" w14:textId="77777777" w:rsidR="00AE064B" w:rsidRPr="008D4D24" w:rsidRDefault="00AE064B"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3">
    <w:p w14:paraId="3BEFF038" w14:textId="77777777" w:rsidR="00AE064B" w:rsidRPr="008D4D24" w:rsidRDefault="00AE064B"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4">
    <w:p w14:paraId="7EDF6EC7" w14:textId="77777777" w:rsidR="00AE064B" w:rsidRPr="008D4D24" w:rsidRDefault="00AE064B"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5">
    <w:p w14:paraId="3E05204C" w14:textId="77777777" w:rsidR="00AE064B" w:rsidRDefault="00AE064B" w:rsidP="0052209F">
      <w:pPr>
        <w:pStyle w:val="Textpoznmkypodiarou"/>
      </w:pPr>
      <w:r>
        <w:rPr>
          <w:rStyle w:val="Odkaznapoznmkupodiarou"/>
        </w:rPr>
        <w:footnoteRef/>
      </w:r>
      <w:r>
        <w:t xml:space="preserve"> V </w:t>
      </w:r>
      <w:proofErr w:type="spellStart"/>
      <w:r>
        <w:t>takom</w:t>
      </w:r>
      <w:proofErr w:type="spellEnd"/>
      <w:r>
        <w:t xml:space="preserve"> </w:t>
      </w:r>
      <w:proofErr w:type="spellStart"/>
      <w:r>
        <w:t>prípade</w:t>
      </w:r>
      <w:proofErr w:type="spellEnd"/>
      <w:r>
        <w:t xml:space="preserve"> </w:t>
      </w:r>
      <w:r w:rsidRPr="00BC3066">
        <w:t xml:space="preserve">RO </w:t>
      </w:r>
      <w:proofErr w:type="spellStart"/>
      <w:r w:rsidRPr="00BC3066">
        <w:t>zabezpečí</w:t>
      </w:r>
      <w:proofErr w:type="spellEnd"/>
      <w:r w:rsidRPr="00BC3066">
        <w:t xml:space="preserve"> </w:t>
      </w:r>
      <w:proofErr w:type="spellStart"/>
      <w:proofErr w:type="gramStart"/>
      <w:r w:rsidRPr="00BC3066">
        <w:t>overenie</w:t>
      </w:r>
      <w:proofErr w:type="spellEnd"/>
      <w:r w:rsidRPr="00BC3066">
        <w:t xml:space="preserve">  </w:t>
      </w:r>
      <w:proofErr w:type="spellStart"/>
      <w:r w:rsidRPr="00BC3066">
        <w:t>existencie</w:t>
      </w:r>
      <w:proofErr w:type="spellEnd"/>
      <w:proofErr w:type="gramEnd"/>
      <w:r w:rsidRPr="00BC3066">
        <w:t xml:space="preserve"> </w:t>
      </w:r>
      <w:proofErr w:type="spellStart"/>
      <w:r w:rsidRPr="00BC3066">
        <w:t>konfliktu</w:t>
      </w:r>
      <w:proofErr w:type="spellEnd"/>
      <w:r w:rsidRPr="00BC3066">
        <w:t xml:space="preserve"> </w:t>
      </w:r>
      <w:proofErr w:type="spellStart"/>
      <w:r w:rsidRPr="00BC3066">
        <w:t>záujmov</w:t>
      </w:r>
      <w:proofErr w:type="spellEnd"/>
      <w:r>
        <w:t>.</w:t>
      </w:r>
    </w:p>
  </w:footnote>
  <w:footnote w:id="136">
    <w:p w14:paraId="5CA9D1B6" w14:textId="77777777" w:rsidR="00AE064B" w:rsidRPr="00E95257" w:rsidRDefault="00AE064B"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7">
    <w:p w14:paraId="79DF120C" w14:textId="77777777" w:rsidR="00AE064B" w:rsidRPr="00956F72" w:rsidRDefault="00AE064B"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8">
    <w:p w14:paraId="7DC45BE1" w14:textId="77777777" w:rsidR="00AE064B" w:rsidRPr="0046436C" w:rsidRDefault="00AE064B"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9">
    <w:p w14:paraId="7105BAF3" w14:textId="77777777" w:rsidR="00AE064B" w:rsidRPr="00956F72" w:rsidRDefault="00AE064B">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40">
    <w:p w14:paraId="03E1F1FE" w14:textId="77777777" w:rsidR="00AE064B" w:rsidRPr="00956F72" w:rsidRDefault="00AE064B"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41">
    <w:p w14:paraId="0E0D5E8A" w14:textId="77777777" w:rsidR="00AE064B" w:rsidRPr="00956F72" w:rsidRDefault="00AE064B"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2">
    <w:p w14:paraId="24730688" w14:textId="3E45E4A1" w:rsidR="00AE064B" w:rsidRPr="00E95257" w:rsidRDefault="00AE064B"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3">
    <w:p w14:paraId="6BCE5277" w14:textId="1A60BA53" w:rsidR="00AE064B" w:rsidRPr="00956F72" w:rsidRDefault="00AE064B"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4">
    <w:p w14:paraId="31F08FA1" w14:textId="77777777" w:rsidR="00AE064B" w:rsidRPr="00C503D1" w:rsidRDefault="00AE064B"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 w:id="145">
    <w:p w14:paraId="19DD41D2" w14:textId="77777777" w:rsidR="00AE064B" w:rsidRPr="00E91FA3" w:rsidRDefault="00AE064B" w:rsidP="00E91FA3">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AE064B" w:rsidRPr="00C63D2F" w14:paraId="21621D5A" w14:textId="77777777" w:rsidTr="00333E62">
      <w:trPr>
        <w:trHeight w:hRule="exact" w:val="284"/>
      </w:trPr>
      <w:tc>
        <w:tcPr>
          <w:tcW w:w="3794" w:type="dxa"/>
          <w:shd w:val="clear" w:color="auto" w:fill="auto"/>
        </w:tcPr>
        <w:p w14:paraId="4BFB61A5" w14:textId="77777777" w:rsidR="00AE064B" w:rsidRPr="00DE0C72" w:rsidRDefault="00AE064B"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AE064B" w:rsidRPr="00DE0C72" w:rsidRDefault="00AE064B" w:rsidP="001314C4">
          <w:pPr>
            <w:pStyle w:val="Hlavika"/>
            <w:ind w:left="142" w:hanging="142"/>
            <w:rPr>
              <w:rFonts w:cs="Calibri"/>
              <w:lang w:val="sk-SK"/>
            </w:rPr>
          </w:pPr>
        </w:p>
      </w:tc>
      <w:tc>
        <w:tcPr>
          <w:tcW w:w="2126" w:type="dxa"/>
          <w:shd w:val="clear" w:color="auto" w:fill="auto"/>
        </w:tcPr>
        <w:p w14:paraId="2D0C12E3" w14:textId="2A880D4E" w:rsidR="00AE064B" w:rsidRPr="00DE0C72" w:rsidRDefault="00AE064B"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ins w:id="136" w:author="Uzivatel" w:date="2022-12-22T08:59:00Z">
            <w:r w:rsidR="00CC0DD5">
              <w:rPr>
                <w:rFonts w:cs="Calibri"/>
                <w:sz w:val="20"/>
                <w:lang w:val="sk-SK"/>
              </w:rPr>
              <w:t>5</w:t>
            </w:r>
          </w:ins>
          <w:del w:id="137" w:author="Uzivatel" w:date="2022-12-22T08:59:00Z">
            <w:r w:rsidDel="00CC0DD5">
              <w:rPr>
                <w:rFonts w:cs="Calibri"/>
                <w:sz w:val="20"/>
                <w:lang w:val="sk-SK"/>
              </w:rPr>
              <w:delText>4</w:delText>
            </w:r>
          </w:del>
        </w:p>
      </w:tc>
      <w:tc>
        <w:tcPr>
          <w:tcW w:w="3402" w:type="dxa"/>
          <w:shd w:val="clear" w:color="auto" w:fill="auto"/>
        </w:tcPr>
        <w:p w14:paraId="433D4A8F" w14:textId="11051B56" w:rsidR="00AE064B" w:rsidRPr="00C63D2F" w:rsidRDefault="00AE064B" w:rsidP="00CC0DD5">
          <w:pPr>
            <w:pStyle w:val="Hlavika"/>
            <w:ind w:left="142" w:hanging="142"/>
            <w:jc w:val="right"/>
            <w:rPr>
              <w:rFonts w:cs="Calibri"/>
              <w:sz w:val="20"/>
              <w:lang w:val="sk-SK"/>
            </w:rPr>
          </w:pPr>
          <w:r w:rsidRPr="00C63D2F">
            <w:rPr>
              <w:rFonts w:cs="Calibri"/>
              <w:sz w:val="20"/>
              <w:lang w:val="sk-SK"/>
            </w:rPr>
            <w:t xml:space="preserve">Platnosť: </w:t>
          </w:r>
          <w:del w:id="138" w:author="Uzivatel" w:date="2022-12-22T08:59:00Z">
            <w:r w:rsidDel="00CC0DD5">
              <w:rPr>
                <w:rFonts w:cs="Calibri"/>
                <w:sz w:val="20"/>
                <w:lang w:val="sk-SK"/>
              </w:rPr>
              <w:delText>17</w:delText>
            </w:r>
          </w:del>
          <w:ins w:id="139" w:author="Uzivatel" w:date="2022-12-22T08:59:00Z">
            <w:r w:rsidR="00CC0DD5">
              <w:rPr>
                <w:rFonts w:cs="Calibri"/>
                <w:sz w:val="20"/>
                <w:lang w:val="sk-SK"/>
              </w:rPr>
              <w:t>23</w:t>
            </w:r>
          </w:ins>
          <w:r>
            <w:rPr>
              <w:rFonts w:cs="Calibri"/>
              <w:sz w:val="20"/>
              <w:lang w:val="sk-SK"/>
            </w:rPr>
            <w:t>.</w:t>
          </w:r>
          <w:del w:id="140" w:author="Uzivatel" w:date="2022-12-22T08:59:00Z">
            <w:r w:rsidDel="00CC0DD5">
              <w:rPr>
                <w:rFonts w:cs="Calibri"/>
                <w:sz w:val="20"/>
                <w:lang w:val="sk-SK"/>
              </w:rPr>
              <w:delText>06</w:delText>
            </w:r>
          </w:del>
          <w:ins w:id="141" w:author="Uzivatel" w:date="2022-12-22T08:59:00Z">
            <w:r w:rsidR="00CC0DD5">
              <w:rPr>
                <w:rFonts w:cs="Calibri"/>
                <w:sz w:val="20"/>
                <w:lang w:val="sk-SK"/>
              </w:rPr>
              <w:t>12</w:t>
            </w:r>
          </w:ins>
          <w:r w:rsidRPr="00C63D2F">
            <w:rPr>
              <w:rFonts w:cs="Calibri"/>
              <w:sz w:val="20"/>
              <w:lang w:val="sk-SK"/>
            </w:rPr>
            <w:t>.20</w:t>
          </w:r>
          <w:r>
            <w:rPr>
              <w:rFonts w:cs="Calibri"/>
              <w:sz w:val="20"/>
              <w:lang w:val="sk-SK"/>
            </w:rPr>
            <w:t>22</w:t>
          </w:r>
        </w:p>
      </w:tc>
    </w:tr>
  </w:tbl>
  <w:p w14:paraId="4C0CD186" w14:textId="77777777" w:rsidR="00AE064B" w:rsidRDefault="00AE064B"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5E15F358" w:rsidR="00AE064B" w:rsidRDefault="00AE064B" w:rsidP="00741244">
    <w:pPr>
      <w:pStyle w:val="Hlavika"/>
      <w:jc w:val="center"/>
    </w:pPr>
    <w:r>
      <w:rPr>
        <w:noProof/>
        <w:lang w:val="sk-SK" w:eastAsia="sk-SK"/>
      </w:rPr>
      <w:drawing>
        <wp:inline distT="0" distB="0" distL="0" distR="0" wp14:anchorId="3F5C6C03" wp14:editId="4DA8C18C">
          <wp:extent cx="4448175" cy="504825"/>
          <wp:effectExtent l="0" t="0" r="0" b="0"/>
          <wp:docPr id="1" name="Obrázok 1" descr="logo OPII a MDV_ESIF_re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PII a MDV_ESIF_resiz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8175" cy="504825"/>
                  </a:xfrm>
                  <a:prstGeom prst="rect">
                    <a:avLst/>
                  </a:prstGeom>
                  <a:noFill/>
                  <a:ln>
                    <a:noFill/>
                  </a:ln>
                </pic:spPr>
              </pic:pic>
            </a:graphicData>
          </a:graphic>
        </wp:inline>
      </w:drawing>
    </w:r>
  </w:p>
  <w:p w14:paraId="62FF39A1" w14:textId="77777777" w:rsidR="00AE064B" w:rsidRPr="00EB7E61" w:rsidRDefault="00AE064B"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AE064B" w:rsidRDefault="00AE064B">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AE064B" w:rsidRPr="00CE29B4" w14:paraId="14120267" w14:textId="77777777" w:rsidTr="004E52D7">
      <w:trPr>
        <w:trHeight w:hRule="exact" w:val="284"/>
      </w:trPr>
      <w:tc>
        <w:tcPr>
          <w:tcW w:w="3794" w:type="dxa"/>
          <w:shd w:val="clear" w:color="auto" w:fill="auto"/>
        </w:tcPr>
        <w:p w14:paraId="1F88E9D4" w14:textId="77777777" w:rsidR="00AE064B" w:rsidRPr="00DE0C72" w:rsidRDefault="00AE064B"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AE064B" w:rsidRPr="00DE0C72" w:rsidRDefault="00AE064B" w:rsidP="004E52D7">
          <w:pPr>
            <w:pStyle w:val="Hlavika"/>
            <w:ind w:left="142" w:hanging="142"/>
            <w:rPr>
              <w:rFonts w:cs="Calibri"/>
              <w:lang w:val="sk-SK"/>
            </w:rPr>
          </w:pPr>
        </w:p>
      </w:tc>
      <w:tc>
        <w:tcPr>
          <w:tcW w:w="2126" w:type="dxa"/>
          <w:shd w:val="clear" w:color="auto" w:fill="auto"/>
        </w:tcPr>
        <w:p w14:paraId="4638A74B" w14:textId="03B7A6A1" w:rsidR="00AE064B" w:rsidRPr="00DE0C72" w:rsidRDefault="00AE064B"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r>
            <w:rPr>
              <w:rFonts w:cs="Calibri"/>
              <w:sz w:val="20"/>
              <w:lang w:val="sk-SK"/>
            </w:rPr>
            <w:t>4</w:t>
          </w:r>
        </w:p>
      </w:tc>
      <w:tc>
        <w:tcPr>
          <w:tcW w:w="3402" w:type="dxa"/>
          <w:shd w:val="clear" w:color="auto" w:fill="auto"/>
        </w:tcPr>
        <w:p w14:paraId="0676BBDF" w14:textId="49A3D267" w:rsidR="00AE064B" w:rsidRPr="00DE0C72" w:rsidRDefault="00AE064B" w:rsidP="000177E4">
          <w:pPr>
            <w:pStyle w:val="Hlavika"/>
            <w:ind w:left="142" w:hanging="142"/>
            <w:jc w:val="right"/>
            <w:rPr>
              <w:rFonts w:cs="Calibri"/>
              <w:sz w:val="20"/>
              <w:lang w:val="sk-SK"/>
            </w:rPr>
          </w:pPr>
          <w:r w:rsidRPr="00DE0C72">
            <w:rPr>
              <w:rFonts w:cs="Calibri"/>
              <w:sz w:val="20"/>
              <w:lang w:val="sk-SK"/>
            </w:rPr>
            <w:t xml:space="preserve">Platnosť: </w:t>
          </w:r>
          <w:r>
            <w:rPr>
              <w:rFonts w:cs="Calibri"/>
              <w:sz w:val="20"/>
              <w:lang w:val="sk-SK"/>
            </w:rPr>
            <w:t>17</w:t>
          </w:r>
          <w:r w:rsidRPr="00814A0E">
            <w:rPr>
              <w:rFonts w:cs="Calibri"/>
              <w:sz w:val="20"/>
              <w:lang w:val="sk-SK"/>
            </w:rPr>
            <w:t>.</w:t>
          </w:r>
          <w:r>
            <w:rPr>
              <w:rFonts w:cs="Calibri"/>
              <w:sz w:val="20"/>
              <w:lang w:val="sk-SK"/>
            </w:rPr>
            <w:t>06</w:t>
          </w:r>
          <w:r w:rsidRPr="00814A0E">
            <w:rPr>
              <w:rFonts w:cs="Calibri"/>
              <w:sz w:val="20"/>
              <w:lang w:val="sk-SK"/>
            </w:rPr>
            <w:t>.20</w:t>
          </w:r>
          <w:r>
            <w:rPr>
              <w:rFonts w:cs="Calibri"/>
              <w:sz w:val="20"/>
              <w:lang w:val="sk-SK"/>
            </w:rPr>
            <w:t>22</w:t>
          </w:r>
        </w:p>
      </w:tc>
    </w:tr>
  </w:tbl>
  <w:p w14:paraId="11F2D93A" w14:textId="77777777" w:rsidR="00AE064B" w:rsidRDefault="00AE064B"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5"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7"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39"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0"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7"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9"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0"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622495F"/>
    <w:multiLevelType w:val="hybridMultilevel"/>
    <w:tmpl w:val="114E4B92"/>
    <w:lvl w:ilvl="0" w:tplc="91E0A3DC">
      <w:start w:val="1"/>
      <w:numFmt w:val="lowerLetter"/>
      <w:lvlText w:val="%1)"/>
      <w:lvlJc w:val="left"/>
      <w:pPr>
        <w:ind w:left="720" w:hanging="360"/>
      </w:pPr>
      <w:rPr>
        <w:rFonts w:ascii="Calibri" w:eastAsia="Calibri"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8"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9"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0"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8"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0" w15:restartNumberingAfterBreak="0">
    <w:nsid w:val="5C7C47E5"/>
    <w:multiLevelType w:val="hybridMultilevel"/>
    <w:tmpl w:val="9FDA0184"/>
    <w:lvl w:ilvl="0" w:tplc="A16EA828">
      <w:start w:val="1"/>
      <w:numFmt w:val="upp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5"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6"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88"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1"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2"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5"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98"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77"/>
  </w:num>
  <w:num w:numId="5">
    <w:abstractNumId w:val="12"/>
  </w:num>
  <w:num w:numId="6">
    <w:abstractNumId w:val="76"/>
  </w:num>
  <w:num w:numId="7">
    <w:abstractNumId w:val="4"/>
  </w:num>
  <w:num w:numId="8">
    <w:abstractNumId w:val="18"/>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num>
  <w:num w:numId="11">
    <w:abstractNumId w:val="73"/>
  </w:num>
  <w:num w:numId="12">
    <w:abstractNumId w:val="86"/>
  </w:num>
  <w:num w:numId="13">
    <w:abstractNumId w:val="82"/>
  </w:num>
  <w:num w:numId="14">
    <w:abstractNumId w:val="96"/>
  </w:num>
  <w:num w:numId="15">
    <w:abstractNumId w:val="75"/>
  </w:num>
  <w:num w:numId="16">
    <w:abstractNumId w:val="39"/>
  </w:num>
  <w:num w:numId="17">
    <w:abstractNumId w:val="24"/>
  </w:num>
  <w:num w:numId="18">
    <w:abstractNumId w:val="8"/>
  </w:num>
  <w:num w:numId="19">
    <w:abstractNumId w:val="91"/>
  </w:num>
  <w:num w:numId="20">
    <w:abstractNumId w:val="48"/>
  </w:num>
  <w:num w:numId="21">
    <w:abstractNumId w:val="80"/>
  </w:num>
  <w:num w:numId="22">
    <w:abstractNumId w:val="17"/>
  </w:num>
  <w:num w:numId="23">
    <w:abstractNumId w:val="1"/>
  </w:num>
  <w:num w:numId="24">
    <w:abstractNumId w:val="59"/>
  </w:num>
  <w:num w:numId="25">
    <w:abstractNumId w:val="40"/>
  </w:num>
  <w:num w:numId="26">
    <w:abstractNumId w:val="32"/>
  </w:num>
  <w:num w:numId="27">
    <w:abstractNumId w:val="29"/>
  </w:num>
  <w:num w:numId="28">
    <w:abstractNumId w:val="64"/>
  </w:num>
  <w:num w:numId="29">
    <w:abstractNumId w:val="62"/>
  </w:num>
  <w:num w:numId="30">
    <w:abstractNumId w:val="22"/>
  </w:num>
  <w:num w:numId="31">
    <w:abstractNumId w:val="42"/>
  </w:num>
  <w:num w:numId="32">
    <w:abstractNumId w:val="20"/>
  </w:num>
  <w:num w:numId="33">
    <w:abstractNumId w:val="51"/>
  </w:num>
  <w:num w:numId="34">
    <w:abstractNumId w:val="31"/>
  </w:num>
  <w:num w:numId="35">
    <w:abstractNumId w:val="36"/>
  </w:num>
  <w:num w:numId="36">
    <w:abstractNumId w:val="25"/>
  </w:num>
  <w:num w:numId="37">
    <w:abstractNumId w:val="84"/>
  </w:num>
  <w:num w:numId="38">
    <w:abstractNumId w:val="23"/>
  </w:num>
  <w:num w:numId="39">
    <w:abstractNumId w:val="49"/>
  </w:num>
  <w:num w:numId="40">
    <w:abstractNumId w:val="95"/>
  </w:num>
  <w:num w:numId="41">
    <w:abstractNumId w:val="68"/>
  </w:num>
  <w:num w:numId="42">
    <w:abstractNumId w:val="55"/>
  </w:num>
  <w:num w:numId="43">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num>
  <w:num w:numId="45">
    <w:abstractNumId w:val="79"/>
  </w:num>
  <w:num w:numId="46">
    <w:abstractNumId w:val="81"/>
  </w:num>
  <w:num w:numId="47">
    <w:abstractNumId w:val="53"/>
  </w:num>
  <w:num w:numId="48">
    <w:abstractNumId w:val="33"/>
  </w:num>
  <w:num w:numId="49">
    <w:abstractNumId w:val="26"/>
  </w:num>
  <w:num w:numId="50">
    <w:abstractNumId w:val="37"/>
  </w:num>
  <w:num w:numId="51">
    <w:abstractNumId w:val="19"/>
  </w:num>
  <w:num w:numId="52">
    <w:abstractNumId w:val="10"/>
  </w:num>
  <w:num w:numId="53">
    <w:abstractNumId w:val="11"/>
  </w:num>
  <w:num w:numId="54">
    <w:abstractNumId w:val="69"/>
  </w:num>
  <w:num w:numId="55">
    <w:abstractNumId w:val="65"/>
  </w:num>
  <w:num w:numId="56">
    <w:abstractNumId w:val="97"/>
  </w:num>
  <w:num w:numId="57">
    <w:abstractNumId w:val="58"/>
  </w:num>
  <w:num w:numId="58">
    <w:abstractNumId w:val="35"/>
  </w:num>
  <w:num w:numId="59">
    <w:abstractNumId w:val="15"/>
  </w:num>
  <w:num w:numId="60">
    <w:abstractNumId w:val="98"/>
  </w:num>
  <w:num w:numId="61">
    <w:abstractNumId w:val="30"/>
  </w:num>
  <w:num w:numId="62">
    <w:abstractNumId w:val="61"/>
  </w:num>
  <w:num w:numId="63">
    <w:abstractNumId w:val="47"/>
  </w:num>
  <w:num w:numId="64">
    <w:abstractNumId w:val="67"/>
  </w:num>
  <w:num w:numId="65">
    <w:abstractNumId w:val="5"/>
  </w:num>
  <w:num w:numId="66">
    <w:abstractNumId w:val="83"/>
  </w:num>
  <w:num w:numId="67">
    <w:abstractNumId w:val="52"/>
  </w:num>
  <w:num w:numId="68">
    <w:abstractNumId w:val="89"/>
  </w:num>
  <w:num w:numId="69">
    <w:abstractNumId w:val="9"/>
  </w:num>
  <w:num w:numId="70">
    <w:abstractNumId w:val="45"/>
  </w:num>
  <w:num w:numId="71">
    <w:abstractNumId w:val="60"/>
  </w:num>
  <w:num w:numId="72">
    <w:abstractNumId w:val="28"/>
  </w:num>
  <w:num w:numId="73">
    <w:abstractNumId w:val="0"/>
  </w:num>
  <w:num w:numId="74">
    <w:abstractNumId w:val="38"/>
  </w:num>
  <w:num w:numId="75">
    <w:abstractNumId w:val="14"/>
  </w:num>
  <w:num w:numId="76">
    <w:abstractNumId w:val="85"/>
  </w:num>
  <w:num w:numId="77">
    <w:abstractNumId w:val="44"/>
  </w:num>
  <w:num w:numId="78">
    <w:abstractNumId w:val="7"/>
  </w:num>
  <w:num w:numId="79">
    <w:abstractNumId w:val="94"/>
  </w:num>
  <w:num w:numId="80">
    <w:abstractNumId w:val="74"/>
  </w:num>
  <w:num w:numId="81">
    <w:abstractNumId w:val="41"/>
  </w:num>
  <w:num w:numId="82">
    <w:abstractNumId w:val="56"/>
  </w:num>
  <w:num w:numId="83">
    <w:abstractNumId w:val="78"/>
  </w:num>
  <w:num w:numId="84">
    <w:abstractNumId w:val="3"/>
  </w:num>
  <w:num w:numId="85">
    <w:abstractNumId w:val="16"/>
  </w:num>
  <w:num w:numId="86">
    <w:abstractNumId w:val="71"/>
  </w:num>
  <w:num w:numId="87">
    <w:abstractNumId w:val="92"/>
  </w:num>
  <w:num w:numId="88">
    <w:abstractNumId w:val="88"/>
  </w:num>
  <w:num w:numId="89">
    <w:abstractNumId w:val="6"/>
  </w:num>
  <w:num w:numId="90">
    <w:abstractNumId w:val="13"/>
  </w:num>
  <w:num w:numId="91">
    <w:abstractNumId w:val="50"/>
  </w:num>
  <w:num w:numId="92">
    <w:abstractNumId w:val="90"/>
  </w:num>
  <w:num w:numId="93">
    <w:abstractNumId w:val="66"/>
  </w:num>
  <w:num w:numId="94">
    <w:abstractNumId w:val="27"/>
  </w:num>
  <w:num w:numId="95">
    <w:abstractNumId w:val="34"/>
  </w:num>
  <w:num w:numId="96">
    <w:abstractNumId w:val="93"/>
  </w:num>
  <w:num w:numId="97">
    <w:abstractNumId w:val="70"/>
  </w:num>
  <w:num w:numId="98">
    <w:abstractNumId w:val="54"/>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zivatel">
    <w15:presenceInfo w15:providerId="None" w15:userId="Uzivatel"/>
  </w15:person>
  <w15:person w15:author="OKMP">
    <w15:presenceInfo w15:providerId="None" w15:userId="OKMP"/>
  </w15:person>
  <w15:person w15:author="Zelinová, Daniela">
    <w15:presenceInfo w15:providerId="AD" w15:userId="S-1-5-21-770342266-1452753317-1341851483-17338"/>
  </w15:person>
  <w15:person w15:author="Bažík, Juraj">
    <w15:presenceInfo w15:providerId="AD" w15:userId="S-1-5-21-770342266-1452753317-1341851483-186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trackRevisions/>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7E4"/>
    <w:rsid w:val="0001784C"/>
    <w:rsid w:val="0002247B"/>
    <w:rsid w:val="00023E42"/>
    <w:rsid w:val="00023F09"/>
    <w:rsid w:val="00024207"/>
    <w:rsid w:val="000256B8"/>
    <w:rsid w:val="000267B0"/>
    <w:rsid w:val="000274E8"/>
    <w:rsid w:val="00027514"/>
    <w:rsid w:val="000277AD"/>
    <w:rsid w:val="00031085"/>
    <w:rsid w:val="00032919"/>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435B"/>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87F25"/>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76B"/>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2EE7"/>
    <w:rsid w:val="001040B5"/>
    <w:rsid w:val="001045B3"/>
    <w:rsid w:val="0010651D"/>
    <w:rsid w:val="001077A3"/>
    <w:rsid w:val="00107994"/>
    <w:rsid w:val="00110D6B"/>
    <w:rsid w:val="00113491"/>
    <w:rsid w:val="001146BA"/>
    <w:rsid w:val="0011479D"/>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2DFD"/>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9AB"/>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068F"/>
    <w:rsid w:val="00222A79"/>
    <w:rsid w:val="0022434B"/>
    <w:rsid w:val="00225511"/>
    <w:rsid w:val="00225649"/>
    <w:rsid w:val="002266B9"/>
    <w:rsid w:val="002268E1"/>
    <w:rsid w:val="0022751B"/>
    <w:rsid w:val="00227D76"/>
    <w:rsid w:val="00230085"/>
    <w:rsid w:val="00230C74"/>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233"/>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85C"/>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510"/>
    <w:rsid w:val="00335695"/>
    <w:rsid w:val="00335D21"/>
    <w:rsid w:val="00337748"/>
    <w:rsid w:val="00337796"/>
    <w:rsid w:val="0034124B"/>
    <w:rsid w:val="0034157C"/>
    <w:rsid w:val="003416A8"/>
    <w:rsid w:val="0034188F"/>
    <w:rsid w:val="00343A07"/>
    <w:rsid w:val="00343BB4"/>
    <w:rsid w:val="00343EFD"/>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A4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38B"/>
    <w:rsid w:val="003C66A4"/>
    <w:rsid w:val="003C699D"/>
    <w:rsid w:val="003C7189"/>
    <w:rsid w:val="003C77F7"/>
    <w:rsid w:val="003D08BC"/>
    <w:rsid w:val="003D1D50"/>
    <w:rsid w:val="003D2C35"/>
    <w:rsid w:val="003D3164"/>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0C7A"/>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D88"/>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29E0"/>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4F"/>
    <w:rsid w:val="005671E7"/>
    <w:rsid w:val="00567A47"/>
    <w:rsid w:val="0057312E"/>
    <w:rsid w:val="00573C1B"/>
    <w:rsid w:val="00573F35"/>
    <w:rsid w:val="005745AD"/>
    <w:rsid w:val="00576994"/>
    <w:rsid w:val="00577363"/>
    <w:rsid w:val="00580A60"/>
    <w:rsid w:val="00581184"/>
    <w:rsid w:val="00581C82"/>
    <w:rsid w:val="00582A02"/>
    <w:rsid w:val="00582AA1"/>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D7E6C"/>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45B"/>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3338"/>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357"/>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9D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2EBC"/>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179DE"/>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3E7C"/>
    <w:rsid w:val="00864105"/>
    <w:rsid w:val="00864244"/>
    <w:rsid w:val="00864385"/>
    <w:rsid w:val="00864AE2"/>
    <w:rsid w:val="00864B76"/>
    <w:rsid w:val="00865742"/>
    <w:rsid w:val="00865924"/>
    <w:rsid w:val="00865B23"/>
    <w:rsid w:val="00866414"/>
    <w:rsid w:val="008664C6"/>
    <w:rsid w:val="00866F74"/>
    <w:rsid w:val="0086720E"/>
    <w:rsid w:val="00870101"/>
    <w:rsid w:val="00870481"/>
    <w:rsid w:val="00870AFB"/>
    <w:rsid w:val="00872143"/>
    <w:rsid w:val="008724D3"/>
    <w:rsid w:val="00873C40"/>
    <w:rsid w:val="0087515C"/>
    <w:rsid w:val="00875E31"/>
    <w:rsid w:val="00876E3B"/>
    <w:rsid w:val="00877848"/>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82B"/>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45"/>
    <w:rsid w:val="00956F72"/>
    <w:rsid w:val="00957DDF"/>
    <w:rsid w:val="00957F4B"/>
    <w:rsid w:val="009605C6"/>
    <w:rsid w:val="009610B0"/>
    <w:rsid w:val="00961A99"/>
    <w:rsid w:val="0096205D"/>
    <w:rsid w:val="00962417"/>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1700"/>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6690F"/>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196"/>
    <w:rsid w:val="00AA527B"/>
    <w:rsid w:val="00AA5A0E"/>
    <w:rsid w:val="00AA6575"/>
    <w:rsid w:val="00AA6C9E"/>
    <w:rsid w:val="00AA6CCC"/>
    <w:rsid w:val="00AA7803"/>
    <w:rsid w:val="00AA7D1B"/>
    <w:rsid w:val="00AB1172"/>
    <w:rsid w:val="00AB1A7E"/>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64B"/>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28C"/>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9"/>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5A5"/>
    <w:rsid w:val="00BE276A"/>
    <w:rsid w:val="00BE3B94"/>
    <w:rsid w:val="00BE425E"/>
    <w:rsid w:val="00BE5466"/>
    <w:rsid w:val="00BE5C7E"/>
    <w:rsid w:val="00BE7EE8"/>
    <w:rsid w:val="00BF1687"/>
    <w:rsid w:val="00BF1F0D"/>
    <w:rsid w:val="00BF1F6F"/>
    <w:rsid w:val="00BF2D45"/>
    <w:rsid w:val="00BF3225"/>
    <w:rsid w:val="00BF44B6"/>
    <w:rsid w:val="00BF57DA"/>
    <w:rsid w:val="00BF649E"/>
    <w:rsid w:val="00BF7377"/>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4B75"/>
    <w:rsid w:val="00C3543D"/>
    <w:rsid w:val="00C35C9D"/>
    <w:rsid w:val="00C379D6"/>
    <w:rsid w:val="00C37C8C"/>
    <w:rsid w:val="00C40855"/>
    <w:rsid w:val="00C409FD"/>
    <w:rsid w:val="00C41A2C"/>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55F5B"/>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4AA"/>
    <w:rsid w:val="00C82521"/>
    <w:rsid w:val="00C82DBF"/>
    <w:rsid w:val="00C836F5"/>
    <w:rsid w:val="00C867A6"/>
    <w:rsid w:val="00C87341"/>
    <w:rsid w:val="00C87BB8"/>
    <w:rsid w:val="00C87DDF"/>
    <w:rsid w:val="00C9133B"/>
    <w:rsid w:val="00C915AC"/>
    <w:rsid w:val="00C915B8"/>
    <w:rsid w:val="00C916BB"/>
    <w:rsid w:val="00C924B9"/>
    <w:rsid w:val="00C92BB6"/>
    <w:rsid w:val="00C93ADA"/>
    <w:rsid w:val="00C93DC9"/>
    <w:rsid w:val="00C953A6"/>
    <w:rsid w:val="00C95F62"/>
    <w:rsid w:val="00C964FF"/>
    <w:rsid w:val="00C966FA"/>
    <w:rsid w:val="00C97849"/>
    <w:rsid w:val="00CA004C"/>
    <w:rsid w:val="00CA020A"/>
    <w:rsid w:val="00CA08CE"/>
    <w:rsid w:val="00CA0FB4"/>
    <w:rsid w:val="00CA1385"/>
    <w:rsid w:val="00CA1691"/>
    <w:rsid w:val="00CA282A"/>
    <w:rsid w:val="00CA3D31"/>
    <w:rsid w:val="00CA4113"/>
    <w:rsid w:val="00CA4B6C"/>
    <w:rsid w:val="00CA4D35"/>
    <w:rsid w:val="00CA500D"/>
    <w:rsid w:val="00CA602A"/>
    <w:rsid w:val="00CA6CC8"/>
    <w:rsid w:val="00CA74C3"/>
    <w:rsid w:val="00CB04C6"/>
    <w:rsid w:val="00CB1B57"/>
    <w:rsid w:val="00CB1CAC"/>
    <w:rsid w:val="00CB1F59"/>
    <w:rsid w:val="00CB2143"/>
    <w:rsid w:val="00CB55D8"/>
    <w:rsid w:val="00CB614F"/>
    <w:rsid w:val="00CB7BA7"/>
    <w:rsid w:val="00CC01F9"/>
    <w:rsid w:val="00CC0DD5"/>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0CE"/>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2B76"/>
    <w:rsid w:val="00D243FE"/>
    <w:rsid w:val="00D247D4"/>
    <w:rsid w:val="00D25E82"/>
    <w:rsid w:val="00D26D70"/>
    <w:rsid w:val="00D31B2B"/>
    <w:rsid w:val="00D338AB"/>
    <w:rsid w:val="00D34BFA"/>
    <w:rsid w:val="00D35455"/>
    <w:rsid w:val="00D35F35"/>
    <w:rsid w:val="00D37C47"/>
    <w:rsid w:val="00D40F1B"/>
    <w:rsid w:val="00D41D9A"/>
    <w:rsid w:val="00D44FD7"/>
    <w:rsid w:val="00D507BE"/>
    <w:rsid w:val="00D52F83"/>
    <w:rsid w:val="00D53822"/>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1A11"/>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6146"/>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1FA3"/>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6DD5"/>
    <w:rsid w:val="00EF75CB"/>
    <w:rsid w:val="00F00B48"/>
    <w:rsid w:val="00F01249"/>
    <w:rsid w:val="00F02821"/>
    <w:rsid w:val="00F02877"/>
    <w:rsid w:val="00F02DC0"/>
    <w:rsid w:val="00F03BDF"/>
    <w:rsid w:val="00F03D0B"/>
    <w:rsid w:val="00F04CD0"/>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3E3B"/>
    <w:rsid w:val="00F1434F"/>
    <w:rsid w:val="00F14E38"/>
    <w:rsid w:val="00F151CB"/>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419"/>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2FF7"/>
    <w:rsid w:val="00FA320A"/>
    <w:rsid w:val="00FA379A"/>
    <w:rsid w:val="00FA3FAB"/>
    <w:rsid w:val="00FA4143"/>
    <w:rsid w:val="00FA563E"/>
    <w:rsid w:val="00FA66EA"/>
    <w:rsid w:val="00FA7D66"/>
    <w:rsid w:val="00FB33B8"/>
    <w:rsid w:val="00FB38FA"/>
    <w:rsid w:val="00FB3C85"/>
    <w:rsid w:val="00FB448B"/>
    <w:rsid w:val="00FB5069"/>
    <w:rsid w:val="00FB508C"/>
    <w:rsid w:val="00FB5B34"/>
    <w:rsid w:val="00FB6D3F"/>
    <w:rsid w:val="00FC04D0"/>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0"/>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0"/>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0"/>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0"/>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0"/>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0"/>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0"/>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0"/>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0"/>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3"/>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29290148">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37041126">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572079067">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20919609">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893881179">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employment.gov.sk"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partnerskadohoda.sk/"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opii.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image" Target="media/image6.png"/><Relationship Id="rId32" Type="http://schemas.openxmlformats.org/officeDocument/2006/relationships/header" Target="header3.xm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hyperlink" Target="https://www.opii.gov.sk/metodicke-dokumenty/prirucka-cba" TargetMode="External"/><Relationship Id="rId28" Type="http://schemas.openxmlformats.org/officeDocument/2006/relationships/hyperlink" Target="http://www.mindop.sk"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zbierka.sk/sk/predpisy/401-2012-z-z.p-34960.pdf" TargetMode="External"/><Relationship Id="rId30" Type="http://schemas.openxmlformats.org/officeDocument/2006/relationships/hyperlink" Target="http://www.eks.sk" TargetMode="External"/><Relationship Id="rId35" Type="http://schemas.openxmlformats.org/officeDocument/2006/relationships/hyperlink" Target="https://www.employment.gov.sk/sk/legislativa/pracovna-legislativ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indop.sk"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4" Type="http://schemas.openxmlformats.org/officeDocument/2006/relationships/hyperlink" Target="http://www.opii.go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5D034-7833-4BEE-A604-C5C1D456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89</Pages>
  <Words>38439</Words>
  <Characters>219108</Characters>
  <Application>Microsoft Office Word</Application>
  <DocSecurity>0</DocSecurity>
  <Lines>1825</Lines>
  <Paragraphs>514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257033</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Uzivatel</cp:lastModifiedBy>
  <cp:revision>8</cp:revision>
  <cp:lastPrinted>2022-11-28T10:04:00Z</cp:lastPrinted>
  <dcterms:created xsi:type="dcterms:W3CDTF">2022-11-10T07:31:00Z</dcterms:created>
  <dcterms:modified xsi:type="dcterms:W3CDTF">2022-12-22T08:02:00Z</dcterms:modified>
</cp:coreProperties>
</file>